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DD2C930" w14:textId="77777777" w:rsidR="00F1725A" w:rsidRPr="00032AD9" w:rsidRDefault="00F5145E">
      <w:pPr>
        <w:pBdr>
          <w:top w:val="single" w:sz="4" w:space="0" w:color="000000"/>
          <w:left w:val="single" w:sz="4" w:space="0" w:color="000000"/>
          <w:bottom w:val="single" w:sz="4" w:space="0" w:color="000000"/>
          <w:right w:val="single" w:sz="4" w:space="0" w:color="000000"/>
        </w:pBdr>
        <w:shd w:val="clear" w:color="auto" w:fill="95B3D7"/>
        <w:jc w:val="both"/>
        <w:rPr>
          <w:rStyle w:val="iadne"/>
          <w:rFonts w:ascii="Calibri" w:eastAsia="Calibri" w:hAnsi="Calibri" w:cs="Calibri"/>
          <w:b/>
          <w:bCs/>
          <w:color w:val="auto"/>
          <w:sz w:val="22"/>
          <w:szCs w:val="22"/>
        </w:rPr>
      </w:pPr>
      <w:r w:rsidRPr="00032AD9">
        <w:rPr>
          <w:rStyle w:val="iadne"/>
          <w:rFonts w:ascii="Calibri" w:eastAsia="Calibri" w:hAnsi="Calibri" w:cs="Calibri"/>
          <w:b/>
          <w:bCs/>
          <w:color w:val="auto"/>
          <w:sz w:val="22"/>
          <w:szCs w:val="22"/>
        </w:rPr>
        <w:t xml:space="preserve">Návrh </w:t>
      </w:r>
      <w:r w:rsidR="00D4238D" w:rsidRPr="00032AD9">
        <w:rPr>
          <w:rStyle w:val="iadne"/>
          <w:rFonts w:ascii="Calibri" w:eastAsia="Calibri" w:hAnsi="Calibri" w:cs="Calibri"/>
          <w:b/>
          <w:bCs/>
          <w:color w:val="auto"/>
          <w:sz w:val="22"/>
          <w:szCs w:val="22"/>
        </w:rPr>
        <w:t>zmluvy o dielo</w:t>
      </w:r>
    </w:p>
    <w:p w14:paraId="0A7CF202" w14:textId="77777777" w:rsidR="00F1725A" w:rsidRPr="00032AD9" w:rsidRDefault="00F1725A">
      <w:pPr>
        <w:rPr>
          <w:rFonts w:ascii="Calibri" w:eastAsia="Calibri" w:hAnsi="Calibri" w:cs="Calibri"/>
          <w:i/>
          <w:iCs/>
          <w:color w:val="auto"/>
          <w:sz w:val="18"/>
          <w:szCs w:val="18"/>
        </w:rPr>
      </w:pPr>
    </w:p>
    <w:p w14:paraId="765CF9B6"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8"/>
          <w:szCs w:val="28"/>
          <w:bdr w:val="none" w:sz="0" w:space="0" w:color="auto"/>
        </w:rPr>
      </w:pPr>
      <w:r w:rsidRPr="00032AD9">
        <w:rPr>
          <w:rFonts w:ascii="Calibri" w:eastAsia="Times New Roman" w:hAnsi="Calibri" w:cs="Times New Roman"/>
          <w:b/>
          <w:color w:val="auto"/>
          <w:sz w:val="28"/>
          <w:szCs w:val="28"/>
          <w:bdr w:val="none" w:sz="0" w:space="0" w:color="auto"/>
        </w:rPr>
        <w:t xml:space="preserve">Formulár zmluvy o dielo č.:           </w:t>
      </w:r>
    </w:p>
    <w:p w14:paraId="67E4A3C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032AD9">
        <w:rPr>
          <w:rFonts w:ascii="Calibri" w:eastAsia="Times New Roman" w:hAnsi="Calibri" w:cs="Times New Roman"/>
          <w:color w:val="auto"/>
          <w:bdr w:val="none" w:sz="0" w:space="0" w:color="auto"/>
        </w:rPr>
        <w:t>uzatvorená podľa § 536 a </w:t>
      </w:r>
      <w:proofErr w:type="spellStart"/>
      <w:r w:rsidRPr="00032AD9">
        <w:rPr>
          <w:rFonts w:ascii="Calibri" w:eastAsia="Times New Roman" w:hAnsi="Calibri" w:cs="Times New Roman"/>
          <w:color w:val="auto"/>
          <w:bdr w:val="none" w:sz="0" w:space="0" w:color="auto"/>
        </w:rPr>
        <w:t>nasl</w:t>
      </w:r>
      <w:proofErr w:type="spellEnd"/>
      <w:r w:rsidRPr="00032AD9">
        <w:rPr>
          <w:rFonts w:ascii="Calibri" w:eastAsia="Times New Roman" w:hAnsi="Calibri" w:cs="Times New Roman"/>
          <w:color w:val="auto"/>
          <w:bdr w:val="none" w:sz="0" w:space="0" w:color="auto"/>
        </w:rPr>
        <w:t>. zákona č. 513/1991 Zb. Obchodný zákonník</w:t>
      </w:r>
    </w:p>
    <w:p w14:paraId="496C732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032AD9">
        <w:rPr>
          <w:rFonts w:ascii="Calibri" w:eastAsia="Times New Roman" w:hAnsi="Calibri" w:cs="Times New Roman"/>
          <w:color w:val="auto"/>
          <w:bdr w:val="none" w:sz="0" w:space="0" w:color="auto"/>
        </w:rPr>
        <w:t>(ďalej len „zmluva“)</w:t>
      </w:r>
    </w:p>
    <w:p w14:paraId="608A287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p>
    <w:p w14:paraId="2F3EFE6D"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I.</w:t>
      </w:r>
    </w:p>
    <w:p w14:paraId="1EB360F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Zmluvné strany</w:t>
      </w:r>
    </w:p>
    <w:p w14:paraId="629C5EA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p>
    <w:p w14:paraId="23E885AA"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b/>
          <w:color w:val="auto"/>
          <w:sz w:val="22"/>
          <w:szCs w:val="22"/>
          <w:bdr w:val="none" w:sz="0" w:space="0" w:color="auto"/>
        </w:rPr>
      </w:pPr>
      <w:r w:rsidRPr="00032AD9">
        <w:rPr>
          <w:rFonts w:ascii="Calibri" w:eastAsia="Times New Roman" w:hAnsi="Calibri" w:cs="Times New Roman"/>
          <w:b/>
          <w:color w:val="auto"/>
          <w:sz w:val="22"/>
          <w:szCs w:val="22"/>
          <w:bdr w:val="none" w:sz="0" w:space="0" w:color="auto"/>
        </w:rPr>
        <w:t>Zhotoviteľ:</w:t>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p>
    <w:p w14:paraId="2A5C7F6F" w14:textId="77777777" w:rsidR="00F21F08" w:rsidRPr="00032AD9" w:rsidRDefault="00F21F08" w:rsidP="00F21F08">
      <w:pPr>
        <w:keepNext/>
        <w:pBdr>
          <w:top w:val="none" w:sz="0" w:space="0" w:color="auto"/>
          <w:left w:val="none" w:sz="0" w:space="0" w:color="auto"/>
          <w:bottom w:val="none" w:sz="0" w:space="0" w:color="auto"/>
          <w:right w:val="none" w:sz="0" w:space="0" w:color="auto"/>
          <w:between w:val="none" w:sz="0" w:space="0" w:color="auto"/>
          <w:bar w:val="none" w:sz="0" w:color="auto"/>
        </w:pBdr>
        <w:ind w:left="284"/>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Sídlo:</w:t>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p>
    <w:p w14:paraId="39919366"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Právna forma:</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20D0943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5895"/>
        </w:tabs>
        <w:spacing w:line="240" w:lineRule="exact"/>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IČO:</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7CD39603"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IČ DPH:</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5C2EF796"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DIČ:</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10DD112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Zapísaná v:</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 xml:space="preserve"> </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0BE6FE73"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b/>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Zastúpená:</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37BC44FD"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 w:val="left" w:pos="-4820"/>
        </w:tabs>
        <w:ind w:firstLine="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IBAN:</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4CAF7520" w14:textId="77777777" w:rsidR="00F21F08" w:rsidRPr="00032AD9" w:rsidRDefault="00F21F08" w:rsidP="0073390C">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Arial"/>
          <w:color w:val="auto"/>
          <w:sz w:val="22"/>
          <w:szCs w:val="22"/>
          <w:bdr w:val="none" w:sz="0" w:space="0" w:color="auto"/>
        </w:rPr>
      </w:pPr>
      <w:r w:rsidRPr="00032AD9">
        <w:rPr>
          <w:rFonts w:ascii="Calibri" w:eastAsia="Times New Roman" w:hAnsi="Calibri" w:cs="Arial"/>
          <w:color w:val="auto"/>
          <w:sz w:val="22"/>
          <w:szCs w:val="22"/>
          <w:bdr w:val="none" w:sz="0" w:space="0" w:color="auto"/>
        </w:rPr>
        <w:t>Telefón:</w:t>
      </w:r>
      <w:r w:rsidRPr="00032AD9">
        <w:rPr>
          <w:rFonts w:ascii="Calibri" w:eastAsia="Times New Roman" w:hAnsi="Calibri" w:cs="Arial"/>
          <w:color w:val="auto"/>
          <w:sz w:val="22"/>
          <w:szCs w:val="22"/>
          <w:bdr w:val="none" w:sz="0" w:space="0" w:color="auto"/>
        </w:rPr>
        <w:tab/>
      </w:r>
      <w:r w:rsidRPr="00032AD9">
        <w:rPr>
          <w:rFonts w:ascii="Calibri" w:eastAsia="Times New Roman" w:hAnsi="Calibri" w:cs="Arial"/>
          <w:color w:val="auto"/>
          <w:sz w:val="22"/>
          <w:szCs w:val="22"/>
          <w:bdr w:val="none" w:sz="0" w:space="0" w:color="auto"/>
        </w:rPr>
        <w:tab/>
      </w:r>
      <w:r w:rsidRPr="00032AD9">
        <w:rPr>
          <w:rFonts w:ascii="Calibri" w:eastAsia="Times New Roman" w:hAnsi="Calibri" w:cs="Arial"/>
          <w:color w:val="auto"/>
          <w:sz w:val="22"/>
          <w:szCs w:val="22"/>
          <w:bdr w:val="none" w:sz="0" w:space="0" w:color="auto"/>
        </w:rPr>
        <w:tab/>
      </w:r>
      <w:r w:rsidRPr="00032AD9">
        <w:rPr>
          <w:rFonts w:ascii="Calibri" w:eastAsia="Times New Roman" w:hAnsi="Calibri" w:cs="Arial"/>
          <w:color w:val="auto"/>
          <w:sz w:val="22"/>
          <w:szCs w:val="22"/>
          <w:bdr w:val="none" w:sz="0" w:space="0" w:color="auto"/>
        </w:rPr>
        <w:tab/>
      </w:r>
    </w:p>
    <w:p w14:paraId="022D36F4"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firstLine="284"/>
        <w:jc w:val="both"/>
        <w:rPr>
          <w:rFonts w:ascii="Calibri" w:eastAsia="Times New Roman" w:hAnsi="Calibri" w:cs="Arial"/>
          <w:color w:val="auto"/>
          <w:sz w:val="22"/>
          <w:szCs w:val="22"/>
          <w:bdr w:val="none" w:sz="0" w:space="0" w:color="auto"/>
        </w:rPr>
      </w:pPr>
      <w:r w:rsidRPr="00032AD9">
        <w:rPr>
          <w:rFonts w:ascii="Calibri" w:eastAsia="Times New Roman" w:hAnsi="Calibri" w:cs="Times New Roman"/>
          <w:color w:val="auto"/>
          <w:sz w:val="22"/>
          <w:szCs w:val="22"/>
          <w:bdr w:val="none" w:sz="0" w:space="0" w:color="auto"/>
        </w:rPr>
        <w:t>E-mail:</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Arial"/>
          <w:color w:val="auto"/>
          <w:sz w:val="22"/>
          <w:szCs w:val="22"/>
          <w:bdr w:val="none" w:sz="0" w:space="0" w:color="auto"/>
        </w:rPr>
        <w:t xml:space="preserve"> </w:t>
      </w:r>
    </w:p>
    <w:p w14:paraId="1BA1D874"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(ďalej len „</w:t>
      </w:r>
      <w:r w:rsidRPr="00032AD9">
        <w:rPr>
          <w:rFonts w:ascii="Calibri" w:eastAsia="Times New Roman" w:hAnsi="Calibri" w:cs="Times New Roman"/>
          <w:b/>
          <w:color w:val="auto"/>
          <w:sz w:val="22"/>
          <w:szCs w:val="22"/>
          <w:bdr w:val="none" w:sz="0" w:space="0" w:color="auto"/>
        </w:rPr>
        <w:t>zhotoviteľ</w:t>
      </w:r>
      <w:r w:rsidRPr="00032AD9">
        <w:rPr>
          <w:rFonts w:ascii="Calibri" w:eastAsia="Times New Roman" w:hAnsi="Calibri" w:cs="Times New Roman"/>
          <w:color w:val="auto"/>
          <w:sz w:val="22"/>
          <w:szCs w:val="22"/>
          <w:bdr w:val="none" w:sz="0" w:space="0" w:color="auto"/>
        </w:rPr>
        <w:t>“)</w:t>
      </w:r>
    </w:p>
    <w:p w14:paraId="2AF99B4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rPr>
          <w:rFonts w:ascii="Calibri" w:eastAsia="Times New Roman" w:hAnsi="Calibri" w:cs="Times New Roman"/>
          <w:color w:val="auto"/>
          <w:sz w:val="22"/>
          <w:szCs w:val="22"/>
          <w:bdr w:val="none" w:sz="0" w:space="0" w:color="auto"/>
        </w:rPr>
      </w:pPr>
    </w:p>
    <w:p w14:paraId="44C5F78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jc w:val="center"/>
        <w:rPr>
          <w:rFonts w:ascii="Calibri" w:eastAsia="Times New Roman" w:hAnsi="Calibri" w:cs="Times New Roman"/>
          <w:b/>
          <w:color w:val="auto"/>
          <w:sz w:val="22"/>
          <w:szCs w:val="22"/>
          <w:bdr w:val="none" w:sz="0" w:space="0" w:color="auto"/>
        </w:rPr>
      </w:pPr>
      <w:r w:rsidRPr="00032AD9">
        <w:rPr>
          <w:rFonts w:ascii="Calibri" w:eastAsia="Times New Roman" w:hAnsi="Calibri" w:cs="Times New Roman"/>
          <w:b/>
          <w:color w:val="auto"/>
          <w:sz w:val="22"/>
          <w:szCs w:val="22"/>
          <w:bdr w:val="none" w:sz="0" w:space="0" w:color="auto"/>
        </w:rPr>
        <w:t>a</w:t>
      </w:r>
    </w:p>
    <w:p w14:paraId="79B62453"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 w:val="center" w:pos="-5954"/>
        </w:tabs>
        <w:jc w:val="both"/>
        <w:rPr>
          <w:rFonts w:ascii="Calibri" w:eastAsia="Times New Roman" w:hAnsi="Calibri" w:cs="Times New Roman"/>
          <w:color w:val="auto"/>
          <w:sz w:val="22"/>
          <w:szCs w:val="22"/>
          <w:bdr w:val="none" w:sz="0" w:space="0" w:color="auto"/>
        </w:rPr>
      </w:pPr>
    </w:p>
    <w:p w14:paraId="5B9C7106"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b/>
          <w:color w:val="auto"/>
          <w:sz w:val="22"/>
          <w:szCs w:val="22"/>
          <w:bdr w:val="none" w:sz="0" w:space="0" w:color="auto"/>
        </w:rPr>
      </w:pPr>
      <w:r w:rsidRPr="00032AD9">
        <w:rPr>
          <w:rFonts w:ascii="Calibri" w:eastAsia="Times New Roman" w:hAnsi="Calibri" w:cs="Times New Roman"/>
          <w:b/>
          <w:color w:val="auto"/>
          <w:sz w:val="22"/>
          <w:szCs w:val="22"/>
          <w:bdr w:val="none" w:sz="0" w:space="0" w:color="auto"/>
        </w:rPr>
        <w:t xml:space="preserve">2. </w:t>
      </w:r>
      <w:r w:rsidRPr="00032AD9">
        <w:rPr>
          <w:rFonts w:ascii="Calibri" w:eastAsia="Times New Roman" w:hAnsi="Calibri" w:cs="Times New Roman"/>
          <w:b/>
          <w:color w:val="auto"/>
          <w:sz w:val="22"/>
          <w:szCs w:val="22"/>
          <w:bdr w:val="none" w:sz="0" w:space="0" w:color="auto"/>
        </w:rPr>
        <w:tab/>
        <w:t>Objednávateľ:</w:t>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t xml:space="preserve">Východoslovenská vodárenská spoločnosť, </w:t>
      </w:r>
      <w:proofErr w:type="spellStart"/>
      <w:r w:rsidRPr="00032AD9">
        <w:rPr>
          <w:rFonts w:ascii="Calibri" w:eastAsia="Times New Roman" w:hAnsi="Calibri" w:cs="Times New Roman"/>
          <w:b/>
          <w:color w:val="auto"/>
          <w:sz w:val="22"/>
          <w:szCs w:val="22"/>
          <w:bdr w:val="none" w:sz="0" w:space="0" w:color="auto"/>
        </w:rPr>
        <w:t>a.s</w:t>
      </w:r>
      <w:proofErr w:type="spellEnd"/>
      <w:r w:rsidRPr="00032AD9">
        <w:rPr>
          <w:rFonts w:ascii="Calibri" w:eastAsia="Times New Roman" w:hAnsi="Calibri" w:cs="Times New Roman"/>
          <w:b/>
          <w:color w:val="auto"/>
          <w:sz w:val="22"/>
          <w:szCs w:val="22"/>
          <w:bdr w:val="none" w:sz="0" w:space="0" w:color="auto"/>
        </w:rPr>
        <w:t>.</w:t>
      </w:r>
    </w:p>
    <w:p w14:paraId="1BA8CA2D"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954"/>
        </w:tabs>
        <w:ind w:left="284"/>
        <w:jc w:val="both"/>
        <w:rPr>
          <w:rFonts w:ascii="Calibri" w:eastAsia="Times New Roman" w:hAnsi="Calibri" w:cs="Times New Roman"/>
          <w:b/>
          <w:color w:val="auto"/>
          <w:sz w:val="22"/>
          <w:szCs w:val="22"/>
          <w:bdr w:val="none" w:sz="0" w:space="0" w:color="auto"/>
        </w:rPr>
      </w:pPr>
      <w:r w:rsidRPr="00032AD9">
        <w:rPr>
          <w:rFonts w:ascii="Calibri" w:eastAsia="Times New Roman" w:hAnsi="Calibri" w:cs="Times New Roman"/>
          <w:color w:val="auto"/>
          <w:sz w:val="22"/>
          <w:szCs w:val="22"/>
          <w:bdr w:val="none" w:sz="0" w:space="0" w:color="auto"/>
        </w:rPr>
        <w:t>Sídlo:</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Komenského 50, 042 48 Košice</w:t>
      </w:r>
    </w:p>
    <w:p w14:paraId="3560CF67"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Právna forma:</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Akciová spoločnosť</w:t>
      </w:r>
    </w:p>
    <w:p w14:paraId="5E017EF4"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387"/>
        </w:tabs>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IČO:</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36 570 460</w:t>
      </w:r>
    </w:p>
    <w:p w14:paraId="7A703CFD"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529"/>
        </w:tabs>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IČ DPH:</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SK2020063518</w:t>
      </w:r>
    </w:p>
    <w:p w14:paraId="3EE0BAC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DIČ:</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2020063518</w:t>
      </w:r>
    </w:p>
    <w:p w14:paraId="4E698043"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Zapísaná v:</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OR Okresného súdu Košice I, Oddiel: Sa, Vložka č.: 1243/V</w:t>
      </w:r>
    </w:p>
    <w:p w14:paraId="406A77B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529"/>
        </w:tabs>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Zastúpená:</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b/>
          <w:i/>
          <w:color w:val="auto"/>
          <w:sz w:val="22"/>
          <w:szCs w:val="22"/>
          <w:bdr w:val="none" w:sz="0" w:space="0" w:color="auto"/>
        </w:rPr>
        <w:t xml:space="preserve">Ing. Stanislav </w:t>
      </w:r>
      <w:proofErr w:type="spellStart"/>
      <w:r w:rsidRPr="00032AD9">
        <w:rPr>
          <w:rFonts w:ascii="Calibri" w:eastAsia="Times New Roman" w:hAnsi="Calibri" w:cs="Times New Roman"/>
          <w:b/>
          <w:i/>
          <w:color w:val="auto"/>
          <w:sz w:val="22"/>
          <w:szCs w:val="22"/>
          <w:bdr w:val="none" w:sz="0" w:space="0" w:color="auto"/>
        </w:rPr>
        <w:t>Hreha</w:t>
      </w:r>
      <w:proofErr w:type="spellEnd"/>
      <w:r w:rsidRPr="00032AD9">
        <w:rPr>
          <w:rFonts w:ascii="Calibri" w:eastAsia="Times New Roman" w:hAnsi="Calibri" w:cs="Times New Roman"/>
          <w:b/>
          <w:i/>
          <w:color w:val="auto"/>
          <w:sz w:val="22"/>
          <w:szCs w:val="22"/>
          <w:bdr w:val="none" w:sz="0" w:space="0" w:color="auto"/>
        </w:rPr>
        <w:t>, PhD.</w:t>
      </w:r>
      <w:r w:rsidRPr="00032AD9">
        <w:rPr>
          <w:rFonts w:ascii="Calibri" w:eastAsia="Times New Roman" w:hAnsi="Calibri" w:cs="Times New Roman"/>
          <w:color w:val="auto"/>
          <w:sz w:val="22"/>
          <w:szCs w:val="22"/>
          <w:bdr w:val="none" w:sz="0" w:space="0" w:color="auto"/>
        </w:rPr>
        <w:t xml:space="preserve"> - </w:t>
      </w:r>
      <w:r w:rsidRPr="00032AD9">
        <w:rPr>
          <w:rFonts w:ascii="Calibri" w:eastAsia="Times New Roman" w:hAnsi="Calibri" w:cs="Times New Roman"/>
          <w:i/>
          <w:color w:val="auto"/>
          <w:sz w:val="22"/>
          <w:szCs w:val="22"/>
          <w:bdr w:val="none" w:sz="0" w:space="0" w:color="auto"/>
        </w:rPr>
        <w:t>predseda predstavenstva</w:t>
      </w:r>
    </w:p>
    <w:p w14:paraId="4F8048A1"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284"/>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b/>
          <w:i/>
          <w:color w:val="auto"/>
          <w:sz w:val="22"/>
          <w:szCs w:val="22"/>
          <w:bdr w:val="none" w:sz="0" w:space="0" w:color="auto"/>
        </w:rPr>
        <w:t xml:space="preserve">Ing. </w:t>
      </w:r>
      <w:r w:rsidR="00C44C90" w:rsidRPr="00032AD9">
        <w:rPr>
          <w:rFonts w:ascii="Calibri" w:eastAsia="Times New Roman" w:hAnsi="Calibri" w:cs="Times New Roman"/>
          <w:b/>
          <w:i/>
          <w:color w:val="auto"/>
          <w:sz w:val="22"/>
          <w:szCs w:val="22"/>
          <w:bdr w:val="none" w:sz="0" w:space="0" w:color="auto"/>
        </w:rPr>
        <w:t xml:space="preserve">Gabriel </w:t>
      </w:r>
      <w:proofErr w:type="spellStart"/>
      <w:r w:rsidR="00C44C90" w:rsidRPr="00032AD9">
        <w:rPr>
          <w:rFonts w:ascii="Calibri" w:eastAsia="Times New Roman" w:hAnsi="Calibri" w:cs="Times New Roman"/>
          <w:b/>
          <w:i/>
          <w:color w:val="auto"/>
          <w:sz w:val="22"/>
          <w:szCs w:val="22"/>
          <w:bdr w:val="none" w:sz="0" w:space="0" w:color="auto"/>
        </w:rPr>
        <w:t>Fedák</w:t>
      </w:r>
      <w:proofErr w:type="spellEnd"/>
      <w:r w:rsidR="00C44C90" w:rsidRPr="00032AD9">
        <w:rPr>
          <w:rFonts w:ascii="Calibri" w:eastAsia="Times New Roman" w:hAnsi="Calibri" w:cs="Times New Roman"/>
          <w:b/>
          <w:i/>
          <w:color w:val="auto"/>
          <w:sz w:val="22"/>
          <w:szCs w:val="22"/>
          <w:bdr w:val="none" w:sz="0" w:space="0" w:color="auto"/>
        </w:rPr>
        <w:t>, PhD.</w:t>
      </w:r>
      <w:r w:rsidRPr="00032AD9">
        <w:rPr>
          <w:rFonts w:ascii="Calibri" w:eastAsia="Times New Roman" w:hAnsi="Calibri" w:cs="Times New Roman"/>
          <w:color w:val="auto"/>
          <w:sz w:val="22"/>
          <w:szCs w:val="22"/>
          <w:bdr w:val="none" w:sz="0" w:space="0" w:color="auto"/>
        </w:rPr>
        <w:t xml:space="preserve"> - </w:t>
      </w:r>
      <w:r w:rsidRPr="00032AD9">
        <w:rPr>
          <w:rFonts w:ascii="Calibri" w:eastAsia="Times New Roman" w:hAnsi="Calibri" w:cs="Times New Roman"/>
          <w:i/>
          <w:color w:val="auto"/>
          <w:sz w:val="22"/>
          <w:szCs w:val="22"/>
          <w:bdr w:val="none" w:sz="0" w:space="0" w:color="auto"/>
        </w:rPr>
        <w:t>člen predstavenstva</w:t>
      </w:r>
    </w:p>
    <w:p w14:paraId="076F207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Telefón:</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055/7924111, 79242</w:t>
      </w:r>
      <w:r w:rsidR="00C44C90" w:rsidRPr="00032AD9">
        <w:rPr>
          <w:rFonts w:ascii="Calibri" w:eastAsia="Times New Roman" w:hAnsi="Calibri" w:cs="Times New Roman"/>
          <w:color w:val="auto"/>
          <w:sz w:val="22"/>
          <w:szCs w:val="22"/>
          <w:bdr w:val="none" w:sz="0" w:space="0" w:color="auto"/>
        </w:rPr>
        <w:t>4</w:t>
      </w:r>
      <w:r w:rsidRPr="00032AD9">
        <w:rPr>
          <w:rFonts w:ascii="Calibri" w:eastAsia="Times New Roman" w:hAnsi="Calibri" w:cs="Times New Roman"/>
          <w:color w:val="auto"/>
          <w:sz w:val="22"/>
          <w:szCs w:val="22"/>
          <w:bdr w:val="none" w:sz="0" w:space="0" w:color="auto"/>
        </w:rPr>
        <w:t>1</w:t>
      </w:r>
    </w:p>
    <w:p w14:paraId="4D3CE56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(ďalej len „</w:t>
      </w:r>
      <w:r w:rsidRPr="00032AD9">
        <w:rPr>
          <w:rFonts w:ascii="Calibri" w:eastAsia="Times New Roman" w:hAnsi="Calibri" w:cs="Times New Roman"/>
          <w:b/>
          <w:color w:val="auto"/>
          <w:sz w:val="22"/>
          <w:szCs w:val="22"/>
          <w:bdr w:val="none" w:sz="0" w:space="0" w:color="auto"/>
        </w:rPr>
        <w:t>objednávateľ</w:t>
      </w:r>
      <w:r w:rsidRPr="00032AD9">
        <w:rPr>
          <w:rFonts w:ascii="Calibri" w:eastAsia="Times New Roman" w:hAnsi="Calibri" w:cs="Times New Roman"/>
          <w:color w:val="auto"/>
          <w:sz w:val="22"/>
          <w:szCs w:val="22"/>
          <w:bdr w:val="none" w:sz="0" w:space="0" w:color="auto"/>
        </w:rPr>
        <w:t xml:space="preserve">“ alebo </w:t>
      </w:r>
      <w:r w:rsidRPr="00032AD9">
        <w:rPr>
          <w:rFonts w:ascii="Calibri" w:eastAsia="Times New Roman" w:hAnsi="Calibri" w:cs="Times New Roman"/>
          <w:b/>
          <w:color w:val="auto"/>
          <w:sz w:val="22"/>
          <w:szCs w:val="22"/>
          <w:bdr w:val="none" w:sz="0" w:space="0" w:color="auto"/>
        </w:rPr>
        <w:t xml:space="preserve">„VVS, </w:t>
      </w:r>
      <w:proofErr w:type="spellStart"/>
      <w:r w:rsidRPr="00032AD9">
        <w:rPr>
          <w:rFonts w:ascii="Calibri" w:eastAsia="Times New Roman" w:hAnsi="Calibri" w:cs="Times New Roman"/>
          <w:b/>
          <w:color w:val="auto"/>
          <w:sz w:val="22"/>
          <w:szCs w:val="22"/>
          <w:bdr w:val="none" w:sz="0" w:space="0" w:color="auto"/>
        </w:rPr>
        <w:t>a.s</w:t>
      </w:r>
      <w:proofErr w:type="spellEnd"/>
      <w:r w:rsidRPr="00032AD9">
        <w:rPr>
          <w:rFonts w:ascii="Calibri" w:eastAsia="Times New Roman" w:hAnsi="Calibri" w:cs="Times New Roman"/>
          <w:b/>
          <w:color w:val="auto"/>
          <w:sz w:val="22"/>
          <w:szCs w:val="22"/>
          <w:bdr w:val="none" w:sz="0" w:space="0" w:color="auto"/>
        </w:rPr>
        <w:t>.“</w:t>
      </w:r>
      <w:r w:rsidRPr="00032AD9">
        <w:rPr>
          <w:rFonts w:ascii="Calibri" w:eastAsia="Times New Roman" w:hAnsi="Calibri" w:cs="Times New Roman"/>
          <w:color w:val="auto"/>
          <w:sz w:val="22"/>
          <w:szCs w:val="22"/>
          <w:bdr w:val="none" w:sz="0" w:space="0" w:color="auto"/>
        </w:rPr>
        <w:t>)</w:t>
      </w:r>
    </w:p>
    <w:p w14:paraId="343A2D9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36F2B22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(ďalej spolu tiež ako „</w:t>
      </w:r>
      <w:r w:rsidRPr="00032AD9">
        <w:rPr>
          <w:rFonts w:ascii="Calibri" w:eastAsia="Times New Roman" w:hAnsi="Calibri" w:cs="Times New Roman"/>
          <w:b/>
          <w:color w:val="auto"/>
          <w:sz w:val="22"/>
          <w:szCs w:val="22"/>
          <w:bdr w:val="none" w:sz="0" w:space="0" w:color="auto"/>
        </w:rPr>
        <w:t>zmluvné strany</w:t>
      </w:r>
      <w:r w:rsidRPr="00032AD9">
        <w:rPr>
          <w:rFonts w:ascii="Calibri" w:eastAsia="Times New Roman" w:hAnsi="Calibri" w:cs="Times New Roman"/>
          <w:color w:val="auto"/>
          <w:sz w:val="22"/>
          <w:szCs w:val="22"/>
          <w:bdr w:val="none" w:sz="0" w:space="0" w:color="auto"/>
        </w:rPr>
        <w:t>“)</w:t>
      </w:r>
    </w:p>
    <w:p w14:paraId="17AA190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738FE41B"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722EDE96" w14:textId="77777777" w:rsidR="00A17796" w:rsidRPr="00032AD9" w:rsidRDefault="00A17796"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0B1E073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PREAMBULA</w:t>
      </w:r>
    </w:p>
    <w:p w14:paraId="1A07CA6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032AD9">
        <w:rPr>
          <w:rFonts w:ascii="Calibri" w:eastAsia="Times New Roman" w:hAnsi="Calibri" w:cs="Times New Roman"/>
          <w:color w:val="auto"/>
          <w:bdr w:val="none" w:sz="0" w:space="0" w:color="auto"/>
        </w:rPr>
        <w:t>Táto zmluva je uzatvorená objednávateľom ako obstarávateľom v súlade s §10 ods. 1 zákona č. 343/2015 Z. z. o verejnom obstarávaní a o zmene a doplnení niektorých zákonov v znení neskorších predpisov.</w:t>
      </w:r>
    </w:p>
    <w:p w14:paraId="37EBDFAD"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p>
    <w:p w14:paraId="6EF0D406"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032AD9">
        <w:rPr>
          <w:rFonts w:ascii="Calibri" w:eastAsia="Times New Roman" w:hAnsi="Calibri" w:cs="Times New Roman"/>
          <w:color w:val="auto"/>
          <w:bdr w:val="none" w:sz="0" w:space="0" w:color="auto"/>
        </w:rPr>
        <w:t xml:space="preserve">Objednávateľ sa, za účelom zabezpečenia finančných prostriedkov pre realizáciu </w:t>
      </w:r>
      <w:r w:rsidR="001E3002" w:rsidRPr="00032AD9">
        <w:rPr>
          <w:rFonts w:ascii="Calibri" w:eastAsia="Times New Roman" w:hAnsi="Calibri" w:cs="Times New Roman"/>
          <w:color w:val="auto"/>
          <w:bdr w:val="none" w:sz="0" w:space="0" w:color="auto"/>
        </w:rPr>
        <w:t>tejto z</w:t>
      </w:r>
      <w:r w:rsidRPr="00032AD9">
        <w:rPr>
          <w:rFonts w:ascii="Calibri" w:eastAsia="Times New Roman" w:hAnsi="Calibri" w:cs="Times New Roman"/>
          <w:color w:val="auto"/>
          <w:bdr w:val="none" w:sz="0" w:space="0" w:color="auto"/>
        </w:rPr>
        <w:t xml:space="preserve">mluvy o </w:t>
      </w:r>
      <w:r w:rsidR="001E3002" w:rsidRPr="00032AD9">
        <w:rPr>
          <w:rFonts w:ascii="Calibri" w:eastAsia="Times New Roman" w:hAnsi="Calibri" w:cs="Times New Roman"/>
          <w:color w:val="auto"/>
          <w:bdr w:val="none" w:sz="0" w:space="0" w:color="auto"/>
        </w:rPr>
        <w:t>d</w:t>
      </w:r>
      <w:r w:rsidRPr="00032AD9">
        <w:rPr>
          <w:rFonts w:ascii="Calibri" w:eastAsia="Times New Roman" w:hAnsi="Calibri" w:cs="Times New Roman"/>
          <w:color w:val="auto"/>
          <w:bdr w:val="none" w:sz="0" w:space="0" w:color="auto"/>
        </w:rPr>
        <w:t xml:space="preserve">ielo, uchádza prostredníctvom </w:t>
      </w:r>
      <w:r w:rsidR="009111E9" w:rsidRPr="00032AD9">
        <w:rPr>
          <w:rFonts w:ascii="Calibri" w:eastAsia="Times New Roman" w:hAnsi="Calibri" w:cs="Times New Roman"/>
          <w:color w:val="auto"/>
          <w:bdr w:val="none" w:sz="0" w:space="0" w:color="auto"/>
        </w:rPr>
        <w:t>Ministerstva</w:t>
      </w:r>
      <w:r w:rsidR="00A17796" w:rsidRPr="00032AD9">
        <w:rPr>
          <w:rFonts w:ascii="Calibri" w:eastAsia="Times New Roman" w:hAnsi="Calibri" w:cs="Times New Roman"/>
          <w:color w:val="auto"/>
          <w:bdr w:val="none" w:sz="0" w:space="0" w:color="auto"/>
        </w:rPr>
        <w:t xml:space="preserve"> životného prostredia Slovenskej republiky</w:t>
      </w:r>
      <w:r w:rsidR="00610631" w:rsidRPr="00032AD9">
        <w:rPr>
          <w:rFonts w:ascii="Calibri" w:eastAsia="Times New Roman" w:hAnsi="Calibri" w:cs="Times New Roman"/>
          <w:color w:val="auto"/>
          <w:bdr w:val="none" w:sz="0" w:space="0" w:color="auto"/>
        </w:rPr>
        <w:t xml:space="preserve"> </w:t>
      </w:r>
      <w:r w:rsidRPr="00032AD9">
        <w:rPr>
          <w:rFonts w:ascii="Calibri" w:eastAsia="Times New Roman" w:hAnsi="Calibri" w:cs="Times New Roman"/>
          <w:color w:val="auto"/>
          <w:bdr w:val="none" w:sz="0" w:space="0" w:color="auto"/>
        </w:rPr>
        <w:t xml:space="preserve">(ďalej len „poskytovateľ”) o poskytnutie nenávratného finančného príspevku v rámci </w:t>
      </w:r>
      <w:r w:rsidR="00A17796" w:rsidRPr="00032AD9">
        <w:rPr>
          <w:rFonts w:ascii="Calibri" w:eastAsia="Times New Roman" w:hAnsi="Calibri" w:cs="Times New Roman"/>
          <w:color w:val="auto"/>
          <w:bdr w:val="none" w:sz="0" w:space="0" w:color="auto"/>
        </w:rPr>
        <w:t>Operačného programu Kvalita životného prostredia</w:t>
      </w:r>
      <w:r w:rsidRPr="00032AD9">
        <w:rPr>
          <w:rFonts w:ascii="Calibri" w:eastAsia="Times New Roman" w:hAnsi="Calibri" w:cs="Times New Roman"/>
          <w:color w:val="auto"/>
          <w:bdr w:val="none" w:sz="0" w:space="0" w:color="auto"/>
        </w:rPr>
        <w:t xml:space="preserve">. </w:t>
      </w:r>
    </w:p>
    <w:p w14:paraId="2802E4C4"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bdr w:val="none" w:sz="0" w:space="0" w:color="auto"/>
        </w:rPr>
      </w:pPr>
    </w:p>
    <w:p w14:paraId="120EECF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61A5E80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lastRenderedPageBreak/>
        <w:t>II.</w:t>
      </w:r>
    </w:p>
    <w:p w14:paraId="34C2E04F"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Predmet zmluvy</w:t>
      </w:r>
    </w:p>
    <w:p w14:paraId="3323FE08" w14:textId="77777777" w:rsidR="00F21F08" w:rsidRPr="00ED7945" w:rsidRDefault="00F21F08" w:rsidP="00A23A84">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Predmetom tejto zmluvy je vykonanie diela </w:t>
      </w:r>
      <w:r w:rsidRPr="00032AD9">
        <w:rPr>
          <w:rFonts w:ascii="Calibri" w:eastAsia="Times New Roman" w:hAnsi="Calibri" w:cs="Times New Roman"/>
          <w:b/>
          <w:color w:val="auto"/>
          <w:sz w:val="22"/>
          <w:szCs w:val="22"/>
          <w:bdr w:val="none" w:sz="0" w:space="0" w:color="auto"/>
        </w:rPr>
        <w:t>„</w:t>
      </w:r>
      <w:r w:rsidR="00C44C90" w:rsidRPr="00032AD9">
        <w:rPr>
          <w:rFonts w:ascii="Calibri" w:eastAsia="Times New Roman" w:hAnsi="Calibri" w:cs="Times New Roman"/>
          <w:b/>
          <w:color w:val="auto"/>
          <w:sz w:val="22"/>
          <w:szCs w:val="22"/>
          <w:bdr w:val="none" w:sz="0" w:space="0" w:color="auto"/>
        </w:rPr>
        <w:t>Stakčín</w:t>
      </w:r>
      <w:r w:rsidR="00A17796" w:rsidRPr="00032AD9">
        <w:rPr>
          <w:rFonts w:ascii="Calibri" w:eastAsia="Times New Roman" w:hAnsi="Calibri" w:cs="Times New Roman"/>
          <w:b/>
          <w:color w:val="auto"/>
          <w:sz w:val="22"/>
          <w:szCs w:val="22"/>
          <w:bdr w:val="none" w:sz="0" w:space="0" w:color="auto"/>
        </w:rPr>
        <w:t xml:space="preserve"> - Intenzifikácia úpravne vody</w:t>
      </w:r>
      <w:r w:rsidRPr="00032AD9">
        <w:rPr>
          <w:rFonts w:ascii="Calibri" w:eastAsia="Times New Roman" w:hAnsi="Calibri" w:cs="Times New Roman"/>
          <w:b/>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(ďalej len ako „dielo“ alebo „predmet zmluvy“).</w:t>
      </w:r>
      <w:r w:rsidRPr="00032AD9">
        <w:rPr>
          <w:rFonts w:ascii="Calibri" w:eastAsia="Times New Roman" w:hAnsi="Calibri" w:cs="Times New Roman"/>
          <w:b/>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Špecifikácia a rozsah jednotlivých prác na diele sú uvedené v Prílohe č. 1 - Cenová ponuka pozostávaj</w:t>
      </w:r>
      <w:r w:rsidRPr="00DF161A">
        <w:rPr>
          <w:rFonts w:ascii="Calibri" w:eastAsia="Times New Roman" w:hAnsi="Calibri" w:cs="Times New Roman"/>
          <w:color w:val="auto"/>
          <w:sz w:val="22"/>
          <w:szCs w:val="22"/>
          <w:bdr w:val="none" w:sz="0" w:space="0" w:color="auto"/>
        </w:rPr>
        <w:t>úca z</w:t>
      </w:r>
      <w:r w:rsidR="00DF161A" w:rsidRPr="00DF161A">
        <w:rPr>
          <w:rFonts w:ascii="Calibri" w:eastAsia="Times New Roman" w:hAnsi="Calibri" w:cs="Times New Roman"/>
          <w:color w:val="auto"/>
          <w:sz w:val="22"/>
          <w:szCs w:val="22"/>
          <w:bdr w:val="none" w:sz="0" w:space="0" w:color="auto"/>
        </w:rPr>
        <w:t> </w:t>
      </w:r>
      <w:r w:rsidR="00DF161A">
        <w:rPr>
          <w:rFonts w:ascii="Calibri" w:eastAsia="Times New Roman" w:hAnsi="Calibri" w:cs="Times New Roman"/>
          <w:color w:val="auto"/>
          <w:sz w:val="22"/>
          <w:szCs w:val="22"/>
          <w:bdr w:val="none" w:sz="0" w:space="0" w:color="auto"/>
        </w:rPr>
        <w:t>Návrhu na plnenie kritérií</w:t>
      </w:r>
      <w:r w:rsidRPr="00032AD9">
        <w:rPr>
          <w:rFonts w:ascii="Calibri" w:eastAsia="Times New Roman" w:hAnsi="Calibri" w:cs="Times New Roman"/>
          <w:color w:val="auto"/>
          <w:sz w:val="22"/>
          <w:szCs w:val="22"/>
          <w:bdr w:val="none" w:sz="0" w:space="0" w:color="auto"/>
        </w:rPr>
        <w:t xml:space="preserve"> a</w:t>
      </w:r>
      <w:del w:id="0" w:author="Jačmanová Helena" w:date="2021-07-21T08:30:00Z">
        <w:r w:rsidRPr="00032AD9" w:rsidDel="001A403A">
          <w:rPr>
            <w:rFonts w:ascii="Calibri" w:eastAsia="Times New Roman" w:hAnsi="Calibri" w:cs="Times New Roman"/>
            <w:color w:val="auto"/>
            <w:sz w:val="22"/>
            <w:szCs w:val="22"/>
            <w:bdr w:val="none" w:sz="0" w:space="0" w:color="auto"/>
          </w:rPr>
          <w:delText xml:space="preserve"> </w:delText>
        </w:r>
      </w:del>
      <w:ins w:id="1" w:author="Jačmanová Helena" w:date="2021-07-21T08:30:00Z">
        <w:r w:rsidR="001A403A">
          <w:rPr>
            <w:rFonts w:ascii="Calibri" w:eastAsia="Times New Roman" w:hAnsi="Calibri" w:cs="Times New Roman"/>
            <w:color w:val="auto"/>
            <w:sz w:val="22"/>
            <w:szCs w:val="22"/>
            <w:bdr w:val="none" w:sz="0" w:space="0" w:color="auto"/>
          </w:rPr>
          <w:t xml:space="preserve"> oceneného </w:t>
        </w:r>
      </w:ins>
      <w:r w:rsidRPr="00032AD9">
        <w:rPr>
          <w:rFonts w:ascii="Calibri" w:eastAsia="Times New Roman" w:hAnsi="Calibri" w:cs="Times New Roman"/>
          <w:color w:val="auto"/>
          <w:sz w:val="22"/>
          <w:szCs w:val="22"/>
          <w:bdr w:val="none" w:sz="0" w:space="0" w:color="auto"/>
        </w:rPr>
        <w:t xml:space="preserve">výkazu výmer (ďalej len „Príloha č. 1“), v Prílohe č. 2 </w:t>
      </w:r>
      <w:r w:rsidR="009111E9" w:rsidRPr="00032AD9">
        <w:rPr>
          <w:rFonts w:ascii="Calibri" w:eastAsia="Times New Roman" w:hAnsi="Calibri" w:cs="Times New Roman"/>
          <w:color w:val="auto"/>
          <w:sz w:val="22"/>
          <w:szCs w:val="22"/>
          <w:bdr w:val="none" w:sz="0" w:space="0" w:color="auto"/>
        </w:rPr>
        <w:t>-</w:t>
      </w:r>
      <w:r w:rsidRPr="00032AD9">
        <w:rPr>
          <w:rFonts w:ascii="Calibri" w:eastAsia="Times New Roman" w:hAnsi="Calibri" w:cs="Times New Roman"/>
          <w:color w:val="auto"/>
          <w:sz w:val="22"/>
          <w:szCs w:val="22"/>
          <w:bdr w:val="none" w:sz="0" w:space="0" w:color="auto"/>
        </w:rPr>
        <w:t xml:space="preserve"> Dokumentácia</w:t>
      </w:r>
      <w:r w:rsidR="00B900ED" w:rsidRPr="00032AD9">
        <w:rPr>
          <w:rFonts w:ascii="Calibri" w:eastAsia="Times New Roman" w:hAnsi="Calibri" w:cs="Times New Roman"/>
          <w:color w:val="auto"/>
          <w:sz w:val="22"/>
          <w:szCs w:val="22"/>
          <w:bdr w:val="none" w:sz="0" w:space="0" w:color="auto"/>
        </w:rPr>
        <w:t xml:space="preserve"> pre </w:t>
      </w:r>
      <w:r w:rsidR="00A30E3A" w:rsidRPr="00A30E3A">
        <w:rPr>
          <w:rFonts w:ascii="Calibri" w:eastAsia="Times New Roman" w:hAnsi="Calibri" w:cs="Times New Roman"/>
          <w:color w:val="auto"/>
          <w:sz w:val="22"/>
          <w:szCs w:val="22"/>
          <w:bdr w:val="none" w:sz="0" w:space="0" w:color="auto"/>
        </w:rPr>
        <w:t>stavebné povolenie a</w:t>
      </w:r>
      <w:r w:rsidR="00A30E3A">
        <w:rPr>
          <w:rFonts w:ascii="Calibri" w:eastAsia="Times New Roman" w:hAnsi="Calibri" w:cs="Times New Roman"/>
          <w:color w:val="auto"/>
          <w:sz w:val="22"/>
          <w:szCs w:val="22"/>
          <w:bdr w:val="none" w:sz="0" w:space="0" w:color="auto"/>
        </w:rPr>
        <w:t xml:space="preserve"> </w:t>
      </w:r>
      <w:r w:rsidR="00B900ED" w:rsidRPr="00032AD9">
        <w:rPr>
          <w:rFonts w:ascii="Calibri" w:eastAsia="Times New Roman" w:hAnsi="Calibri" w:cs="Times New Roman"/>
          <w:color w:val="auto"/>
          <w:sz w:val="22"/>
          <w:szCs w:val="22"/>
          <w:bdr w:val="none" w:sz="0" w:space="0" w:color="auto"/>
        </w:rPr>
        <w:t>realizáciu stavby</w:t>
      </w:r>
      <w:r w:rsidRPr="00032AD9">
        <w:rPr>
          <w:rFonts w:ascii="Calibri" w:eastAsia="Times New Roman" w:hAnsi="Calibri" w:cs="Times New Roman"/>
          <w:color w:val="auto"/>
          <w:sz w:val="22"/>
          <w:szCs w:val="22"/>
          <w:bdr w:val="none" w:sz="0" w:space="0" w:color="auto"/>
        </w:rPr>
        <w:t xml:space="preserve"> (ďalej aj „Príloha č. 2“), ktoré sú nedielnou súčasťou tejto zmluvy a v súťažných podkladoch k verejnému obstarávaniu na túto zákazku s číslom </w:t>
      </w:r>
      <w:r w:rsidRPr="00032AD9">
        <w:rPr>
          <w:rFonts w:ascii="Calibri" w:eastAsia="Calibri" w:hAnsi="Calibri" w:cs="Calibri"/>
          <w:color w:val="auto"/>
          <w:sz w:val="22"/>
          <w:bdr w:val="none" w:sz="0" w:space="0" w:color="auto"/>
        </w:rPr>
        <w:t xml:space="preserve">zverejnenia vo Vestníku ÚVO </w:t>
      </w:r>
      <w:r w:rsidRPr="00032AD9">
        <w:rPr>
          <w:rFonts w:ascii="Calibri" w:eastAsia="Times New Roman" w:hAnsi="Calibri" w:cs="Times New Roman"/>
          <w:color w:val="auto"/>
          <w:sz w:val="22"/>
          <w:szCs w:val="22"/>
          <w:bdr w:val="none" w:sz="0" w:space="0" w:color="auto"/>
        </w:rPr>
        <w:t xml:space="preserve">.... </w:t>
      </w:r>
      <w:ins w:id="2" w:author="Jačmanová Helena" w:date="2021-08-10T08:21:00Z">
        <w:r w:rsidR="00A23A84" w:rsidRPr="00A23A84">
          <w:rPr>
            <w:rFonts w:ascii="Calibri" w:eastAsia="Times New Roman" w:hAnsi="Calibri" w:cs="Times New Roman"/>
            <w:color w:val="auto"/>
            <w:sz w:val="22"/>
            <w:szCs w:val="22"/>
            <w:bdr w:val="none" w:sz="0" w:space="0" w:color="auto"/>
          </w:rPr>
          <w:t xml:space="preserve">vrátane prípadných vysvetlení </w:t>
        </w:r>
      </w:ins>
      <w:r w:rsidRPr="00032AD9">
        <w:rPr>
          <w:rFonts w:ascii="Calibri" w:eastAsia="Times New Roman" w:hAnsi="Calibri" w:cs="Times New Roman"/>
          <w:color w:val="auto"/>
          <w:sz w:val="22"/>
          <w:szCs w:val="22"/>
          <w:bdr w:val="none" w:sz="0" w:space="0" w:color="auto"/>
        </w:rPr>
        <w:t xml:space="preserve">(ďalej len „súťažné podklady“). Vykonaním diela sa rozumie zhotovenie a odovzdanie diela v požadovanom rozsahu a kvalite v stanovenej lehote výstavby a splnenie všetkých povinností </w:t>
      </w:r>
      <w:r w:rsidR="009111E9" w:rsidRPr="00032AD9">
        <w:rPr>
          <w:rFonts w:ascii="Calibri" w:eastAsia="Times New Roman" w:hAnsi="Calibri" w:cs="Times New Roman"/>
          <w:color w:val="auto"/>
          <w:sz w:val="22"/>
          <w:szCs w:val="22"/>
          <w:bdr w:val="none" w:sz="0" w:space="0" w:color="auto"/>
        </w:rPr>
        <w:t>v zmysle tejto zmluvy</w:t>
      </w:r>
      <w:r w:rsidRPr="00032AD9">
        <w:rPr>
          <w:rFonts w:ascii="Calibri" w:eastAsia="Times New Roman" w:hAnsi="Calibri" w:cs="Times New Roman"/>
          <w:color w:val="auto"/>
          <w:sz w:val="22"/>
          <w:szCs w:val="22"/>
          <w:bdr w:val="none" w:sz="0" w:space="0" w:color="auto"/>
        </w:rPr>
        <w:t xml:space="preserve">. </w:t>
      </w:r>
      <w:r w:rsidR="00392D35" w:rsidRPr="00ED7945">
        <w:rPr>
          <w:rFonts w:ascii="Calibri" w:eastAsia="Times New Roman" w:hAnsi="Calibri" w:cs="Times New Roman"/>
          <w:color w:val="auto"/>
          <w:sz w:val="22"/>
          <w:szCs w:val="22"/>
          <w:bdr w:val="none" w:sz="0" w:space="0" w:color="auto"/>
        </w:rPr>
        <w:t xml:space="preserve">Súčasťou vykonania diela/predmetu zmluvy je aj technická asistencia zhotoviteľa, ktorá bude prebiehať </w:t>
      </w:r>
      <w:r w:rsidR="009111E9" w:rsidRPr="00ED7945">
        <w:rPr>
          <w:rFonts w:ascii="Calibri" w:eastAsia="Times New Roman" w:hAnsi="Calibri" w:cs="Times New Roman"/>
          <w:color w:val="auto"/>
          <w:sz w:val="22"/>
          <w:szCs w:val="22"/>
          <w:bdr w:val="none" w:sz="0" w:space="0" w:color="auto"/>
        </w:rPr>
        <w:t>6</w:t>
      </w:r>
      <w:r w:rsidR="00392D35" w:rsidRPr="00ED7945">
        <w:rPr>
          <w:rFonts w:ascii="Calibri" w:eastAsia="Times New Roman" w:hAnsi="Calibri" w:cs="Times New Roman"/>
          <w:color w:val="auto"/>
          <w:sz w:val="22"/>
          <w:szCs w:val="22"/>
          <w:bdr w:val="none" w:sz="0" w:space="0" w:color="auto"/>
        </w:rPr>
        <w:t xml:space="preserve"> mesiacov od nadobudnutia právoplatnosti rozhodnutia o</w:t>
      </w:r>
      <w:r w:rsidR="009111E9" w:rsidRPr="00ED7945">
        <w:rPr>
          <w:rFonts w:ascii="Calibri" w:eastAsia="Times New Roman" w:hAnsi="Calibri" w:cs="Times New Roman"/>
          <w:color w:val="auto"/>
          <w:sz w:val="22"/>
          <w:szCs w:val="22"/>
          <w:bdr w:val="none" w:sz="0" w:space="0" w:color="auto"/>
        </w:rPr>
        <w:t> predčasnom užívaní stavby</w:t>
      </w:r>
      <w:r w:rsidR="00392D35" w:rsidRPr="00ED7945">
        <w:rPr>
          <w:rFonts w:ascii="Calibri" w:eastAsia="Times New Roman" w:hAnsi="Calibri" w:cs="Times New Roman"/>
          <w:color w:val="auto"/>
          <w:sz w:val="22"/>
          <w:szCs w:val="22"/>
          <w:bdr w:val="none" w:sz="0" w:space="0" w:color="auto"/>
        </w:rPr>
        <w:t xml:space="preserve"> vydaným príslušným </w:t>
      </w:r>
      <w:r w:rsidR="00392D35" w:rsidRPr="00F607BB">
        <w:rPr>
          <w:rFonts w:ascii="Calibri" w:eastAsia="Times New Roman" w:hAnsi="Calibri" w:cs="Times New Roman"/>
          <w:color w:val="auto"/>
          <w:sz w:val="22"/>
          <w:szCs w:val="22"/>
          <w:bdr w:val="none" w:sz="0" w:space="0" w:color="auto"/>
        </w:rPr>
        <w:t>orgánom</w:t>
      </w:r>
      <w:r w:rsidR="009111E9" w:rsidRPr="00F607BB">
        <w:rPr>
          <w:rFonts w:ascii="Calibri" w:eastAsia="Times New Roman" w:hAnsi="Calibri" w:cs="Times New Roman"/>
          <w:color w:val="auto"/>
          <w:sz w:val="22"/>
          <w:szCs w:val="22"/>
          <w:bdr w:val="none" w:sz="0" w:space="0" w:color="auto"/>
        </w:rPr>
        <w:t xml:space="preserve"> (pre prvú časť </w:t>
      </w:r>
      <w:r w:rsidR="00F607BB" w:rsidRPr="00F607BB">
        <w:rPr>
          <w:rFonts w:ascii="Calibri" w:eastAsia="Times New Roman" w:hAnsi="Calibri" w:cs="Times New Roman"/>
          <w:color w:val="auto"/>
          <w:sz w:val="22"/>
          <w:szCs w:val="22"/>
          <w:bdr w:val="none" w:sz="0" w:space="0" w:color="auto"/>
        </w:rPr>
        <w:t>realizácie</w:t>
      </w:r>
      <w:r w:rsidR="00F607BB">
        <w:rPr>
          <w:rFonts w:ascii="Calibri" w:eastAsia="Times New Roman" w:hAnsi="Calibri" w:cs="Times New Roman"/>
          <w:color w:val="auto"/>
          <w:sz w:val="22"/>
          <w:szCs w:val="22"/>
          <w:bdr w:val="none" w:sz="0" w:space="0" w:color="auto"/>
        </w:rPr>
        <w:t xml:space="preserve"> v zmysle POV)</w:t>
      </w:r>
      <w:del w:id="3" w:author="Jačmanová Helena" w:date="2021-07-21T08:42:00Z">
        <w:r w:rsidR="009111E9" w:rsidRPr="00ED7945" w:rsidDel="000E1ED1">
          <w:rPr>
            <w:rFonts w:ascii="Calibri" w:eastAsia="Times New Roman" w:hAnsi="Calibri" w:cs="Times New Roman"/>
            <w:color w:val="auto"/>
            <w:sz w:val="22"/>
            <w:szCs w:val="22"/>
            <w:bdr w:val="none" w:sz="0" w:space="0" w:color="auto"/>
          </w:rPr>
          <w:delText xml:space="preserve">, resp.  </w:delText>
        </w:r>
      </w:del>
      <w:ins w:id="4" w:author="Jačmanová Helena" w:date="2021-07-21T08:42:00Z">
        <w:r w:rsidR="000E1ED1">
          <w:rPr>
            <w:rFonts w:ascii="Calibri" w:eastAsia="Times New Roman" w:hAnsi="Calibri" w:cs="Times New Roman"/>
            <w:color w:val="auto"/>
            <w:sz w:val="22"/>
            <w:szCs w:val="22"/>
            <w:bdr w:val="none" w:sz="0" w:space="0" w:color="auto"/>
          </w:rPr>
          <w:t xml:space="preserve">a zároveň 6 mesiacov </w:t>
        </w:r>
      </w:ins>
      <w:r w:rsidR="009111E9" w:rsidRPr="00ED7945">
        <w:rPr>
          <w:rFonts w:ascii="Calibri" w:eastAsia="Times New Roman" w:hAnsi="Calibri" w:cs="Times New Roman"/>
          <w:color w:val="auto"/>
          <w:sz w:val="22"/>
          <w:szCs w:val="22"/>
          <w:bdr w:val="none" w:sz="0" w:space="0" w:color="auto"/>
        </w:rPr>
        <w:t xml:space="preserve">od podpisu preberacieho protokolu (pre druhú časť </w:t>
      </w:r>
      <w:r w:rsidR="00F607BB">
        <w:rPr>
          <w:rFonts w:ascii="Calibri" w:eastAsia="Times New Roman" w:hAnsi="Calibri" w:cs="Times New Roman"/>
          <w:color w:val="auto"/>
          <w:sz w:val="22"/>
          <w:szCs w:val="22"/>
          <w:bdr w:val="none" w:sz="0" w:space="0" w:color="auto"/>
        </w:rPr>
        <w:t>realizácie v zmysle POV</w:t>
      </w:r>
      <w:r w:rsidR="009111E9" w:rsidRPr="00ED7945">
        <w:rPr>
          <w:rFonts w:ascii="Calibri" w:eastAsia="Times New Roman" w:hAnsi="Calibri" w:cs="Times New Roman"/>
          <w:color w:val="auto"/>
          <w:sz w:val="22"/>
          <w:szCs w:val="22"/>
          <w:bdr w:val="none" w:sz="0" w:space="0" w:color="auto"/>
        </w:rPr>
        <w:t>)</w:t>
      </w:r>
      <w:ins w:id="5" w:author="Jačmanová Helena" w:date="2021-07-22T09:19:00Z">
        <w:r w:rsidR="007B0303">
          <w:rPr>
            <w:rFonts w:ascii="Calibri" w:eastAsia="Times New Roman" w:hAnsi="Calibri" w:cs="Times New Roman"/>
            <w:color w:val="auto"/>
            <w:sz w:val="22"/>
            <w:szCs w:val="22"/>
            <w:bdr w:val="none" w:sz="0" w:space="0" w:color="auto"/>
          </w:rPr>
          <w:t xml:space="preserve"> v rozsahu podľa bodu 2.8. tejto zmluvy</w:t>
        </w:r>
      </w:ins>
      <w:r w:rsidR="00392D35" w:rsidRPr="00ED7945">
        <w:rPr>
          <w:rFonts w:ascii="Calibri" w:eastAsia="Times New Roman" w:hAnsi="Calibri" w:cs="Times New Roman"/>
          <w:color w:val="auto"/>
          <w:sz w:val="22"/>
          <w:szCs w:val="22"/>
          <w:bdr w:val="none" w:sz="0" w:space="0" w:color="auto"/>
        </w:rPr>
        <w:t>.</w:t>
      </w:r>
    </w:p>
    <w:p w14:paraId="06D54FC1" w14:textId="77777777"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outlineLvl w:val="0"/>
        <w:rPr>
          <w:rFonts w:ascii="Calibri" w:eastAsia="Times New Roman" w:hAnsi="Calibri" w:cs="Times New Roman"/>
          <w:color w:val="auto"/>
          <w:sz w:val="22"/>
          <w:szCs w:val="22"/>
          <w:bdr w:val="none" w:sz="0" w:space="0" w:color="auto"/>
        </w:rPr>
      </w:pPr>
      <w:r w:rsidRPr="00ED7945">
        <w:rPr>
          <w:rFonts w:ascii="Calibri" w:eastAsia="Times New Roman" w:hAnsi="Calibri" w:cs="Times New Roman"/>
          <w:color w:val="auto"/>
          <w:sz w:val="22"/>
          <w:szCs w:val="22"/>
          <w:bdr w:val="none" w:sz="0" w:space="0" w:color="auto"/>
        </w:rPr>
        <w:t>Nasledovné dokumenty tvoria súčasť tejto Zmluvy o dielo a majú poradie dôležitosti uvedené</w:t>
      </w:r>
      <w:r w:rsidRPr="00032AD9">
        <w:rPr>
          <w:rFonts w:ascii="Calibri" w:eastAsia="Times New Roman" w:hAnsi="Calibri" w:cs="Times New Roman"/>
          <w:color w:val="auto"/>
          <w:sz w:val="22"/>
          <w:szCs w:val="22"/>
          <w:bdr w:val="none" w:sz="0" w:space="0" w:color="auto"/>
        </w:rPr>
        <w:t xml:space="preserve"> v zostupnom poradí:</w:t>
      </w:r>
    </w:p>
    <w:p w14:paraId="4061403B" w14:textId="77777777"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Tento Formulár zmluvy o dielo</w:t>
      </w:r>
    </w:p>
    <w:p w14:paraId="6DE9FC36" w14:textId="77777777"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Príloha č. 1 - </w:t>
      </w:r>
      <w:del w:id="6" w:author="Jačmanová Helena" w:date="2021-07-21T08:43:00Z">
        <w:r w:rsidRPr="00032AD9" w:rsidDel="00F15317">
          <w:rPr>
            <w:rFonts w:ascii="Calibri" w:eastAsia="Times New Roman" w:hAnsi="Calibri" w:cs="Times New Roman"/>
            <w:color w:val="auto"/>
            <w:sz w:val="22"/>
            <w:szCs w:val="22"/>
            <w:bdr w:val="none" w:sz="0" w:space="0" w:color="auto"/>
          </w:rPr>
          <w:delText>Ponukový list</w:delText>
        </w:r>
      </w:del>
      <w:ins w:id="7" w:author="Jačmanová Helena" w:date="2021-07-21T08:43:00Z">
        <w:r w:rsidR="00F15317">
          <w:rPr>
            <w:rFonts w:ascii="Calibri" w:eastAsia="Times New Roman" w:hAnsi="Calibri" w:cs="Times New Roman"/>
            <w:color w:val="auto"/>
            <w:sz w:val="22"/>
            <w:szCs w:val="22"/>
            <w:bdr w:val="none" w:sz="0" w:space="0" w:color="auto"/>
          </w:rPr>
          <w:t>Návrh na plnenie kritérií</w:t>
        </w:r>
      </w:ins>
    </w:p>
    <w:p w14:paraId="447D8938" w14:textId="77777777"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Príloha č. 4 - Zoznam technologických zariadení a materiálov</w:t>
      </w:r>
    </w:p>
    <w:p w14:paraId="1F060EE0" w14:textId="77777777"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Príloha č. 2 - Dokumentácia pre </w:t>
      </w:r>
      <w:r w:rsidR="00A30E3A" w:rsidRPr="00A30E3A">
        <w:rPr>
          <w:rFonts w:ascii="Calibri" w:eastAsia="Times New Roman" w:hAnsi="Calibri" w:cs="Times New Roman"/>
          <w:color w:val="auto"/>
          <w:sz w:val="22"/>
          <w:szCs w:val="22"/>
          <w:bdr w:val="none" w:sz="0" w:space="0" w:color="auto"/>
        </w:rPr>
        <w:t>stavebné povolenie a</w:t>
      </w:r>
      <w:r w:rsidR="00A30E3A">
        <w:rPr>
          <w:rFonts w:ascii="Calibri" w:eastAsia="Times New Roman" w:hAnsi="Calibri" w:cs="Times New Roman"/>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realizáciu stavby - textová časť (technická špecifikácia)</w:t>
      </w:r>
    </w:p>
    <w:p w14:paraId="46755F92" w14:textId="77777777"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Príloha č. 2 - Dokumentácia pre </w:t>
      </w:r>
      <w:r w:rsidR="00A30E3A" w:rsidRPr="00A30E3A">
        <w:rPr>
          <w:rFonts w:ascii="Calibri" w:eastAsia="Times New Roman" w:hAnsi="Calibri" w:cs="Times New Roman"/>
          <w:color w:val="auto"/>
          <w:sz w:val="22"/>
          <w:szCs w:val="22"/>
          <w:bdr w:val="none" w:sz="0" w:space="0" w:color="auto"/>
        </w:rPr>
        <w:t>stavebné povolenie a</w:t>
      </w:r>
      <w:r w:rsidR="00A30E3A">
        <w:rPr>
          <w:rFonts w:ascii="Calibri" w:eastAsia="Times New Roman" w:hAnsi="Calibri" w:cs="Times New Roman"/>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realizáciu stavby - výkresová časť (PD)</w:t>
      </w:r>
    </w:p>
    <w:p w14:paraId="1FE046B9" w14:textId="77777777"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Príloha č. 1 </w:t>
      </w:r>
      <w:del w:id="8" w:author="Jačmanová Helena" w:date="2021-07-21T08:44:00Z">
        <w:r w:rsidRPr="00032AD9" w:rsidDel="00F15317">
          <w:rPr>
            <w:rFonts w:ascii="Calibri" w:eastAsia="Times New Roman" w:hAnsi="Calibri" w:cs="Times New Roman"/>
            <w:color w:val="auto"/>
            <w:sz w:val="22"/>
            <w:szCs w:val="22"/>
            <w:bdr w:val="none" w:sz="0" w:space="0" w:color="auto"/>
          </w:rPr>
          <w:delText>-</w:delText>
        </w:r>
      </w:del>
      <w:ins w:id="9" w:author="Jačmanová Helena" w:date="2021-07-21T08:44:00Z">
        <w:r w:rsidR="00F15317">
          <w:rPr>
            <w:rFonts w:ascii="Calibri" w:eastAsia="Times New Roman" w:hAnsi="Calibri" w:cs="Times New Roman"/>
            <w:color w:val="auto"/>
            <w:sz w:val="22"/>
            <w:szCs w:val="22"/>
            <w:bdr w:val="none" w:sz="0" w:space="0" w:color="auto"/>
          </w:rPr>
          <w:t>–</w:t>
        </w:r>
      </w:ins>
      <w:r w:rsidRPr="00032AD9">
        <w:rPr>
          <w:rFonts w:ascii="Calibri" w:eastAsia="Times New Roman" w:hAnsi="Calibri" w:cs="Times New Roman"/>
          <w:color w:val="auto"/>
          <w:sz w:val="22"/>
          <w:szCs w:val="22"/>
          <w:bdr w:val="none" w:sz="0" w:space="0" w:color="auto"/>
        </w:rPr>
        <w:t xml:space="preserve"> </w:t>
      </w:r>
      <w:ins w:id="10" w:author="Jačmanová Helena" w:date="2021-07-21T08:44:00Z">
        <w:r w:rsidR="00F15317">
          <w:rPr>
            <w:rFonts w:ascii="Calibri" w:eastAsia="Times New Roman" w:hAnsi="Calibri" w:cs="Times New Roman"/>
            <w:color w:val="auto"/>
            <w:sz w:val="22"/>
            <w:szCs w:val="22"/>
            <w:bdr w:val="none" w:sz="0" w:space="0" w:color="auto"/>
          </w:rPr>
          <w:t>Ocenený v</w:t>
        </w:r>
      </w:ins>
      <w:del w:id="11" w:author="Jačmanová Helena" w:date="2021-07-21T08:44:00Z">
        <w:r w:rsidRPr="00032AD9" w:rsidDel="00F15317">
          <w:rPr>
            <w:rFonts w:ascii="Calibri" w:eastAsia="Times New Roman" w:hAnsi="Calibri" w:cs="Times New Roman"/>
            <w:color w:val="auto"/>
            <w:sz w:val="22"/>
            <w:szCs w:val="22"/>
            <w:bdr w:val="none" w:sz="0" w:space="0" w:color="auto"/>
          </w:rPr>
          <w:delText>V</w:delText>
        </w:r>
      </w:del>
      <w:r w:rsidRPr="00032AD9">
        <w:rPr>
          <w:rFonts w:ascii="Calibri" w:eastAsia="Times New Roman" w:hAnsi="Calibri" w:cs="Times New Roman"/>
          <w:color w:val="auto"/>
          <w:sz w:val="22"/>
          <w:szCs w:val="22"/>
          <w:bdr w:val="none" w:sz="0" w:space="0" w:color="auto"/>
        </w:rPr>
        <w:t>ýkaz výmer (Rozpočet)</w:t>
      </w:r>
    </w:p>
    <w:p w14:paraId="7A05E325" w14:textId="77777777"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Ostatná súvisiaca dokumentácia</w:t>
      </w:r>
    </w:p>
    <w:p w14:paraId="4EE80EA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i/>
          <w:color w:val="auto"/>
          <w:sz w:val="22"/>
          <w:szCs w:val="22"/>
          <w:bdr w:val="none" w:sz="0" w:space="0" w:color="auto"/>
        </w:rPr>
        <w:t>Dodatky a prílohy budú mať rovnaké poradie dôležitosti ako dokumenty, ktoré upravujú.</w:t>
      </w:r>
    </w:p>
    <w:p w14:paraId="378630FF" w14:textId="77777777"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vyhlasuje, že je oprávnený a odborne spôsobilý splniť predmet zmluvy za dodržania podmienok dohodnutých v zmluve. Zhotoviteľ sa zaväzuje zhotoviť pre objednávateľa na svoje náklady a svoje nebezpečenstvo dielo v požadovanom rozsahu a kvalite, podľa podmienok dohodnutých v tejto zmluve a riadne a včas zhotovené dielo odovzdať objednávateľovi. Pri vykonávaní diela bude postupovať zhotoviteľ samostatne</w:t>
      </w:r>
      <w:r w:rsidR="00EF3E8E" w:rsidRPr="00032AD9">
        <w:rPr>
          <w:rFonts w:ascii="Calibri" w:eastAsia="Times New Roman" w:hAnsi="Calibri" w:cs="Times New Roman"/>
          <w:color w:val="auto"/>
          <w:sz w:val="22"/>
          <w:szCs w:val="22"/>
          <w:bdr w:val="none" w:sz="0" w:space="0" w:color="auto"/>
        </w:rPr>
        <w:t>, ak nie je uvedené inak</w:t>
      </w:r>
      <w:r w:rsidRPr="00032AD9">
        <w:rPr>
          <w:rFonts w:ascii="Calibri" w:eastAsia="Times New Roman" w:hAnsi="Calibri" w:cs="Times New Roman"/>
          <w:color w:val="auto"/>
          <w:sz w:val="22"/>
          <w:szCs w:val="22"/>
          <w:bdr w:val="none" w:sz="0" w:space="0" w:color="auto"/>
        </w:rPr>
        <w:t>.</w:t>
      </w:r>
    </w:p>
    <w:p w14:paraId="32127FCD" w14:textId="77777777"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Súčasťou záväzku zhotoviteľa vykonať dielo je odovzdať najneskôr pri odovzdaní diela taktiež všetky povinné doklady k výrobkom a zariadeniam, certifikáty a prehlásenia zhody materiálov a technologické doklady k revíziám, atestom a protokolom o skúškach diela, návody na montáž, obsluhu a údržbu jednotlivých zariadení, ktoré sú súčasťou diela, záručné listy, zoznamy náhradných dielov a vyhlásení o zhode či iných dokladov potrebných podľa právnych predpisov a ďalších dokladov požadovaných v záväzných rozhodnutiach, stanoviskách alebo iných opatreniach orgánov verejnej moci alebo nevyhnutné ku kolaudácii stavby či k užívaniu diela, </w:t>
      </w:r>
      <w:r w:rsidR="00684EA3" w:rsidRPr="00032AD9">
        <w:rPr>
          <w:rFonts w:ascii="Calibri" w:eastAsia="Times New Roman" w:hAnsi="Calibri" w:cs="Times New Roman"/>
          <w:color w:val="auto"/>
          <w:sz w:val="22"/>
          <w:szCs w:val="22"/>
          <w:bdr w:val="none" w:sz="0" w:space="0" w:color="auto"/>
        </w:rPr>
        <w:t xml:space="preserve">a </w:t>
      </w:r>
      <w:r w:rsidRPr="00032AD9">
        <w:rPr>
          <w:rFonts w:ascii="Calibri" w:eastAsia="Times New Roman" w:hAnsi="Calibri" w:cs="Times New Roman"/>
          <w:color w:val="auto"/>
          <w:sz w:val="22"/>
          <w:szCs w:val="22"/>
          <w:bdr w:val="none" w:sz="0" w:space="0" w:color="auto"/>
        </w:rPr>
        <w:t>najmä doklady podľa článku IX. bod 9.1. tejto zmluvy.</w:t>
      </w:r>
    </w:p>
    <w:p w14:paraId="0ABDBB29" w14:textId="77777777"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zrealizovať predmet zmluvy podľa podmienok dohodnutých v zmluve na základe:</w:t>
      </w:r>
    </w:p>
    <w:p w14:paraId="2BC1C5A6" w14:textId="77777777" w:rsidR="00F21F08" w:rsidRPr="00032AD9"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právoplatného stavebného povolenia, vyjadrení orgánov štátnej správy a vyjadrení ostatných dotknutých orgánov a organizácií;</w:t>
      </w:r>
    </w:p>
    <w:p w14:paraId="43C83C28" w14:textId="77777777" w:rsidR="00F21F08" w:rsidRPr="00032AD9"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v súlade so súťažnými podkladmi; </w:t>
      </w:r>
    </w:p>
    <w:p w14:paraId="73B8B5FA" w14:textId="77777777" w:rsidR="00F21F08" w:rsidRPr="00032AD9"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Harmonogramu prác </w:t>
      </w:r>
      <w:r w:rsidRPr="002A436B">
        <w:rPr>
          <w:rFonts w:ascii="Calibri" w:eastAsia="Times New Roman" w:hAnsi="Calibri" w:cs="Times New Roman"/>
          <w:color w:val="auto"/>
          <w:sz w:val="22"/>
          <w:szCs w:val="22"/>
          <w:bdr w:val="none" w:sz="0" w:space="0" w:color="auto"/>
        </w:rPr>
        <w:t>odsúhlaseného</w:t>
      </w:r>
      <w:r w:rsidRPr="00032AD9">
        <w:rPr>
          <w:rFonts w:ascii="Calibri" w:eastAsia="Times New Roman" w:hAnsi="Calibri" w:cs="Times New Roman"/>
          <w:color w:val="auto"/>
          <w:sz w:val="22"/>
          <w:szCs w:val="22"/>
          <w:bdr w:val="none" w:sz="0" w:space="0" w:color="auto"/>
        </w:rPr>
        <w:t xml:space="preserve"> stavebným dozorom;</w:t>
      </w:r>
    </w:p>
    <w:p w14:paraId="102A23CC" w14:textId="77777777" w:rsidR="00F21F08" w:rsidRPr="00032AD9"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eastAsia="Times New Roman" w:cs="Times New Roman"/>
          <w:color w:val="auto"/>
          <w:bdr w:val="none" w:sz="0" w:space="0" w:color="auto"/>
        </w:rPr>
      </w:pPr>
      <w:r w:rsidRPr="00032AD9">
        <w:rPr>
          <w:rFonts w:ascii="Calibri" w:eastAsia="Times New Roman" w:hAnsi="Calibri" w:cs="Times New Roman"/>
          <w:color w:val="auto"/>
          <w:sz w:val="22"/>
          <w:szCs w:val="22"/>
          <w:bdr w:val="none" w:sz="0" w:space="0" w:color="auto"/>
        </w:rPr>
        <w:t>cenovej špecifikácie prác a dodávok zhotoviteľa v zmysle súťažných podkladov</w:t>
      </w:r>
      <w:r w:rsidRPr="00032AD9">
        <w:rPr>
          <w:rFonts w:eastAsia="Times New Roman" w:cs="Times New Roman"/>
          <w:color w:val="auto"/>
          <w:bdr w:val="none" w:sz="0" w:space="0" w:color="auto"/>
        </w:rPr>
        <w:t>.</w:t>
      </w:r>
    </w:p>
    <w:p w14:paraId="3BABF2D8" w14:textId="77777777"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Vlastníkom objednávateľom odovzdaných podkladov zhotoviteľovi ostáva objednávateľ. Zhotoviteľ je oprávnený ich použiť len za účelom zhotovenia diela a je povinný ich objednávateľovi vrátiť najneskôr pri odovzdaní a prevzatí diela alebo po zániku záväzku dielo zhotoviť, ak zanikne inak ako splnením.</w:t>
      </w:r>
    </w:p>
    <w:p w14:paraId="4E9028FA" w14:textId="77777777"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 xml:space="preserve">Objednávateľ sa zaväzuje riadne zhotovené dielo zhotovené v súlade s touto zmluvou prevziať a zaplatiť za dielo dohodnutú cenu podľa platobných podmienok dohodnutých v tejto zmluve. Bod 7.12. tejto zmluvy tým nie je dotknutý. </w:t>
      </w:r>
    </w:p>
    <w:p w14:paraId="0B80D6DD" w14:textId="77777777" w:rsidR="00411F50" w:rsidRPr="00032AD9" w:rsidRDefault="00EF3E8E" w:rsidP="00411F50">
      <w:pPr>
        <w:pStyle w:val="Odsekzoznamu"/>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szCs w:val="22"/>
        </w:rPr>
      </w:pPr>
      <w:r w:rsidRPr="00032AD9">
        <w:rPr>
          <w:rFonts w:ascii="Calibri" w:hAnsi="Calibri"/>
          <w:color w:val="auto"/>
          <w:sz w:val="22"/>
          <w:szCs w:val="22"/>
        </w:rPr>
        <w:t>Z</w:t>
      </w:r>
      <w:r w:rsidR="00411F50" w:rsidRPr="00032AD9">
        <w:rPr>
          <w:rFonts w:ascii="Calibri" w:hAnsi="Calibri"/>
          <w:color w:val="auto"/>
          <w:sz w:val="22"/>
          <w:szCs w:val="22"/>
        </w:rPr>
        <w:t xml:space="preserve">hotoviteľ </w:t>
      </w:r>
      <w:r w:rsidRPr="00032AD9">
        <w:rPr>
          <w:rFonts w:ascii="Calibri" w:hAnsi="Calibri"/>
          <w:color w:val="auto"/>
          <w:sz w:val="22"/>
          <w:szCs w:val="22"/>
        </w:rPr>
        <w:t xml:space="preserve">poskytne </w:t>
      </w:r>
      <w:r w:rsidR="00411F50" w:rsidRPr="00032AD9">
        <w:rPr>
          <w:rFonts w:ascii="Calibri" w:hAnsi="Calibri"/>
          <w:color w:val="auto"/>
          <w:sz w:val="22"/>
          <w:szCs w:val="22"/>
        </w:rPr>
        <w:t xml:space="preserve">objednávateľovi podľa požiadaviek objednávateľa technickú asistenciu, </w:t>
      </w:r>
      <w:r w:rsidR="00F05DC6">
        <w:rPr>
          <w:rFonts w:ascii="Calibri" w:hAnsi="Calibri"/>
          <w:color w:val="auto"/>
          <w:sz w:val="22"/>
          <w:szCs w:val="22"/>
        </w:rPr>
        <w:t xml:space="preserve">v zmysle tejto zmluvy </w:t>
      </w:r>
      <w:r w:rsidR="00411F50" w:rsidRPr="00032AD9">
        <w:rPr>
          <w:rFonts w:ascii="Calibri" w:hAnsi="Calibri"/>
          <w:color w:val="auto"/>
          <w:sz w:val="22"/>
          <w:szCs w:val="22"/>
        </w:rPr>
        <w:t xml:space="preserve">najmä z dôvodu nastavenia riadiaceho systému a prevádzkových parametrov, a to </w:t>
      </w:r>
      <w:ins w:id="12" w:author="Jačmanová Helena" w:date="2021-07-27T08:21:00Z">
        <w:r w:rsidR="002A436B">
          <w:rPr>
            <w:rFonts w:ascii="Calibri" w:hAnsi="Calibri"/>
            <w:color w:val="auto"/>
            <w:sz w:val="22"/>
            <w:szCs w:val="22"/>
          </w:rPr>
          <w:t xml:space="preserve">pri oboch technických asistenciách </w:t>
        </w:r>
      </w:ins>
      <w:r w:rsidR="00411F50" w:rsidRPr="00032AD9">
        <w:rPr>
          <w:rFonts w:ascii="Calibri" w:hAnsi="Calibri"/>
          <w:color w:val="auto"/>
          <w:sz w:val="22"/>
          <w:szCs w:val="22"/>
        </w:rPr>
        <w:t>najmenej v rozsahu:</w:t>
      </w:r>
    </w:p>
    <w:p w14:paraId="68BFA02B" w14:textId="77777777" w:rsidR="00411F50" w:rsidRPr="00032AD9" w:rsidRDefault="00411F50" w:rsidP="00411F50">
      <w:pPr>
        <w:ind w:left="851" w:hanging="284"/>
        <w:jc w:val="both"/>
        <w:rPr>
          <w:rFonts w:ascii="Calibri" w:hAnsi="Calibri"/>
          <w:color w:val="auto"/>
          <w:sz w:val="22"/>
          <w:szCs w:val="22"/>
        </w:rPr>
      </w:pPr>
      <w:r w:rsidRPr="00032AD9">
        <w:rPr>
          <w:rFonts w:ascii="Calibri" w:hAnsi="Calibri"/>
          <w:color w:val="auto"/>
          <w:sz w:val="22"/>
          <w:szCs w:val="22"/>
        </w:rPr>
        <w:t xml:space="preserve">a)  minimálne 1 x </w:t>
      </w:r>
      <w:r w:rsidR="00C44C90" w:rsidRPr="00032AD9">
        <w:rPr>
          <w:rFonts w:ascii="Calibri" w:hAnsi="Calibri"/>
          <w:color w:val="auto"/>
          <w:sz w:val="22"/>
          <w:szCs w:val="22"/>
        </w:rPr>
        <w:t>za 14 dní</w:t>
      </w:r>
      <w:r w:rsidRPr="00032AD9">
        <w:rPr>
          <w:rFonts w:ascii="Calibri" w:hAnsi="Calibri"/>
          <w:color w:val="auto"/>
          <w:sz w:val="22"/>
          <w:szCs w:val="22"/>
        </w:rPr>
        <w:t xml:space="preserve"> stretnutie zo zástupcami objednávateľa,</w:t>
      </w:r>
    </w:p>
    <w:p w14:paraId="1A708131" w14:textId="77777777" w:rsidR="00411F50" w:rsidRPr="00032AD9" w:rsidRDefault="00411F50" w:rsidP="00411F50">
      <w:pPr>
        <w:ind w:left="851" w:hanging="284"/>
        <w:jc w:val="both"/>
        <w:rPr>
          <w:rFonts w:ascii="Calibri" w:hAnsi="Calibri"/>
          <w:color w:val="auto"/>
          <w:sz w:val="22"/>
          <w:szCs w:val="22"/>
        </w:rPr>
      </w:pPr>
      <w:r w:rsidRPr="00032AD9">
        <w:rPr>
          <w:rFonts w:ascii="Calibri" w:hAnsi="Calibri"/>
          <w:color w:val="auto"/>
          <w:sz w:val="22"/>
          <w:szCs w:val="22"/>
        </w:rPr>
        <w:t xml:space="preserve">b) minimálne 1 x </w:t>
      </w:r>
      <w:r w:rsidR="00EF3E8E" w:rsidRPr="00032AD9">
        <w:rPr>
          <w:rFonts w:ascii="Calibri" w:hAnsi="Calibri"/>
          <w:color w:val="auto"/>
          <w:sz w:val="22"/>
          <w:szCs w:val="22"/>
        </w:rPr>
        <w:t xml:space="preserve">za 14 dní </w:t>
      </w:r>
      <w:r w:rsidRPr="00032AD9">
        <w:rPr>
          <w:rFonts w:ascii="Calibri" w:hAnsi="Calibri"/>
          <w:color w:val="auto"/>
          <w:sz w:val="22"/>
          <w:szCs w:val="22"/>
        </w:rPr>
        <w:t xml:space="preserve">vyhodnotené výsledky minimálnych rozborov  vzoriek vôd odobratých objednávateľom v početnosti minimálne v zmysle vyhlášky č. 247/2017 Z. z. v platnom znení a vyhlášky č. 636/2004 Z. z. (príloha č. 3 vyhlášky) </w:t>
      </w:r>
    </w:p>
    <w:p w14:paraId="6918FA08" w14:textId="77777777" w:rsidR="00411F50" w:rsidRPr="00032AD9" w:rsidRDefault="00EF3E8E" w:rsidP="00411F50">
      <w:pPr>
        <w:ind w:left="851" w:hanging="284"/>
        <w:jc w:val="both"/>
        <w:rPr>
          <w:rFonts w:ascii="Calibri" w:hAnsi="Calibri"/>
          <w:color w:val="auto"/>
          <w:sz w:val="22"/>
          <w:szCs w:val="22"/>
        </w:rPr>
      </w:pPr>
      <w:r w:rsidRPr="00032AD9">
        <w:rPr>
          <w:rFonts w:ascii="Calibri" w:hAnsi="Calibri"/>
          <w:color w:val="auto"/>
          <w:sz w:val="22"/>
          <w:szCs w:val="22"/>
        </w:rPr>
        <w:t>c) minimálne 1 x za mesiac vyhodnotenie výsledkov</w:t>
      </w:r>
      <w:r w:rsidR="00411F50" w:rsidRPr="00032AD9">
        <w:rPr>
          <w:rFonts w:ascii="Calibri" w:hAnsi="Calibri"/>
          <w:color w:val="auto"/>
          <w:sz w:val="22"/>
          <w:szCs w:val="22"/>
        </w:rPr>
        <w:t xml:space="preserve"> úplných rozborov  vzoriek vôd odobratých objednávateľom v rozsahu  vyhlášky č. 247/2017 Z. z. v platnom znení  a vyhlášky č. 636/2004 Z. z. (príloha č. 3 vyhlášky) </w:t>
      </w:r>
    </w:p>
    <w:p w14:paraId="7E3CFED0" w14:textId="77777777" w:rsidR="00392D35" w:rsidRDefault="00411F50" w:rsidP="00411F50">
      <w:p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outlineLvl w:val="0"/>
        <w:rPr>
          <w:rFonts w:ascii="Calibri" w:hAnsi="Calibri"/>
          <w:color w:val="auto"/>
          <w:sz w:val="22"/>
          <w:szCs w:val="22"/>
        </w:rPr>
      </w:pPr>
      <w:r w:rsidRPr="00032AD9">
        <w:rPr>
          <w:rFonts w:ascii="Calibri" w:hAnsi="Calibri"/>
          <w:color w:val="auto"/>
          <w:sz w:val="22"/>
          <w:szCs w:val="22"/>
        </w:rPr>
        <w:t xml:space="preserve"> d) </w:t>
      </w:r>
      <w:ins w:id="13" w:author="Jačmanová Helena" w:date="2021-08-09T09:13:00Z">
        <w:r w:rsidR="00845C90">
          <w:rPr>
            <w:rFonts w:ascii="Calibri" w:hAnsi="Calibri"/>
            <w:color w:val="auto"/>
            <w:sz w:val="22"/>
            <w:szCs w:val="22"/>
          </w:rPr>
          <w:t>(</w:t>
        </w:r>
      </w:ins>
      <w:r w:rsidRPr="002A436B">
        <w:rPr>
          <w:rFonts w:ascii="Calibri" w:hAnsi="Calibri"/>
          <w:color w:val="auto"/>
          <w:sz w:val="22"/>
          <w:szCs w:val="22"/>
        </w:rPr>
        <w:t>záverečné</w:t>
      </w:r>
      <w:ins w:id="14" w:author="Jačmanová Helena" w:date="2021-08-09T09:13:00Z">
        <w:r w:rsidR="00845C90">
          <w:rPr>
            <w:rFonts w:ascii="Calibri" w:hAnsi="Calibri"/>
            <w:color w:val="auto"/>
            <w:sz w:val="22"/>
            <w:szCs w:val="22"/>
          </w:rPr>
          <w:t>)</w:t>
        </w:r>
      </w:ins>
      <w:r w:rsidRPr="002A436B">
        <w:rPr>
          <w:rFonts w:ascii="Calibri" w:hAnsi="Calibri"/>
          <w:color w:val="auto"/>
          <w:sz w:val="22"/>
          <w:szCs w:val="22"/>
        </w:rPr>
        <w:t xml:space="preserve"> vyhodnotenie </w:t>
      </w:r>
      <w:r w:rsidR="00EF3E8E" w:rsidRPr="002A436B">
        <w:rPr>
          <w:rFonts w:ascii="Calibri" w:hAnsi="Calibri"/>
          <w:color w:val="auto"/>
          <w:sz w:val="22"/>
          <w:szCs w:val="22"/>
        </w:rPr>
        <w:t xml:space="preserve">prevádzky počas technickej asistencie spísané v </w:t>
      </w:r>
      <w:r w:rsidR="00B62657" w:rsidRPr="002A436B">
        <w:rPr>
          <w:rFonts w:ascii="Calibri" w:hAnsi="Calibri"/>
          <w:color w:val="auto"/>
          <w:sz w:val="22"/>
          <w:szCs w:val="22"/>
        </w:rPr>
        <w:t>správe</w:t>
      </w:r>
      <w:r w:rsidRPr="002A436B">
        <w:rPr>
          <w:rFonts w:ascii="Calibri" w:hAnsi="Calibri"/>
          <w:color w:val="auto"/>
          <w:sz w:val="22"/>
          <w:szCs w:val="22"/>
        </w:rPr>
        <w:t>.</w:t>
      </w:r>
    </w:p>
    <w:p w14:paraId="05085FB6" w14:textId="77777777" w:rsidR="009A3076" w:rsidRDefault="00EB5FBF" w:rsidP="00F05DC6">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ins w:id="15" w:author="Jačmanová Helena" w:date="2021-08-06T09:36:00Z"/>
          <w:rFonts w:ascii="Calibri" w:hAnsi="Calibri"/>
          <w:color w:val="auto"/>
          <w:sz w:val="22"/>
          <w:szCs w:val="22"/>
        </w:rPr>
      </w:pPr>
      <w:ins w:id="16" w:author="Jačmanová Helena" w:date="2021-08-09T09:49:00Z">
        <w:r>
          <w:rPr>
            <w:rFonts w:ascii="Calibri" w:eastAsia="Times New Roman" w:hAnsi="Calibri" w:cs="Times New Roman"/>
            <w:color w:val="auto"/>
            <w:sz w:val="22"/>
            <w:szCs w:val="22"/>
            <w:bdr w:val="none" w:sz="0" w:space="0" w:color="auto"/>
          </w:rPr>
          <w:t>S</w:t>
        </w:r>
      </w:ins>
      <w:ins w:id="17" w:author="Jačmanová Helena" w:date="2021-07-27T08:49:00Z">
        <w:r w:rsidR="009D5C2D">
          <w:rPr>
            <w:rFonts w:ascii="Calibri" w:eastAsia="Times New Roman" w:hAnsi="Calibri" w:cs="Times New Roman"/>
            <w:color w:val="auto"/>
            <w:sz w:val="22"/>
            <w:szCs w:val="22"/>
            <w:bdr w:val="none" w:sz="0" w:space="0" w:color="auto"/>
          </w:rPr>
          <w:t>právu</w:t>
        </w:r>
        <w:r w:rsidR="009D5C2D" w:rsidRPr="00032AD9">
          <w:rPr>
            <w:rFonts w:ascii="Calibri" w:eastAsia="Times New Roman" w:hAnsi="Calibri" w:cs="Times New Roman"/>
            <w:color w:val="auto"/>
            <w:sz w:val="22"/>
            <w:szCs w:val="22"/>
            <w:bdr w:val="none" w:sz="0" w:space="0" w:color="auto"/>
          </w:rPr>
          <w:t xml:space="preserve"> </w:t>
        </w:r>
        <w:r w:rsidR="009D5C2D">
          <w:rPr>
            <w:rFonts w:ascii="Calibri" w:eastAsia="Times New Roman" w:hAnsi="Calibri" w:cs="Times New Roman"/>
            <w:color w:val="auto"/>
            <w:sz w:val="22"/>
            <w:szCs w:val="22"/>
            <w:bdr w:val="none" w:sz="0" w:space="0" w:color="auto"/>
          </w:rPr>
          <w:t xml:space="preserve">o vyhodnotení </w:t>
        </w:r>
      </w:ins>
      <w:ins w:id="18" w:author="Jačmanová Helena" w:date="2021-08-09T09:49:00Z">
        <w:r>
          <w:rPr>
            <w:rFonts w:ascii="Calibri" w:eastAsia="Times New Roman" w:hAnsi="Calibri" w:cs="Times New Roman"/>
            <w:color w:val="auto"/>
            <w:sz w:val="22"/>
            <w:szCs w:val="22"/>
            <w:bdr w:val="none" w:sz="0" w:space="0" w:color="auto"/>
          </w:rPr>
          <w:t xml:space="preserve">prevádzky počas </w:t>
        </w:r>
      </w:ins>
      <w:ins w:id="19" w:author="Jačmanová Helena" w:date="2021-07-27T08:49:00Z">
        <w:r w:rsidR="009D5C2D">
          <w:rPr>
            <w:rFonts w:ascii="Calibri" w:eastAsia="Times New Roman" w:hAnsi="Calibri" w:cs="Times New Roman"/>
            <w:color w:val="auto"/>
            <w:sz w:val="22"/>
            <w:szCs w:val="22"/>
            <w:bdr w:val="none" w:sz="0" w:space="0" w:color="auto"/>
          </w:rPr>
          <w:t xml:space="preserve">technickej asistencie </w:t>
        </w:r>
      </w:ins>
      <w:ins w:id="20" w:author="Jačmanová Helena" w:date="2021-08-09T09:49:00Z">
        <w:r>
          <w:rPr>
            <w:rFonts w:ascii="Calibri" w:eastAsia="Times New Roman" w:hAnsi="Calibri" w:cs="Times New Roman"/>
            <w:color w:val="auto"/>
            <w:sz w:val="22"/>
            <w:szCs w:val="22"/>
            <w:bdr w:val="none" w:sz="0" w:space="0" w:color="auto"/>
          </w:rPr>
          <w:t xml:space="preserve">vyhotoví zhotoviteľ </w:t>
        </w:r>
      </w:ins>
      <w:ins w:id="21" w:author="Jačmanová Helena" w:date="2021-08-09T09:53:00Z">
        <w:r w:rsidRPr="00ED7945">
          <w:rPr>
            <w:rFonts w:ascii="Calibri" w:eastAsia="Times New Roman" w:hAnsi="Calibri" w:cs="Times New Roman"/>
            <w:color w:val="auto"/>
            <w:sz w:val="22"/>
            <w:szCs w:val="22"/>
            <w:bdr w:val="none" w:sz="0" w:space="0" w:color="auto"/>
          </w:rPr>
          <w:t xml:space="preserve">pre prvú časť </w:t>
        </w:r>
        <w:r w:rsidRPr="00F607BB">
          <w:rPr>
            <w:rFonts w:ascii="Calibri" w:eastAsia="Times New Roman" w:hAnsi="Calibri" w:cs="Times New Roman"/>
            <w:color w:val="auto"/>
            <w:sz w:val="22"/>
            <w:szCs w:val="22"/>
            <w:bdr w:val="none" w:sz="0" w:space="0" w:color="auto"/>
          </w:rPr>
          <w:t>realizácie</w:t>
        </w:r>
        <w:r>
          <w:rPr>
            <w:rFonts w:ascii="Calibri" w:eastAsia="Times New Roman" w:hAnsi="Calibri" w:cs="Times New Roman"/>
            <w:color w:val="auto"/>
            <w:sz w:val="22"/>
            <w:szCs w:val="22"/>
            <w:bdr w:val="none" w:sz="0" w:space="0" w:color="auto"/>
          </w:rPr>
          <w:t xml:space="preserve"> v zmysle POV </w:t>
        </w:r>
      </w:ins>
      <w:ins w:id="22" w:author="Jačmanová Helena" w:date="2021-08-09T09:49:00Z">
        <w:r>
          <w:rPr>
            <w:rFonts w:ascii="Calibri" w:eastAsia="Times New Roman" w:hAnsi="Calibri" w:cs="Times New Roman"/>
            <w:color w:val="auto"/>
            <w:sz w:val="22"/>
            <w:szCs w:val="22"/>
            <w:bdr w:val="none" w:sz="0" w:space="0" w:color="auto"/>
          </w:rPr>
          <w:t xml:space="preserve">a </w:t>
        </w:r>
      </w:ins>
      <w:ins w:id="23" w:author="Jačmanová Helena" w:date="2021-07-27T08:49:00Z">
        <w:r w:rsidR="009D5C2D" w:rsidRPr="00032AD9">
          <w:rPr>
            <w:rFonts w:ascii="Calibri" w:eastAsia="Times New Roman" w:hAnsi="Calibri" w:cs="Times New Roman"/>
            <w:color w:val="auto"/>
            <w:sz w:val="22"/>
            <w:szCs w:val="22"/>
            <w:bdr w:val="none" w:sz="0" w:space="0" w:color="auto"/>
          </w:rPr>
          <w:t xml:space="preserve">podpíšu </w:t>
        </w:r>
      </w:ins>
      <w:ins w:id="24" w:author="Jačmanová Helena" w:date="2021-08-09T09:50:00Z">
        <w:r>
          <w:rPr>
            <w:rFonts w:ascii="Calibri" w:eastAsia="Times New Roman" w:hAnsi="Calibri" w:cs="Times New Roman"/>
            <w:color w:val="auto"/>
            <w:sz w:val="22"/>
            <w:szCs w:val="22"/>
            <w:bdr w:val="none" w:sz="0" w:space="0" w:color="auto"/>
          </w:rPr>
          <w:t xml:space="preserve">ju </w:t>
        </w:r>
      </w:ins>
      <w:ins w:id="25" w:author="Jačmanová Helena" w:date="2021-07-27T08:49:00Z">
        <w:r w:rsidR="009D5C2D" w:rsidRPr="00032AD9">
          <w:rPr>
            <w:rFonts w:ascii="Calibri" w:eastAsia="Times New Roman" w:hAnsi="Calibri" w:cs="Times New Roman"/>
            <w:color w:val="auto"/>
            <w:sz w:val="22"/>
            <w:szCs w:val="22"/>
            <w:bdr w:val="none" w:sz="0" w:space="0" w:color="auto"/>
          </w:rPr>
          <w:t>zmluvné strany po uplynutí lehoty</w:t>
        </w:r>
        <w:r w:rsidR="009D5C2D">
          <w:rPr>
            <w:rFonts w:ascii="Calibri" w:eastAsia="Times New Roman" w:hAnsi="Calibri" w:cs="Times New Roman"/>
            <w:color w:val="auto"/>
            <w:sz w:val="22"/>
            <w:szCs w:val="22"/>
            <w:bdr w:val="none" w:sz="0" w:space="0" w:color="auto"/>
          </w:rPr>
          <w:t xml:space="preserve"> technickej asistencie zhotoviteľa (</w:t>
        </w:r>
      </w:ins>
      <w:ins w:id="26" w:author="Jačmanová Helena" w:date="2021-07-27T08:50:00Z">
        <w:r w:rsidR="009D5C2D">
          <w:rPr>
            <w:rFonts w:ascii="Calibri" w:eastAsia="Times New Roman" w:hAnsi="Calibri" w:cs="Times New Roman"/>
            <w:color w:val="auto"/>
            <w:sz w:val="22"/>
            <w:szCs w:val="22"/>
            <w:bdr w:val="none" w:sz="0" w:space="0" w:color="auto"/>
          </w:rPr>
          <w:t xml:space="preserve">tzn. po uplynutí </w:t>
        </w:r>
      </w:ins>
      <w:ins w:id="27" w:author="Jačmanová Helena" w:date="2021-07-27T08:49:00Z">
        <w:r w:rsidR="009D5C2D">
          <w:rPr>
            <w:rFonts w:ascii="Calibri" w:eastAsia="Times New Roman" w:hAnsi="Calibri" w:cs="Times New Roman"/>
            <w:color w:val="auto"/>
            <w:sz w:val="22"/>
            <w:szCs w:val="22"/>
            <w:bdr w:val="none" w:sz="0" w:space="0" w:color="auto"/>
          </w:rPr>
          <w:t xml:space="preserve">6 mesiacov </w:t>
        </w:r>
        <w:r w:rsidR="009D5C2D" w:rsidRPr="00ED7945">
          <w:rPr>
            <w:rFonts w:ascii="Calibri" w:eastAsia="Times New Roman" w:hAnsi="Calibri" w:cs="Times New Roman"/>
            <w:color w:val="auto"/>
            <w:sz w:val="22"/>
            <w:szCs w:val="22"/>
            <w:bdr w:val="none" w:sz="0" w:space="0" w:color="auto"/>
          </w:rPr>
          <w:t>od nadobudnutia právoplatnosti rozhodnutia o predčasnom užívaní stavby vydaným príslušným orgánom</w:t>
        </w:r>
      </w:ins>
      <w:ins w:id="28" w:author="Jačmanová Helena" w:date="2021-08-09T09:50:00Z">
        <w:r>
          <w:rPr>
            <w:rFonts w:ascii="Calibri" w:eastAsia="Times New Roman" w:hAnsi="Calibri" w:cs="Times New Roman"/>
            <w:color w:val="auto"/>
            <w:sz w:val="22"/>
            <w:szCs w:val="22"/>
            <w:bdr w:val="none" w:sz="0" w:space="0" w:color="auto"/>
          </w:rPr>
          <w:t>).</w:t>
        </w:r>
      </w:ins>
      <w:ins w:id="29" w:author="Jačmanová Helena" w:date="2021-07-27T08:49:00Z">
        <w:r w:rsidR="009D5C2D">
          <w:rPr>
            <w:rFonts w:ascii="Calibri" w:eastAsia="Times New Roman" w:hAnsi="Calibri" w:cs="Times New Roman"/>
            <w:color w:val="auto"/>
            <w:sz w:val="22"/>
            <w:szCs w:val="22"/>
            <w:bdr w:val="none" w:sz="0" w:space="0" w:color="auto"/>
          </w:rPr>
          <w:t xml:space="preserve"> </w:t>
        </w:r>
      </w:ins>
      <w:ins w:id="30" w:author="Jačmanová Helena" w:date="2021-08-09T09:51:00Z">
        <w:r>
          <w:rPr>
            <w:rFonts w:ascii="Calibri" w:eastAsia="Times New Roman" w:hAnsi="Calibri" w:cs="Times New Roman"/>
            <w:color w:val="auto"/>
            <w:sz w:val="22"/>
            <w:szCs w:val="22"/>
            <w:bdr w:val="none" w:sz="0" w:space="0" w:color="auto"/>
          </w:rPr>
          <w:t>Záverečnú s</w:t>
        </w:r>
      </w:ins>
      <w:ins w:id="31" w:author="Jačmanová Helena" w:date="2021-08-09T09:50:00Z">
        <w:r>
          <w:rPr>
            <w:rFonts w:ascii="Calibri" w:eastAsia="Times New Roman" w:hAnsi="Calibri" w:cs="Times New Roman"/>
            <w:color w:val="auto"/>
            <w:sz w:val="22"/>
            <w:szCs w:val="22"/>
            <w:bdr w:val="none" w:sz="0" w:space="0" w:color="auto"/>
          </w:rPr>
          <w:t>právu</w:t>
        </w:r>
        <w:r w:rsidRPr="00032AD9">
          <w:rPr>
            <w:rFonts w:ascii="Calibri" w:eastAsia="Times New Roman" w:hAnsi="Calibri" w:cs="Times New Roman"/>
            <w:color w:val="auto"/>
            <w:sz w:val="22"/>
            <w:szCs w:val="22"/>
            <w:bdr w:val="none" w:sz="0" w:space="0" w:color="auto"/>
          </w:rPr>
          <w:t xml:space="preserve"> </w:t>
        </w:r>
        <w:r>
          <w:rPr>
            <w:rFonts w:ascii="Calibri" w:eastAsia="Times New Roman" w:hAnsi="Calibri" w:cs="Times New Roman"/>
            <w:color w:val="auto"/>
            <w:sz w:val="22"/>
            <w:szCs w:val="22"/>
            <w:bdr w:val="none" w:sz="0" w:space="0" w:color="auto"/>
          </w:rPr>
          <w:t xml:space="preserve">o vyhodnotení prevádzky počas technickej asistencie vyhotoví zhotoviteľ </w:t>
        </w:r>
      </w:ins>
      <w:ins w:id="32" w:author="Jačmanová Helena" w:date="2021-08-09T09:52:00Z">
        <w:r w:rsidRPr="00ED7945">
          <w:rPr>
            <w:rFonts w:ascii="Calibri" w:eastAsia="Times New Roman" w:hAnsi="Calibri" w:cs="Times New Roman"/>
            <w:color w:val="auto"/>
            <w:sz w:val="22"/>
            <w:szCs w:val="22"/>
            <w:bdr w:val="none" w:sz="0" w:space="0" w:color="auto"/>
          </w:rPr>
          <w:t xml:space="preserve">pre </w:t>
        </w:r>
        <w:r>
          <w:rPr>
            <w:rFonts w:ascii="Calibri" w:eastAsia="Times New Roman" w:hAnsi="Calibri" w:cs="Times New Roman"/>
            <w:color w:val="auto"/>
            <w:sz w:val="22"/>
            <w:szCs w:val="22"/>
            <w:bdr w:val="none" w:sz="0" w:space="0" w:color="auto"/>
          </w:rPr>
          <w:t xml:space="preserve">prvú a </w:t>
        </w:r>
        <w:r w:rsidRPr="00ED7945">
          <w:rPr>
            <w:rFonts w:ascii="Calibri" w:eastAsia="Times New Roman" w:hAnsi="Calibri" w:cs="Times New Roman"/>
            <w:color w:val="auto"/>
            <w:sz w:val="22"/>
            <w:szCs w:val="22"/>
            <w:bdr w:val="none" w:sz="0" w:space="0" w:color="auto"/>
          </w:rPr>
          <w:t xml:space="preserve">druhú časť </w:t>
        </w:r>
        <w:r w:rsidRPr="00F607BB">
          <w:rPr>
            <w:rFonts w:ascii="Calibri" w:eastAsia="Times New Roman" w:hAnsi="Calibri" w:cs="Times New Roman"/>
            <w:color w:val="auto"/>
            <w:sz w:val="22"/>
            <w:szCs w:val="22"/>
            <w:bdr w:val="none" w:sz="0" w:space="0" w:color="auto"/>
          </w:rPr>
          <w:t>realizácie</w:t>
        </w:r>
        <w:r>
          <w:rPr>
            <w:rFonts w:ascii="Calibri" w:eastAsia="Times New Roman" w:hAnsi="Calibri" w:cs="Times New Roman"/>
            <w:color w:val="auto"/>
            <w:sz w:val="22"/>
            <w:szCs w:val="22"/>
            <w:bdr w:val="none" w:sz="0" w:space="0" w:color="auto"/>
          </w:rPr>
          <w:t xml:space="preserve"> v zmysle POV </w:t>
        </w:r>
      </w:ins>
      <w:ins w:id="33" w:author="Jačmanová Helena" w:date="2021-08-09T09:50:00Z">
        <w:r>
          <w:rPr>
            <w:rFonts w:ascii="Calibri" w:eastAsia="Times New Roman" w:hAnsi="Calibri" w:cs="Times New Roman"/>
            <w:color w:val="auto"/>
            <w:sz w:val="22"/>
            <w:szCs w:val="22"/>
            <w:bdr w:val="none" w:sz="0" w:space="0" w:color="auto"/>
          </w:rPr>
          <w:t xml:space="preserve">a </w:t>
        </w:r>
        <w:r w:rsidRPr="00032AD9">
          <w:rPr>
            <w:rFonts w:ascii="Calibri" w:eastAsia="Times New Roman" w:hAnsi="Calibri" w:cs="Times New Roman"/>
            <w:color w:val="auto"/>
            <w:sz w:val="22"/>
            <w:szCs w:val="22"/>
            <w:bdr w:val="none" w:sz="0" w:space="0" w:color="auto"/>
          </w:rPr>
          <w:t xml:space="preserve">podpíšu </w:t>
        </w:r>
        <w:r>
          <w:rPr>
            <w:rFonts w:ascii="Calibri" w:eastAsia="Times New Roman" w:hAnsi="Calibri" w:cs="Times New Roman"/>
            <w:color w:val="auto"/>
            <w:sz w:val="22"/>
            <w:szCs w:val="22"/>
            <w:bdr w:val="none" w:sz="0" w:space="0" w:color="auto"/>
          </w:rPr>
          <w:t>ju zmluvné strany</w:t>
        </w:r>
      </w:ins>
      <w:ins w:id="34" w:author="Jačmanová Helena" w:date="2021-07-27T08:49:00Z">
        <w:r w:rsidR="009D5C2D">
          <w:rPr>
            <w:rFonts w:ascii="Calibri" w:eastAsia="Times New Roman" w:hAnsi="Calibri" w:cs="Times New Roman"/>
            <w:color w:val="auto"/>
            <w:sz w:val="22"/>
            <w:szCs w:val="22"/>
            <w:bdr w:val="none" w:sz="0" w:space="0" w:color="auto"/>
          </w:rPr>
          <w:t xml:space="preserve"> </w:t>
        </w:r>
      </w:ins>
      <w:ins w:id="35" w:author="Jačmanová Helena" w:date="2021-07-27T08:51:00Z">
        <w:r w:rsidR="00855D6D">
          <w:rPr>
            <w:rFonts w:ascii="Calibri" w:eastAsia="Times New Roman" w:hAnsi="Calibri" w:cs="Times New Roman"/>
            <w:color w:val="auto"/>
            <w:sz w:val="22"/>
            <w:szCs w:val="22"/>
            <w:bdr w:val="none" w:sz="0" w:space="0" w:color="auto"/>
          </w:rPr>
          <w:t xml:space="preserve">po uplynutí </w:t>
        </w:r>
      </w:ins>
      <w:ins w:id="36" w:author="Jačmanová Helena" w:date="2021-07-27T08:49:00Z">
        <w:r w:rsidR="009D5C2D">
          <w:rPr>
            <w:rFonts w:ascii="Calibri" w:eastAsia="Times New Roman" w:hAnsi="Calibri" w:cs="Times New Roman"/>
            <w:color w:val="auto"/>
            <w:sz w:val="22"/>
            <w:szCs w:val="22"/>
            <w:bdr w:val="none" w:sz="0" w:space="0" w:color="auto"/>
          </w:rPr>
          <w:t xml:space="preserve">6 mesiacov </w:t>
        </w:r>
        <w:r w:rsidR="009D5C2D" w:rsidRPr="00ED7945">
          <w:rPr>
            <w:rFonts w:ascii="Calibri" w:eastAsia="Times New Roman" w:hAnsi="Calibri" w:cs="Times New Roman"/>
            <w:color w:val="auto"/>
            <w:sz w:val="22"/>
            <w:szCs w:val="22"/>
            <w:bdr w:val="none" w:sz="0" w:space="0" w:color="auto"/>
          </w:rPr>
          <w:t xml:space="preserve">od </w:t>
        </w:r>
        <w:r w:rsidR="009D5C2D">
          <w:rPr>
            <w:rFonts w:ascii="Calibri" w:eastAsia="Times New Roman" w:hAnsi="Calibri" w:cs="Times New Roman"/>
            <w:color w:val="auto"/>
            <w:sz w:val="22"/>
            <w:szCs w:val="22"/>
            <w:bdr w:val="none" w:sz="0" w:space="0" w:color="auto"/>
          </w:rPr>
          <w:t>podpisu preberacieho protokolu</w:t>
        </w:r>
        <w:r w:rsidR="009D5C2D" w:rsidRPr="00032AD9">
          <w:rPr>
            <w:rFonts w:ascii="Calibri" w:eastAsia="Times New Roman" w:hAnsi="Calibri" w:cs="Times New Roman"/>
            <w:color w:val="auto"/>
            <w:sz w:val="22"/>
            <w:szCs w:val="22"/>
            <w:bdr w:val="none" w:sz="0" w:space="0" w:color="auto"/>
          </w:rPr>
          <w:t>.</w:t>
        </w:r>
      </w:ins>
      <w:ins w:id="37" w:author="Jačmanová Helena" w:date="2021-07-27T08:51:00Z">
        <w:r w:rsidR="00855D6D">
          <w:rPr>
            <w:rFonts w:ascii="Calibri" w:eastAsia="Times New Roman" w:hAnsi="Calibri" w:cs="Times New Roman"/>
            <w:color w:val="auto"/>
            <w:sz w:val="22"/>
            <w:szCs w:val="22"/>
            <w:bdr w:val="none" w:sz="0" w:space="0" w:color="auto"/>
          </w:rPr>
          <w:t xml:space="preserve"> </w:t>
        </w:r>
      </w:ins>
      <w:r w:rsidR="00F05DC6">
        <w:rPr>
          <w:rFonts w:ascii="Calibri" w:hAnsi="Calibri"/>
          <w:color w:val="auto"/>
          <w:sz w:val="22"/>
          <w:szCs w:val="22"/>
        </w:rPr>
        <w:t>Počas technickej asistencie poskytuje zhotoviteľ objednávateľovi súčinnosť prostredníctvom kvalifikovaného riadiaceho zamestnanca</w:t>
      </w:r>
      <w:ins w:id="38" w:author="Jačmanová Helena" w:date="2021-08-06T09:37:00Z">
        <w:r w:rsidR="009A3076">
          <w:rPr>
            <w:rFonts w:ascii="Calibri" w:hAnsi="Calibri"/>
            <w:color w:val="auto"/>
            <w:sz w:val="22"/>
            <w:szCs w:val="22"/>
          </w:rPr>
          <w:t>, subdodávate</w:t>
        </w:r>
      </w:ins>
      <w:ins w:id="39" w:author="Jačmanová Helena" w:date="2021-08-06T09:38:00Z">
        <w:r w:rsidR="009A3076">
          <w:rPr>
            <w:rFonts w:ascii="Calibri" w:hAnsi="Calibri"/>
            <w:color w:val="auto"/>
            <w:sz w:val="22"/>
            <w:szCs w:val="22"/>
          </w:rPr>
          <w:t>ľa</w:t>
        </w:r>
      </w:ins>
      <w:ins w:id="40" w:author="Jačmanová Helena" w:date="2021-08-09T09:23:00Z">
        <w:r w:rsidR="00A43062">
          <w:rPr>
            <w:rFonts w:ascii="Calibri" w:hAnsi="Calibri"/>
            <w:color w:val="auto"/>
            <w:sz w:val="22"/>
            <w:szCs w:val="22"/>
          </w:rPr>
          <w:t>, resp. inej tretej osoby</w:t>
        </w:r>
      </w:ins>
      <w:r w:rsidR="00F05DC6">
        <w:rPr>
          <w:rFonts w:ascii="Calibri" w:hAnsi="Calibri"/>
          <w:color w:val="auto"/>
          <w:sz w:val="22"/>
          <w:szCs w:val="22"/>
        </w:rPr>
        <w:t>.</w:t>
      </w:r>
      <w:del w:id="41" w:author="Jačmanová Helena" w:date="2021-07-27T09:01:00Z">
        <w:r w:rsidR="00F05DC6" w:rsidDel="00E86ECF">
          <w:rPr>
            <w:rFonts w:ascii="Calibri" w:hAnsi="Calibri"/>
            <w:color w:val="auto"/>
            <w:sz w:val="22"/>
            <w:szCs w:val="22"/>
          </w:rPr>
          <w:delText xml:space="preserve"> </w:delText>
        </w:r>
        <w:r w:rsidR="00F05DC6" w:rsidRPr="00E86ECF" w:rsidDel="00E86ECF">
          <w:rPr>
            <w:rFonts w:ascii="Calibri" w:hAnsi="Calibri"/>
            <w:color w:val="auto"/>
            <w:sz w:val="22"/>
            <w:szCs w:val="22"/>
          </w:rPr>
          <w:delText>Rozsah súčinnosti je rovnaký ako pri skúšobnej prevádzke pri dočasnom užívaní diela.</w:delText>
        </w:r>
      </w:del>
      <w:ins w:id="42" w:author="Jačmanová Helena" w:date="2021-07-27T08:51:00Z">
        <w:r w:rsidR="00855D6D">
          <w:rPr>
            <w:rFonts w:ascii="Calibri" w:hAnsi="Calibri"/>
            <w:color w:val="auto"/>
            <w:sz w:val="22"/>
            <w:szCs w:val="22"/>
          </w:rPr>
          <w:t xml:space="preserve"> </w:t>
        </w:r>
      </w:ins>
      <w:ins w:id="43" w:author="Jačmanová Helena" w:date="2021-07-27T08:53:00Z">
        <w:r w:rsidR="00855D6D">
          <w:rPr>
            <w:rFonts w:ascii="Calibri" w:hAnsi="Calibri"/>
            <w:color w:val="auto"/>
            <w:sz w:val="22"/>
            <w:szCs w:val="22"/>
          </w:rPr>
          <w:t xml:space="preserve"> Zmluvné strany spíšu </w:t>
        </w:r>
      </w:ins>
      <w:ins w:id="44" w:author="Jačmanová Helena" w:date="2021-07-27T08:54:00Z">
        <w:r w:rsidR="00855D6D">
          <w:rPr>
            <w:rFonts w:ascii="Calibri" w:hAnsi="Calibri"/>
            <w:color w:val="auto"/>
            <w:sz w:val="22"/>
            <w:szCs w:val="22"/>
          </w:rPr>
          <w:t>dohodu</w:t>
        </w:r>
        <w:r w:rsidR="00855D6D" w:rsidRPr="00855D6D">
          <w:rPr>
            <w:rFonts w:ascii="Calibri" w:hAnsi="Calibri"/>
            <w:color w:val="auto"/>
            <w:sz w:val="22"/>
            <w:szCs w:val="22"/>
          </w:rPr>
          <w:t xml:space="preserve"> objednávateľa so zhotoviteľom stavby o podmienkach predčasného užívania</w:t>
        </w:r>
        <w:r w:rsidR="00855D6D">
          <w:rPr>
            <w:rFonts w:ascii="Calibri" w:hAnsi="Calibri"/>
            <w:color w:val="auto"/>
            <w:sz w:val="22"/>
            <w:szCs w:val="22"/>
          </w:rPr>
          <w:t xml:space="preserve"> príslušnej časti stavby</w:t>
        </w:r>
      </w:ins>
      <w:ins w:id="45" w:author="Jačmanová Helena" w:date="2021-07-27T08:55:00Z">
        <w:r w:rsidR="00855D6D">
          <w:rPr>
            <w:rFonts w:ascii="Calibri" w:hAnsi="Calibri"/>
            <w:color w:val="auto"/>
            <w:sz w:val="22"/>
            <w:szCs w:val="22"/>
          </w:rPr>
          <w:t xml:space="preserve"> v zmysle požiadaviek objednávateľa</w:t>
        </w:r>
      </w:ins>
      <w:ins w:id="46" w:author="Jačmanová Helena" w:date="2021-07-27T08:54:00Z">
        <w:r w:rsidR="00855D6D">
          <w:rPr>
            <w:rFonts w:ascii="Calibri" w:hAnsi="Calibri"/>
            <w:color w:val="auto"/>
            <w:sz w:val="22"/>
            <w:szCs w:val="22"/>
          </w:rPr>
          <w:t>.</w:t>
        </w:r>
        <w:r w:rsidR="00855D6D" w:rsidRPr="00855D6D">
          <w:rPr>
            <w:rFonts w:ascii="Calibri" w:hAnsi="Calibri"/>
            <w:color w:val="auto"/>
            <w:sz w:val="22"/>
            <w:szCs w:val="22"/>
          </w:rPr>
          <w:t xml:space="preserve"> </w:t>
        </w:r>
      </w:ins>
    </w:p>
    <w:p w14:paraId="2D4C7D32" w14:textId="77777777" w:rsidR="00F05DC6" w:rsidRPr="009A3076" w:rsidRDefault="00855D6D">
      <w:pPr>
        <w:pStyle w:val="Odsekzoznamu"/>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Change w:id="47" w:author="Jačmanová Helena" w:date="2021-08-06T09:36:00Z">
            <w:rPr>
              <w:rFonts w:eastAsia="Times New Roman" w:cs="Times New Roman"/>
              <w:bdr w:val="none" w:sz="0" w:space="0" w:color="auto"/>
            </w:rPr>
          </w:rPrChange>
        </w:rPr>
        <w:pPrChange w:id="48" w:author="Jačmanová Helena" w:date="2021-08-06T09:36:00Z">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pPr>
        </w:pPrChange>
      </w:pPr>
      <w:ins w:id="49" w:author="Jačmanová Helena" w:date="2021-07-27T08:51:00Z">
        <w:r w:rsidRPr="009A3076">
          <w:rPr>
            <w:rFonts w:ascii="Calibri" w:hAnsi="Calibri"/>
            <w:color w:val="auto"/>
            <w:sz w:val="22"/>
            <w:szCs w:val="22"/>
            <w:rPrChange w:id="50" w:author="Jačmanová Helena" w:date="2021-08-06T09:36:00Z">
              <w:rPr/>
            </w:rPrChange>
          </w:rPr>
          <w:t xml:space="preserve">Zhotoviteľ je povinný poskytnúť objednávateľovi súhlas na </w:t>
        </w:r>
      </w:ins>
      <w:ins w:id="51" w:author="Jačmanová Helena" w:date="2021-07-27T08:56:00Z">
        <w:r w:rsidR="007C4097" w:rsidRPr="009A3076">
          <w:rPr>
            <w:rFonts w:ascii="Calibri" w:hAnsi="Calibri"/>
            <w:color w:val="auto"/>
            <w:sz w:val="22"/>
            <w:szCs w:val="22"/>
            <w:rPrChange w:id="52" w:author="Jačmanová Helena" w:date="2021-08-06T09:36:00Z">
              <w:rPr/>
            </w:rPrChange>
          </w:rPr>
          <w:t xml:space="preserve">predčasné užívanie príslušnej časti stavby </w:t>
        </w:r>
      </w:ins>
      <w:ins w:id="53" w:author="Jačmanová Helena" w:date="2021-07-27T08:51:00Z">
        <w:r w:rsidRPr="009A3076">
          <w:rPr>
            <w:rFonts w:ascii="Calibri" w:hAnsi="Calibri"/>
            <w:color w:val="auto"/>
            <w:sz w:val="22"/>
            <w:szCs w:val="22"/>
            <w:rPrChange w:id="54" w:author="Jačmanová Helena" w:date="2021-08-06T09:36:00Z">
              <w:rPr/>
            </w:rPrChange>
          </w:rPr>
          <w:t>a</w:t>
        </w:r>
      </w:ins>
      <w:ins w:id="55" w:author="Jačmanová Helena" w:date="2021-07-27T08:56:00Z">
        <w:r w:rsidR="007C4097" w:rsidRPr="009A3076">
          <w:rPr>
            <w:rFonts w:ascii="Calibri" w:hAnsi="Calibri"/>
            <w:color w:val="auto"/>
            <w:sz w:val="22"/>
            <w:szCs w:val="22"/>
            <w:rPrChange w:id="56" w:author="Jačmanová Helena" w:date="2021-08-06T09:36:00Z">
              <w:rPr/>
            </w:rPrChange>
          </w:rPr>
          <w:t xml:space="preserve"> zároveň </w:t>
        </w:r>
      </w:ins>
      <w:ins w:id="57" w:author="Jačmanová Helena" w:date="2021-07-27T08:51:00Z">
        <w:r w:rsidRPr="009A3076">
          <w:rPr>
            <w:rFonts w:ascii="Calibri" w:hAnsi="Calibri"/>
            <w:color w:val="auto"/>
            <w:sz w:val="22"/>
            <w:szCs w:val="22"/>
            <w:rPrChange w:id="58" w:author="Jačmanová Helena" w:date="2021-08-06T09:36:00Z">
              <w:rPr/>
            </w:rPrChange>
          </w:rPr>
          <w:t xml:space="preserve">všetku </w:t>
        </w:r>
      </w:ins>
      <w:ins w:id="59" w:author="Jačmanová Helena" w:date="2021-07-27T08:52:00Z">
        <w:r w:rsidRPr="009A3076">
          <w:rPr>
            <w:rFonts w:ascii="Calibri" w:hAnsi="Calibri"/>
            <w:color w:val="auto"/>
            <w:sz w:val="22"/>
            <w:szCs w:val="22"/>
            <w:rPrChange w:id="60" w:author="Jačmanová Helena" w:date="2021-08-06T09:36:00Z">
              <w:rPr/>
            </w:rPrChange>
          </w:rPr>
          <w:t>súčinnosť, ktorú objednávate</w:t>
        </w:r>
        <w:r w:rsidR="007C4097" w:rsidRPr="009A3076">
          <w:rPr>
            <w:rFonts w:ascii="Calibri" w:hAnsi="Calibri"/>
            <w:color w:val="auto"/>
            <w:sz w:val="22"/>
            <w:szCs w:val="22"/>
            <w:rPrChange w:id="61" w:author="Jačmanová Helena" w:date="2021-08-06T09:36:00Z">
              <w:rPr/>
            </w:rPrChange>
          </w:rPr>
          <w:t>ľ</w:t>
        </w:r>
        <w:r w:rsidRPr="009A3076">
          <w:rPr>
            <w:rFonts w:ascii="Calibri" w:hAnsi="Calibri"/>
            <w:color w:val="auto"/>
            <w:sz w:val="22"/>
            <w:szCs w:val="22"/>
            <w:rPrChange w:id="62" w:author="Jačmanová Helena" w:date="2021-08-06T09:36:00Z">
              <w:rPr/>
            </w:rPrChange>
          </w:rPr>
          <w:t> ku kladné</w:t>
        </w:r>
      </w:ins>
      <w:ins w:id="63" w:author="Jačmanová Helena" w:date="2021-07-27T08:53:00Z">
        <w:r w:rsidRPr="009A3076">
          <w:rPr>
            <w:rFonts w:ascii="Calibri" w:hAnsi="Calibri"/>
            <w:color w:val="auto"/>
            <w:sz w:val="22"/>
            <w:szCs w:val="22"/>
            <w:rPrChange w:id="64" w:author="Jačmanová Helena" w:date="2021-08-06T09:36:00Z">
              <w:rPr/>
            </w:rPrChange>
          </w:rPr>
          <w:t>m</w:t>
        </w:r>
      </w:ins>
      <w:ins w:id="65" w:author="Jačmanová Helena" w:date="2021-07-27T08:52:00Z">
        <w:r w:rsidRPr="009A3076">
          <w:rPr>
            <w:rFonts w:ascii="Calibri" w:hAnsi="Calibri"/>
            <w:color w:val="auto"/>
            <w:sz w:val="22"/>
            <w:szCs w:val="22"/>
            <w:rPrChange w:id="66" w:author="Jačmanová Helena" w:date="2021-08-06T09:36:00Z">
              <w:rPr/>
            </w:rPrChange>
          </w:rPr>
          <w:t>u vybaveniu žiadosti o predčasné užívanie potrebuje.</w:t>
        </w:r>
      </w:ins>
    </w:p>
    <w:p w14:paraId="6A6BA3DB" w14:textId="77777777" w:rsidR="00F21F08"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ins w:id="67" w:author="Jačmanová Helena" w:date="2021-07-21T09:06:00Z"/>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vyhlasuje, že sa oboznámil s projektovou dokumentáciou, technickou špecifikáciou a ostatnými podkladmi týkajúcimi sa diela, ďalej že má všetky potrebné informácie a že tieto sú postačujúce pre </w:t>
      </w:r>
      <w:del w:id="68" w:author="Jačmanová Helena" w:date="2021-08-06T09:39:00Z">
        <w:r w:rsidRPr="00032AD9" w:rsidDel="009A3076">
          <w:rPr>
            <w:rFonts w:ascii="Calibri" w:eastAsia="Times New Roman" w:hAnsi="Calibri" w:cs="Times New Roman"/>
            <w:color w:val="auto"/>
            <w:sz w:val="22"/>
            <w:szCs w:val="22"/>
            <w:bdr w:val="none" w:sz="0" w:space="0" w:color="auto"/>
          </w:rPr>
          <w:delText xml:space="preserve">zhotovenie </w:delText>
        </w:r>
      </w:del>
      <w:ins w:id="69" w:author="Jačmanová Helena" w:date="2021-08-06T09:39:00Z">
        <w:r w:rsidR="009A3076">
          <w:rPr>
            <w:rFonts w:ascii="Calibri" w:eastAsia="Times New Roman" w:hAnsi="Calibri" w:cs="Times New Roman"/>
            <w:color w:val="auto"/>
            <w:sz w:val="22"/>
            <w:szCs w:val="22"/>
            <w:bdr w:val="none" w:sz="0" w:space="0" w:color="auto"/>
          </w:rPr>
          <w:t>vykonanie</w:t>
        </w:r>
        <w:r w:rsidR="009A3076" w:rsidRPr="00032AD9">
          <w:rPr>
            <w:rFonts w:ascii="Calibri" w:eastAsia="Times New Roman" w:hAnsi="Calibri" w:cs="Times New Roman"/>
            <w:color w:val="auto"/>
            <w:sz w:val="22"/>
            <w:szCs w:val="22"/>
            <w:bdr w:val="none" w:sz="0" w:space="0" w:color="auto"/>
          </w:rPr>
          <w:t xml:space="preserve"> </w:t>
        </w:r>
      </w:ins>
      <w:r w:rsidRPr="00032AD9">
        <w:rPr>
          <w:rFonts w:ascii="Calibri" w:eastAsia="Times New Roman" w:hAnsi="Calibri" w:cs="Times New Roman"/>
          <w:color w:val="auto"/>
          <w:sz w:val="22"/>
          <w:szCs w:val="22"/>
          <w:bdr w:val="none" w:sz="0" w:space="0" w:color="auto"/>
        </w:rPr>
        <w:t>diela v rozsahu tejto zmluvy. Objednávateľ odovzdá zhotoviteľovi po podpise tejto zmluvy projektovú dokumentáciu v 2 vyhotoveniach v tlačenej forme a v 1 vyhotovení na CD nosiči.</w:t>
      </w:r>
    </w:p>
    <w:p w14:paraId="3E79E758" w14:textId="77777777" w:rsidR="000C6076" w:rsidRPr="00032AD9" w:rsidRDefault="000C6076" w:rsidP="000C6076">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ins w:id="70" w:author="Jačmanová Helena" w:date="2021-07-21T09:06:00Z">
        <w:r w:rsidRPr="000C6076">
          <w:rPr>
            <w:rFonts w:ascii="Calibri" w:eastAsia="Times New Roman" w:hAnsi="Calibri" w:cs="Times New Roman"/>
            <w:color w:val="auto"/>
            <w:sz w:val="22"/>
            <w:szCs w:val="22"/>
            <w:bdr w:val="none" w:sz="0" w:space="0" w:color="auto"/>
          </w:rPr>
          <w:t>Na výkon činností stavebného dozoru v mene objednávateľa v zmysle príslušných ustanovení zákona č. 50/1976 Zb. o územnom plánovaní a stavebnom poriadku v znení neskorších predpisov pri realizácii predmetu diela objednávateľ vymenuje stavebný dozor. Pred začatím prác objednávateľ zašle písomnú informáciu zhotoviteľovi o stavebnom dozore. Stavebný dozor bude oprávnený odsúhlasovať súpisy prác zhotoviteľa a vydávať záväzné pokyny (ďalej „pokyny“) v mene objednávateľa, ktoré môžu byť potrebné pre realizáciu diela a</w:t>
        </w:r>
      </w:ins>
      <w:ins w:id="71" w:author="Jačmanová Helena" w:date="2021-08-06T09:39:00Z">
        <w:r w:rsidR="009A3076">
          <w:rPr>
            <w:rFonts w:ascii="Calibri" w:eastAsia="Times New Roman" w:hAnsi="Calibri" w:cs="Times New Roman"/>
            <w:color w:val="auto"/>
            <w:sz w:val="22"/>
            <w:szCs w:val="22"/>
            <w:bdr w:val="none" w:sz="0" w:space="0" w:color="auto"/>
          </w:rPr>
          <w:t>/alebo</w:t>
        </w:r>
      </w:ins>
      <w:ins w:id="72" w:author="Jačmanová Helena" w:date="2021-07-21T09:06:00Z">
        <w:r w:rsidRPr="000C6076">
          <w:rPr>
            <w:rFonts w:ascii="Calibri" w:eastAsia="Times New Roman" w:hAnsi="Calibri" w:cs="Times New Roman"/>
            <w:color w:val="auto"/>
            <w:sz w:val="22"/>
            <w:szCs w:val="22"/>
            <w:bdr w:val="none" w:sz="0" w:space="0" w:color="auto"/>
          </w:rPr>
          <w:t xml:space="preserve"> pre odstránenie akýchkoľvek vád. Zhotoviteľ je povinný dodržiavať pokyny a rozhodnutia stavebného dozoru počas celej doby trvania tejto zmluvy.</w:t>
        </w:r>
      </w:ins>
    </w:p>
    <w:p w14:paraId="65ACEC30" w14:textId="77777777" w:rsidR="0060645C" w:rsidRPr="00032AD9" w:rsidRDefault="0060645C" w:rsidP="0060645C">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0"/>
          <w:szCs w:val="20"/>
          <w:bdr w:val="none" w:sz="0" w:space="0" w:color="auto"/>
        </w:rPr>
      </w:pPr>
    </w:p>
    <w:p w14:paraId="35EDE9BF"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III.</w:t>
      </w:r>
    </w:p>
    <w:p w14:paraId="032D04FB"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Miesto plnenia</w:t>
      </w:r>
    </w:p>
    <w:p w14:paraId="7124B453"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3.1.</w:t>
      </w:r>
      <w:r w:rsidRPr="00032AD9">
        <w:rPr>
          <w:rFonts w:ascii="Calibri" w:eastAsia="Times New Roman" w:hAnsi="Calibri" w:cs="Times New Roman"/>
          <w:color w:val="auto"/>
          <w:sz w:val="22"/>
          <w:szCs w:val="22"/>
          <w:bdr w:val="none" w:sz="0" w:space="0" w:color="auto"/>
        </w:rPr>
        <w:tab/>
        <w:t xml:space="preserve">Miestom vykonávania diela je </w:t>
      </w:r>
      <w:r w:rsidR="002F1310" w:rsidRPr="00032AD9">
        <w:rPr>
          <w:rFonts w:ascii="Calibri" w:eastAsia="Times New Roman" w:hAnsi="Calibri" w:cs="Times New Roman"/>
          <w:color w:val="auto"/>
          <w:sz w:val="22"/>
          <w:szCs w:val="22"/>
          <w:bdr w:val="none" w:sz="0" w:space="0" w:color="auto"/>
        </w:rPr>
        <w:t xml:space="preserve">katastrálne územie </w:t>
      </w:r>
      <w:r w:rsidR="001D4C06" w:rsidRPr="00032AD9">
        <w:rPr>
          <w:rFonts w:ascii="Calibri" w:eastAsia="Times New Roman" w:hAnsi="Calibri" w:cs="Times New Roman"/>
          <w:color w:val="auto"/>
          <w:sz w:val="22"/>
          <w:szCs w:val="22"/>
          <w:bdr w:val="none" w:sz="0" w:space="0" w:color="auto"/>
        </w:rPr>
        <w:t xml:space="preserve">obce </w:t>
      </w:r>
      <w:r w:rsidR="00C44C90" w:rsidRPr="00032AD9">
        <w:rPr>
          <w:rFonts w:ascii="Calibri" w:eastAsia="Times New Roman" w:hAnsi="Calibri" w:cs="Times New Roman"/>
          <w:color w:val="auto"/>
          <w:sz w:val="22"/>
          <w:szCs w:val="22"/>
          <w:bdr w:val="none" w:sz="0" w:space="0" w:color="auto"/>
        </w:rPr>
        <w:t>Stakčín</w:t>
      </w:r>
      <w:r w:rsidR="00EF3E8E" w:rsidRPr="00032AD9">
        <w:rPr>
          <w:rFonts w:ascii="Calibri" w:eastAsia="Times New Roman" w:hAnsi="Calibri" w:cs="Times New Roman"/>
          <w:color w:val="auto"/>
          <w:sz w:val="22"/>
          <w:szCs w:val="22"/>
          <w:bdr w:val="none" w:sz="0" w:space="0" w:color="auto"/>
        </w:rPr>
        <w:t xml:space="preserve"> - úpravňa vody Stakčín</w:t>
      </w:r>
      <w:r w:rsidR="002F1310" w:rsidRPr="00032AD9">
        <w:rPr>
          <w:rFonts w:ascii="Calibri" w:eastAsia="Times New Roman" w:hAnsi="Calibri" w:cs="Times New Roman"/>
          <w:color w:val="auto"/>
          <w:sz w:val="22"/>
          <w:szCs w:val="22"/>
          <w:bdr w:val="none" w:sz="0" w:space="0" w:color="auto"/>
        </w:rPr>
        <w:t>.</w:t>
      </w:r>
    </w:p>
    <w:p w14:paraId="2826B543"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3.2.</w:t>
      </w:r>
      <w:r w:rsidRPr="00032AD9">
        <w:rPr>
          <w:rFonts w:ascii="Calibri" w:eastAsia="Times New Roman" w:hAnsi="Calibri" w:cs="Times New Roman"/>
          <w:color w:val="auto"/>
          <w:sz w:val="22"/>
          <w:szCs w:val="22"/>
          <w:bdr w:val="none" w:sz="0" w:space="0" w:color="auto"/>
        </w:rPr>
        <w:tab/>
        <w:t>Objednávateľ je povinný odovzdať zhotoviteľovi miesto vykonávania diela (ďalej aj „stavenisko“) formou osobitného zápisu.</w:t>
      </w:r>
    </w:p>
    <w:p w14:paraId="7004A57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3.3.</w:t>
      </w:r>
      <w:r w:rsidRPr="00032AD9">
        <w:rPr>
          <w:rFonts w:ascii="Calibri" w:eastAsia="Times New Roman" w:hAnsi="Calibri" w:cs="Times New Roman"/>
          <w:color w:val="auto"/>
          <w:sz w:val="22"/>
          <w:szCs w:val="22"/>
          <w:bdr w:val="none" w:sz="0" w:space="0" w:color="auto"/>
        </w:rPr>
        <w:tab/>
        <w:t xml:space="preserve">Zhotoviteľ prevzatím miesta vykonávania diela potvrdí </w:t>
      </w:r>
      <w:del w:id="73" w:author="Jačmanová Helena" w:date="2021-07-21T09:03:00Z">
        <w:r w:rsidRPr="00032AD9" w:rsidDel="000C6076">
          <w:rPr>
            <w:rFonts w:ascii="Calibri" w:eastAsia="Times New Roman" w:hAnsi="Calibri" w:cs="Times New Roman"/>
            <w:color w:val="auto"/>
            <w:sz w:val="22"/>
            <w:szCs w:val="22"/>
            <w:bdr w:val="none" w:sz="0" w:space="0" w:color="auto"/>
          </w:rPr>
          <w:delText xml:space="preserve">stavebnú </w:delText>
        </w:r>
      </w:del>
      <w:r w:rsidRPr="00032AD9">
        <w:rPr>
          <w:rFonts w:ascii="Calibri" w:eastAsia="Times New Roman" w:hAnsi="Calibri" w:cs="Times New Roman"/>
          <w:color w:val="auto"/>
          <w:sz w:val="22"/>
          <w:szCs w:val="22"/>
          <w:bdr w:val="none" w:sz="0" w:space="0" w:color="auto"/>
        </w:rPr>
        <w:t>pripravenosť staveniska potrebnú pre zhotovenie diela.</w:t>
      </w:r>
    </w:p>
    <w:p w14:paraId="7D4D26DD"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3.4.</w:t>
      </w:r>
      <w:r w:rsidRPr="00032AD9">
        <w:rPr>
          <w:rFonts w:ascii="Calibri" w:eastAsia="Times New Roman" w:hAnsi="Calibri" w:cs="Times New Roman"/>
          <w:color w:val="auto"/>
          <w:sz w:val="22"/>
          <w:szCs w:val="22"/>
          <w:bdr w:val="none" w:sz="0" w:space="0" w:color="auto"/>
        </w:rPr>
        <w:tab/>
        <w:t xml:space="preserve">Zhotoviteľ bude zodpovedať za to, že nepovolané osoby nebudú mať jeho zavinením prístup na stavenisko a povolané osoby sa obmedzia na zamestnancov a subdodávateľov </w:t>
      </w:r>
      <w:r w:rsidRPr="00032AD9">
        <w:rPr>
          <w:rFonts w:ascii="Calibri" w:eastAsia="Times New Roman" w:hAnsi="Calibri" w:cs="Times New Roman"/>
          <w:color w:val="auto"/>
          <w:sz w:val="22"/>
          <w:szCs w:val="22"/>
          <w:bdr w:val="none" w:sz="0" w:space="0" w:color="auto"/>
        </w:rPr>
        <w:lastRenderedPageBreak/>
        <w:t>zhotoviteľa, personál objednávateľa a ďalšie osoby oznámené a schválené objednávateľom zhotoviteľovi.</w:t>
      </w:r>
    </w:p>
    <w:p w14:paraId="13D8DBB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3.5.</w:t>
      </w:r>
      <w:r w:rsidRPr="00032AD9">
        <w:rPr>
          <w:rFonts w:ascii="Calibri" w:eastAsia="Times New Roman" w:hAnsi="Calibri" w:cs="Times New Roman"/>
          <w:color w:val="auto"/>
          <w:sz w:val="22"/>
          <w:szCs w:val="22"/>
          <w:bdr w:val="none" w:sz="0" w:space="0" w:color="auto"/>
        </w:rPr>
        <w:tab/>
        <w:t xml:space="preserve">Zhotoviteľ zabezpečí označenie staveniska v zmysle požiadaviek Stavebného zákona č. 50/1976 Zb. v znení neskorších predpisov. Zhotoviteľ je povinný stavenisko strážiť, v prípade potreby oplotiť alebo inak ho vhodne zabezpečiť. Ryhy </w:t>
      </w:r>
      <w:ins w:id="74" w:author="Jačmanová Helena" w:date="2021-07-21T09:04:00Z">
        <w:r w:rsidR="000C6076">
          <w:rPr>
            <w:rFonts w:ascii="Calibri" w:eastAsia="Times New Roman" w:hAnsi="Calibri" w:cs="Times New Roman"/>
            <w:color w:val="auto"/>
            <w:sz w:val="22"/>
            <w:szCs w:val="22"/>
            <w:bdr w:val="none" w:sz="0" w:space="0" w:color="auto"/>
          </w:rPr>
          <w:t>a prípadné stavebné jamy</w:t>
        </w:r>
        <w:r w:rsidR="000C6076" w:rsidRPr="00032AD9">
          <w:rPr>
            <w:rFonts w:ascii="Calibri" w:eastAsia="Times New Roman" w:hAnsi="Calibri" w:cs="Times New Roman"/>
            <w:color w:val="auto"/>
            <w:sz w:val="22"/>
            <w:szCs w:val="22"/>
            <w:bdr w:val="none" w:sz="0" w:space="0" w:color="auto"/>
          </w:rPr>
          <w:t xml:space="preserve"> </w:t>
        </w:r>
      </w:ins>
      <w:r w:rsidRPr="00032AD9">
        <w:rPr>
          <w:rFonts w:ascii="Calibri" w:eastAsia="Times New Roman" w:hAnsi="Calibri" w:cs="Times New Roman"/>
          <w:color w:val="auto"/>
          <w:sz w:val="22"/>
          <w:szCs w:val="22"/>
          <w:bdr w:val="none" w:sz="0" w:space="0" w:color="auto"/>
        </w:rPr>
        <w:t xml:space="preserve">musia byť zabezpečené </w:t>
      </w:r>
      <w:proofErr w:type="spellStart"/>
      <w:r w:rsidRPr="00032AD9">
        <w:rPr>
          <w:rFonts w:ascii="Calibri" w:eastAsia="Times New Roman" w:hAnsi="Calibri" w:cs="Times New Roman"/>
          <w:color w:val="auto"/>
          <w:sz w:val="22"/>
          <w:szCs w:val="22"/>
          <w:bdr w:val="none" w:sz="0" w:space="0" w:color="auto"/>
        </w:rPr>
        <w:t>pažením</w:t>
      </w:r>
      <w:proofErr w:type="spellEnd"/>
      <w:r w:rsidRPr="00032AD9">
        <w:rPr>
          <w:rFonts w:ascii="Calibri" w:eastAsia="Times New Roman" w:hAnsi="Calibri" w:cs="Times New Roman"/>
          <w:color w:val="auto"/>
          <w:sz w:val="22"/>
          <w:szCs w:val="22"/>
          <w:bdr w:val="none" w:sz="0" w:space="0" w:color="auto"/>
        </w:rPr>
        <w:t xml:space="preserve"> proti zosunutiu stien ryhy a padaniu kameňov.</w:t>
      </w:r>
    </w:p>
    <w:p w14:paraId="01716621"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3.6.</w:t>
      </w:r>
      <w:r w:rsidRPr="00032AD9">
        <w:rPr>
          <w:rFonts w:ascii="Calibri" w:eastAsia="Times New Roman" w:hAnsi="Calibri" w:cs="Times New Roman"/>
          <w:color w:val="auto"/>
          <w:sz w:val="22"/>
          <w:szCs w:val="22"/>
          <w:bdr w:val="none" w:sz="0" w:space="0" w:color="auto"/>
        </w:rPr>
        <w:tab/>
        <w:t>Zhotoviteľ je zodpovedný za primeranosť, stabilitu a bezpečnosť všetkých úkonov na stavenisku, všetkých stavebných postupov a za celé dielo. Zhotoviteľ je povinný, kedykoľvek ho o to stavebný dozor požiada, predložiť podrobnosti o opatreniach a postupoch, ktoré navrhuje použiť za účelom vyhotovenia diela. Žiadna podstatná zmena týchto opatrení a postupov nesmie byť vykonaná bez predchádzajúceho oznámenia stavebnému dozoru.</w:t>
      </w:r>
    </w:p>
    <w:p w14:paraId="7667BC61"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0"/>
          <w:szCs w:val="20"/>
          <w:bdr w:val="none" w:sz="0" w:space="0" w:color="auto"/>
        </w:rPr>
      </w:pPr>
    </w:p>
    <w:p w14:paraId="04B2BE8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IV.</w:t>
      </w:r>
    </w:p>
    <w:p w14:paraId="584394E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aps/>
          <w:color w:val="auto"/>
          <w:bdr w:val="none" w:sz="0" w:space="0" w:color="auto"/>
        </w:rPr>
      </w:pPr>
      <w:r w:rsidRPr="00032AD9">
        <w:rPr>
          <w:rFonts w:ascii="Calibri" w:eastAsia="Times New Roman" w:hAnsi="Calibri" w:cs="Times New Roman"/>
          <w:b/>
          <w:color w:val="auto"/>
          <w:bdr w:val="none" w:sz="0" w:space="0" w:color="auto"/>
        </w:rPr>
        <w:t>Čas plnenia</w:t>
      </w:r>
    </w:p>
    <w:p w14:paraId="33B48902"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že vykoná dielo v rozsahu podľa článku II. tejto zmluvy v lehote:</w:t>
      </w:r>
    </w:p>
    <w:p w14:paraId="2FF8EDD1" w14:textId="77777777" w:rsidR="00F21F08" w:rsidRPr="00032AD9" w:rsidRDefault="00F21F08" w:rsidP="00EF3E8E">
      <w:pPr>
        <w:pBdr>
          <w:top w:val="none" w:sz="0" w:space="0" w:color="auto"/>
          <w:left w:val="none" w:sz="0" w:space="0" w:color="auto"/>
          <w:bottom w:val="none" w:sz="0" w:space="0" w:color="auto"/>
          <w:right w:val="none" w:sz="0" w:space="0" w:color="auto"/>
          <w:between w:val="none" w:sz="0" w:space="0" w:color="auto"/>
          <w:bar w:val="none" w:sz="0" w:color="auto"/>
        </w:pBdr>
        <w:tabs>
          <w:tab w:val="left" w:pos="3969"/>
        </w:tabs>
        <w:ind w:left="6372" w:hanging="5805"/>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Začatie realizácie </w:t>
      </w:r>
      <w:r w:rsidR="00EF3E8E" w:rsidRPr="00032AD9">
        <w:rPr>
          <w:rFonts w:ascii="Calibri" w:eastAsia="Times New Roman" w:hAnsi="Calibri" w:cs="Times New Roman"/>
          <w:color w:val="auto"/>
          <w:sz w:val="22"/>
          <w:szCs w:val="22"/>
          <w:bdr w:val="none" w:sz="0" w:space="0" w:color="auto"/>
        </w:rPr>
        <w:t xml:space="preserve">- tzn. prevzatie staveniska: </w:t>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b/>
          <w:color w:val="auto"/>
          <w:sz w:val="22"/>
          <w:szCs w:val="22"/>
          <w:bdr w:val="none" w:sz="0" w:space="0" w:color="auto"/>
        </w:rPr>
        <w:t>do 14</w:t>
      </w:r>
      <w:r w:rsidRPr="00032AD9">
        <w:rPr>
          <w:rFonts w:ascii="Calibri" w:eastAsia="Times New Roman" w:hAnsi="Calibri" w:cs="Times New Roman"/>
          <w:b/>
          <w:color w:val="auto"/>
          <w:sz w:val="22"/>
          <w:szCs w:val="22"/>
          <w:bdr w:val="none" w:sz="0" w:space="0" w:color="auto"/>
        </w:rPr>
        <w:t xml:space="preserve"> dní od </w:t>
      </w:r>
      <w:r w:rsidR="00EF3E8E" w:rsidRPr="00032AD9">
        <w:rPr>
          <w:rFonts w:ascii="Calibri" w:eastAsia="Times New Roman" w:hAnsi="Calibri" w:cs="Times New Roman"/>
          <w:b/>
          <w:color w:val="auto"/>
          <w:sz w:val="22"/>
          <w:szCs w:val="22"/>
          <w:bdr w:val="none" w:sz="0" w:space="0" w:color="auto"/>
        </w:rPr>
        <w:t xml:space="preserve">vydania pokynu stavebného </w:t>
      </w:r>
      <w:proofErr w:type="spellStart"/>
      <w:r w:rsidR="00EF3E8E" w:rsidRPr="00032AD9">
        <w:rPr>
          <w:rFonts w:ascii="Calibri" w:eastAsia="Times New Roman" w:hAnsi="Calibri" w:cs="Times New Roman"/>
          <w:b/>
          <w:color w:val="auto"/>
          <w:sz w:val="22"/>
          <w:szCs w:val="22"/>
          <w:bdr w:val="none" w:sz="0" w:space="0" w:color="auto"/>
        </w:rPr>
        <w:t>dozora</w:t>
      </w:r>
      <w:proofErr w:type="spellEnd"/>
    </w:p>
    <w:p w14:paraId="7BC82777"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4962" w:hanging="4395"/>
        <w:jc w:val="both"/>
        <w:outlineLvl w:val="0"/>
        <w:rPr>
          <w:rFonts w:ascii="Calibri" w:eastAsia="Times New Roman" w:hAnsi="Calibri" w:cs="Times New Roman"/>
          <w:b/>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Vykonanie diela </w:t>
      </w:r>
      <w:ins w:id="75" w:author="Jačmanová Helena" w:date="2021-08-06T09:39:00Z">
        <w:r w:rsidR="009A3076">
          <w:rPr>
            <w:rFonts w:ascii="Calibri" w:eastAsia="Times New Roman" w:hAnsi="Calibri" w:cs="Times New Roman"/>
            <w:color w:val="auto"/>
            <w:sz w:val="22"/>
            <w:szCs w:val="22"/>
            <w:bdr w:val="none" w:sz="0" w:space="0" w:color="auto"/>
          </w:rPr>
          <w:t>-</w:t>
        </w:r>
      </w:ins>
      <w:del w:id="76" w:author="Jačmanová Helena" w:date="2021-08-06T09:39:00Z">
        <w:r w:rsidRPr="00032AD9" w:rsidDel="009A3076">
          <w:rPr>
            <w:rFonts w:ascii="Calibri" w:eastAsia="Times New Roman" w:hAnsi="Calibri" w:cs="Times New Roman"/>
            <w:color w:val="auto"/>
            <w:sz w:val="22"/>
            <w:szCs w:val="22"/>
            <w:bdr w:val="none" w:sz="0" w:space="0" w:color="auto"/>
          </w:rPr>
          <w:delText>(</w:delText>
        </w:r>
      </w:del>
      <w:r w:rsidRPr="00032AD9">
        <w:rPr>
          <w:rFonts w:ascii="Calibri" w:eastAsia="Times New Roman" w:hAnsi="Calibri" w:cs="Times New Roman"/>
          <w:color w:val="auto"/>
          <w:sz w:val="22"/>
          <w:szCs w:val="22"/>
          <w:bdr w:val="none" w:sz="0" w:space="0" w:color="auto"/>
        </w:rPr>
        <w:t>lehota výstavby</w:t>
      </w:r>
      <w:del w:id="77" w:author="Jačmanová Helena" w:date="2021-08-06T09:39:00Z">
        <w:r w:rsidRPr="00032AD9" w:rsidDel="009A3076">
          <w:rPr>
            <w:rFonts w:ascii="Calibri" w:eastAsia="Times New Roman" w:hAnsi="Calibri" w:cs="Times New Roman"/>
            <w:color w:val="auto"/>
            <w:sz w:val="22"/>
            <w:szCs w:val="22"/>
            <w:bdr w:val="none" w:sz="0" w:space="0" w:color="auto"/>
          </w:rPr>
          <w:delText>)</w:delText>
        </w:r>
      </w:del>
      <w:r w:rsidRPr="00032AD9">
        <w:rPr>
          <w:rFonts w:ascii="Calibri" w:eastAsia="Times New Roman" w:hAnsi="Calibri" w:cs="Times New Roman"/>
          <w:color w:val="auto"/>
          <w:sz w:val="22"/>
          <w:szCs w:val="22"/>
          <w:bdr w:val="none" w:sz="0" w:space="0" w:color="auto"/>
        </w:rPr>
        <w:t>:</w:t>
      </w:r>
      <w:r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 xml:space="preserve">do </w:t>
      </w:r>
      <w:r w:rsidR="00EF3E8E" w:rsidRPr="00032AD9">
        <w:rPr>
          <w:rFonts w:ascii="Calibri" w:eastAsia="Times New Roman" w:hAnsi="Calibri" w:cs="Times New Roman"/>
          <w:b/>
          <w:color w:val="auto"/>
          <w:sz w:val="22"/>
          <w:szCs w:val="22"/>
          <w:bdr w:val="none" w:sz="0" w:space="0" w:color="auto"/>
        </w:rPr>
        <w:t>1</w:t>
      </w:r>
      <w:r w:rsidR="00001B96" w:rsidRPr="00032AD9">
        <w:rPr>
          <w:rFonts w:ascii="Calibri" w:eastAsia="Times New Roman" w:hAnsi="Calibri" w:cs="Times New Roman"/>
          <w:b/>
          <w:color w:val="auto"/>
          <w:sz w:val="22"/>
          <w:szCs w:val="22"/>
          <w:bdr w:val="none" w:sz="0" w:space="0" w:color="auto"/>
        </w:rPr>
        <w:t>8</w:t>
      </w:r>
      <w:r w:rsidRPr="00032AD9">
        <w:rPr>
          <w:rFonts w:ascii="Calibri" w:eastAsia="Times New Roman" w:hAnsi="Calibri" w:cs="Times New Roman"/>
          <w:b/>
          <w:color w:val="auto"/>
          <w:sz w:val="22"/>
          <w:szCs w:val="22"/>
          <w:bdr w:val="none" w:sz="0" w:space="0" w:color="auto"/>
        </w:rPr>
        <w:t xml:space="preserve"> mesiacov od začatia</w:t>
      </w:r>
    </w:p>
    <w:p w14:paraId="489EF771" w14:textId="77777777" w:rsidR="00F21F08" w:rsidRPr="00032AD9" w:rsidRDefault="009A3076" w:rsidP="00F47B2A">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6372" w:hanging="5805"/>
        <w:jc w:val="both"/>
        <w:outlineLvl w:val="0"/>
        <w:rPr>
          <w:rFonts w:ascii="Calibri" w:eastAsia="Times New Roman" w:hAnsi="Calibri" w:cs="Times New Roman"/>
          <w:color w:val="auto"/>
          <w:sz w:val="22"/>
          <w:szCs w:val="22"/>
          <w:bdr w:val="none" w:sz="0" w:space="0" w:color="auto"/>
        </w:rPr>
      </w:pPr>
      <w:ins w:id="78" w:author="Jačmanová Helena" w:date="2021-08-06T09:40:00Z">
        <w:r w:rsidRPr="00032AD9">
          <w:rPr>
            <w:rFonts w:ascii="Calibri" w:eastAsia="Times New Roman" w:hAnsi="Calibri" w:cs="Times New Roman"/>
            <w:color w:val="auto"/>
            <w:sz w:val="22"/>
            <w:szCs w:val="22"/>
            <w:bdr w:val="none" w:sz="0" w:space="0" w:color="auto"/>
          </w:rPr>
          <w:t xml:space="preserve">Vykonanie diela </w:t>
        </w:r>
        <w:r>
          <w:rPr>
            <w:rFonts w:ascii="Calibri" w:eastAsia="Times New Roman" w:hAnsi="Calibri" w:cs="Times New Roman"/>
            <w:color w:val="auto"/>
            <w:sz w:val="22"/>
            <w:szCs w:val="22"/>
            <w:bdr w:val="none" w:sz="0" w:space="0" w:color="auto"/>
          </w:rPr>
          <w:t xml:space="preserve">- </w:t>
        </w:r>
      </w:ins>
      <w:r w:rsidR="00F47B2A">
        <w:rPr>
          <w:rFonts w:ascii="Calibri" w:eastAsia="Times New Roman" w:hAnsi="Calibri" w:cs="Times New Roman"/>
          <w:color w:val="auto"/>
          <w:sz w:val="22"/>
          <w:szCs w:val="22"/>
          <w:bdr w:val="none" w:sz="0" w:space="0" w:color="auto"/>
        </w:rPr>
        <w:t xml:space="preserve">Technická asistencia zhotoviteľa </w:t>
      </w:r>
      <w:r w:rsidR="00F47B2A">
        <w:rPr>
          <w:rFonts w:ascii="Calibri" w:eastAsia="Times New Roman" w:hAnsi="Calibri" w:cs="Times New Roman"/>
          <w:color w:val="auto"/>
          <w:sz w:val="22"/>
          <w:szCs w:val="22"/>
          <w:bdr w:val="none" w:sz="0" w:space="0" w:color="auto"/>
        </w:rPr>
        <w:tab/>
        <w:t xml:space="preserve">6 mesiacov v zmysle </w:t>
      </w:r>
      <w:ins w:id="79" w:author="Jačmanová Helena" w:date="2021-07-21T09:06:00Z">
        <w:r w:rsidR="0013114E">
          <w:rPr>
            <w:rFonts w:ascii="Calibri" w:eastAsia="Times New Roman" w:hAnsi="Calibri" w:cs="Times New Roman"/>
            <w:color w:val="auto"/>
            <w:sz w:val="22"/>
            <w:szCs w:val="22"/>
            <w:bdr w:val="none" w:sz="0" w:space="0" w:color="auto"/>
          </w:rPr>
          <w:t xml:space="preserve">bodu 2.1. </w:t>
        </w:r>
      </w:ins>
      <w:r w:rsidR="00F47B2A">
        <w:rPr>
          <w:rFonts w:ascii="Calibri" w:eastAsia="Times New Roman" w:hAnsi="Calibri" w:cs="Times New Roman"/>
          <w:color w:val="auto"/>
          <w:sz w:val="22"/>
          <w:szCs w:val="22"/>
          <w:bdr w:val="none" w:sz="0" w:space="0" w:color="auto"/>
        </w:rPr>
        <w:t>tejto zmluvy</w:t>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p>
    <w:p w14:paraId="15878398"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Lehota výstavby v zmysle bodu 4.1. tohto článku zahŕňa aj lehotu na dosiahnutie vyhovujúceho výsledku všetkých </w:t>
      </w:r>
      <w:r w:rsidRPr="00F05DC6">
        <w:rPr>
          <w:rFonts w:ascii="Calibri" w:eastAsia="Times New Roman" w:hAnsi="Calibri" w:cs="Times New Roman"/>
          <w:color w:val="auto"/>
          <w:sz w:val="22"/>
          <w:szCs w:val="22"/>
          <w:bdr w:val="none" w:sz="0" w:space="0" w:color="auto"/>
        </w:rPr>
        <w:t xml:space="preserve">preberacích skúšok, </w:t>
      </w:r>
      <w:r w:rsidRPr="00C45AFB">
        <w:rPr>
          <w:rFonts w:ascii="Calibri" w:eastAsia="Times New Roman" w:hAnsi="Calibri" w:cs="Times New Roman"/>
          <w:color w:val="auto"/>
          <w:sz w:val="22"/>
          <w:szCs w:val="22"/>
          <w:bdr w:val="none" w:sz="0" w:space="0" w:color="auto"/>
        </w:rPr>
        <w:t>dodanie Katastrálnym úradom overených Geometrických plánov trvale osadených objektov</w:t>
      </w:r>
      <w:r w:rsidRPr="00F05DC6">
        <w:rPr>
          <w:rFonts w:ascii="Calibri" w:eastAsia="Times New Roman" w:hAnsi="Calibri" w:cs="Times New Roman"/>
          <w:color w:val="auto"/>
          <w:sz w:val="22"/>
          <w:szCs w:val="22"/>
          <w:bdr w:val="none" w:sz="0" w:space="0" w:color="auto"/>
        </w:rPr>
        <w:t xml:space="preserve"> po ukončení</w:t>
      </w:r>
      <w:r w:rsidRPr="00032AD9">
        <w:rPr>
          <w:rFonts w:ascii="Calibri" w:eastAsia="Times New Roman" w:hAnsi="Calibri" w:cs="Times New Roman"/>
          <w:color w:val="auto"/>
          <w:sz w:val="22"/>
          <w:szCs w:val="22"/>
          <w:bdr w:val="none" w:sz="0" w:space="0" w:color="auto"/>
        </w:rPr>
        <w:t xml:space="preserve"> stavebných prác a dodanie Geometrických plánov celej trasy líniovej stavby pre potreby zriadenia vecného bremena.</w:t>
      </w:r>
      <w:r w:rsidR="008C6907" w:rsidRPr="00032AD9">
        <w:rPr>
          <w:rFonts w:ascii="Calibri" w:eastAsia="Times New Roman" w:hAnsi="Calibri" w:cs="Times New Roman"/>
          <w:color w:val="auto"/>
          <w:sz w:val="22"/>
          <w:szCs w:val="22"/>
          <w:bdr w:val="none" w:sz="0" w:space="0" w:color="auto"/>
        </w:rPr>
        <w:t xml:space="preserve"> </w:t>
      </w:r>
    </w:p>
    <w:p w14:paraId="0AD01405"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plniť túto zmluvu riadne a včas, postupovať pri vykonávaní diela s potrebnou odbornou starostlivosťou a v súlade s jemu známymi záujmami objednávateľa.</w:t>
      </w:r>
    </w:p>
    <w:p w14:paraId="6B9CC753"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odovzdať stavebnému </w:t>
      </w:r>
      <w:proofErr w:type="spellStart"/>
      <w:r w:rsidRPr="00032AD9">
        <w:rPr>
          <w:rFonts w:ascii="Calibri" w:eastAsia="Times New Roman" w:hAnsi="Calibri" w:cs="Times New Roman"/>
          <w:color w:val="auto"/>
          <w:sz w:val="22"/>
          <w:szCs w:val="22"/>
          <w:bdr w:val="none" w:sz="0" w:space="0" w:color="auto"/>
        </w:rPr>
        <w:t>dozorovi</w:t>
      </w:r>
      <w:proofErr w:type="spellEnd"/>
      <w:r w:rsidRPr="00032AD9">
        <w:rPr>
          <w:rFonts w:ascii="Calibri" w:eastAsia="Times New Roman" w:hAnsi="Calibri" w:cs="Times New Roman"/>
          <w:color w:val="auto"/>
          <w:sz w:val="22"/>
          <w:szCs w:val="22"/>
          <w:bdr w:val="none" w:sz="0" w:space="0" w:color="auto"/>
        </w:rPr>
        <w:t xml:space="preserve"> podrobný </w:t>
      </w:r>
      <w:r w:rsidRPr="00032AD9">
        <w:rPr>
          <w:rFonts w:ascii="Calibri" w:eastAsia="Times New Roman" w:hAnsi="Calibri" w:cs="Times New Roman"/>
          <w:b/>
          <w:bCs/>
          <w:color w:val="auto"/>
          <w:sz w:val="22"/>
          <w:szCs w:val="22"/>
          <w:bdr w:val="none" w:sz="0" w:space="0" w:color="auto"/>
        </w:rPr>
        <w:t>Harmonogram prác</w:t>
      </w:r>
      <w:r w:rsidR="00262747">
        <w:rPr>
          <w:rFonts w:ascii="Calibri" w:eastAsia="Times New Roman" w:hAnsi="Calibri" w:cs="Times New Roman"/>
          <w:b/>
          <w:bCs/>
          <w:color w:val="auto"/>
          <w:sz w:val="22"/>
          <w:szCs w:val="22"/>
          <w:bdr w:val="none" w:sz="0" w:space="0" w:color="auto"/>
        </w:rPr>
        <w:t xml:space="preserve"> </w:t>
      </w:r>
      <w:r w:rsidR="00262747" w:rsidRPr="00EC1F4E">
        <w:rPr>
          <w:rFonts w:ascii="Calibri" w:hAnsi="Calibri" w:cs="Calibri"/>
          <w:bCs/>
          <w:color w:val="auto"/>
          <w:sz w:val="22"/>
          <w:szCs w:val="22"/>
          <w:lang w:eastAsia="en-US"/>
        </w:rPr>
        <w:t>s kalendárnym dátumom začatia a kalendárnym dátumom ukončenia každej pracovnej činnosti</w:t>
      </w:r>
      <w:r w:rsidRPr="00EC1F4E">
        <w:rPr>
          <w:rFonts w:ascii="Calibri" w:eastAsia="Times New Roman" w:hAnsi="Calibri" w:cs="Times New Roman"/>
          <w:color w:val="auto"/>
          <w:sz w:val="22"/>
          <w:szCs w:val="22"/>
          <w:bdr w:val="none" w:sz="0" w:space="0" w:color="auto"/>
        </w:rPr>
        <w:t xml:space="preserve"> </w:t>
      </w:r>
      <w:r w:rsidRPr="009D5C2D">
        <w:rPr>
          <w:rFonts w:ascii="Calibri" w:eastAsia="Times New Roman" w:hAnsi="Calibri" w:cs="Times New Roman"/>
          <w:color w:val="auto"/>
          <w:sz w:val="22"/>
          <w:szCs w:val="22"/>
          <w:bdr w:val="none" w:sz="0" w:space="0" w:color="auto"/>
        </w:rPr>
        <w:t xml:space="preserve">do </w:t>
      </w:r>
      <w:del w:id="80" w:author="Jačmanová Helena" w:date="2021-07-27T08:21:00Z">
        <w:r w:rsidRPr="009D5C2D" w:rsidDel="002A436B">
          <w:rPr>
            <w:rFonts w:ascii="Calibri" w:eastAsia="Times New Roman" w:hAnsi="Calibri" w:cs="Times New Roman"/>
            <w:color w:val="auto"/>
            <w:sz w:val="22"/>
            <w:szCs w:val="22"/>
            <w:bdr w:val="none" w:sz="0" w:space="0" w:color="auto"/>
          </w:rPr>
          <w:delText>1</w:delText>
        </w:r>
      </w:del>
      <w:ins w:id="81" w:author="Jačmanová Helena" w:date="2021-07-27T08:22:00Z">
        <w:r w:rsidR="002A436B" w:rsidRPr="009D5C2D">
          <w:rPr>
            <w:rFonts w:ascii="Calibri" w:eastAsia="Times New Roman" w:hAnsi="Calibri" w:cs="Times New Roman"/>
            <w:color w:val="auto"/>
            <w:sz w:val="22"/>
            <w:szCs w:val="22"/>
            <w:bdr w:val="none" w:sz="0" w:space="0" w:color="auto"/>
          </w:rPr>
          <w:t>3</w:t>
        </w:r>
      </w:ins>
      <w:r w:rsidRPr="009D5C2D">
        <w:rPr>
          <w:rFonts w:ascii="Calibri" w:eastAsia="Times New Roman" w:hAnsi="Calibri" w:cs="Times New Roman"/>
          <w:color w:val="auto"/>
          <w:sz w:val="22"/>
          <w:szCs w:val="22"/>
          <w:bdr w:val="none" w:sz="0" w:space="0" w:color="auto"/>
        </w:rPr>
        <w:t>0 dní</w:t>
      </w:r>
      <w:r w:rsidRPr="00032AD9">
        <w:rPr>
          <w:rFonts w:ascii="Calibri" w:eastAsia="Times New Roman" w:hAnsi="Calibri" w:cs="Times New Roman"/>
          <w:color w:val="auto"/>
          <w:sz w:val="22"/>
          <w:szCs w:val="22"/>
          <w:bdr w:val="none" w:sz="0" w:space="0" w:color="auto"/>
        </w:rPr>
        <w:t xml:space="preserve"> po prevzatí staveniska. </w:t>
      </w:r>
    </w:p>
    <w:p w14:paraId="7897AE3D"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Pokiaľ objednávateľovi vzniknú akékoľvek škody z dôvodu nedodržania odsúhlaseného Harmonogramu prác, zhotoviteľ bude plne zodpovedný za tieto škody vrátane finančného odškodnenia objednávateľa, náhrady škody v plnej výške, úhrady dodatočných nákladov a strát objednávateľa plynúce z nedodržania Harmonogramu prác.</w:t>
      </w:r>
    </w:p>
    <w:p w14:paraId="6E045A5C"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odovzdá revidovaný Harmonogram prác obsahujúci všetky stavebné objekty a prevádzkové súbory diela stavebnému </w:t>
      </w:r>
      <w:proofErr w:type="spellStart"/>
      <w:r w:rsidRPr="00032AD9">
        <w:rPr>
          <w:rFonts w:ascii="Calibri" w:eastAsia="Times New Roman" w:hAnsi="Calibri" w:cs="Times New Roman"/>
          <w:color w:val="auto"/>
          <w:sz w:val="22"/>
          <w:szCs w:val="22"/>
          <w:bdr w:val="none" w:sz="0" w:space="0" w:color="auto"/>
        </w:rPr>
        <w:t>dozorovi</w:t>
      </w:r>
      <w:proofErr w:type="spellEnd"/>
      <w:r w:rsidRPr="00032AD9">
        <w:rPr>
          <w:rFonts w:ascii="Calibri" w:eastAsia="Times New Roman" w:hAnsi="Calibri" w:cs="Times New Roman"/>
          <w:color w:val="auto"/>
          <w:sz w:val="22"/>
          <w:szCs w:val="22"/>
          <w:bdr w:val="none" w:sz="0" w:space="0" w:color="auto"/>
        </w:rPr>
        <w:t xml:space="preserve"> vždy, keď predchádzajúci Harmonogram prác nesúhlasí so skutočným postupom alebo povinnosťami zhotoviteľa.</w:t>
      </w:r>
    </w:p>
    <w:p w14:paraId="380B7388"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Stavebný dozor vráti Harmonogram prác so svojimi odôvodnenými pripomienkami do 5 dní od obdržania. Zhotoviteľ zapracuje tieto pripomienky do 5 dní od ich obdržania a predloží upravenú verziu Harmonogramu stavebnému dozoru </w:t>
      </w:r>
      <w:r w:rsidRPr="002A436B">
        <w:rPr>
          <w:rFonts w:ascii="Calibri" w:eastAsia="Times New Roman" w:hAnsi="Calibri" w:cs="Times New Roman"/>
          <w:color w:val="auto"/>
          <w:sz w:val="22"/>
          <w:szCs w:val="22"/>
          <w:bdr w:val="none" w:sz="0" w:space="0" w:color="auto"/>
        </w:rPr>
        <w:t>na odsúhlasenie</w:t>
      </w:r>
      <w:r w:rsidRPr="00032AD9">
        <w:rPr>
          <w:rFonts w:ascii="Calibri" w:eastAsia="Times New Roman" w:hAnsi="Calibri" w:cs="Times New Roman"/>
          <w:color w:val="auto"/>
          <w:sz w:val="22"/>
          <w:szCs w:val="22"/>
          <w:bdr w:val="none" w:sz="0" w:space="0" w:color="auto"/>
        </w:rPr>
        <w:t>.</w:t>
      </w:r>
    </w:p>
    <w:p w14:paraId="2A5C08D7"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že zhotoviteľ nie je v omeškaní po dobu, počas ktorej nemohol vykonávať dielo z dôvodov na strane objednávateľa. V tomto prípade má zhotoviteľ právo na pr</w:t>
      </w:r>
      <w:r w:rsidR="001E3002" w:rsidRPr="00032AD9">
        <w:rPr>
          <w:rFonts w:ascii="Calibri" w:eastAsia="Times New Roman" w:hAnsi="Calibri" w:cs="Times New Roman"/>
          <w:color w:val="auto"/>
          <w:sz w:val="22"/>
          <w:szCs w:val="22"/>
          <w:bdr w:val="none" w:sz="0" w:space="0" w:color="auto"/>
        </w:rPr>
        <w:t>edĺženie lehoty výstavby diela</w:t>
      </w:r>
      <w:r w:rsidRPr="00032AD9">
        <w:rPr>
          <w:rFonts w:ascii="Calibri" w:eastAsia="Times New Roman" w:hAnsi="Calibri" w:cs="Times New Roman"/>
          <w:color w:val="auto"/>
          <w:sz w:val="22"/>
          <w:szCs w:val="22"/>
          <w:bdr w:val="none" w:sz="0" w:space="0" w:color="auto"/>
        </w:rPr>
        <w:t xml:space="preserve"> uvedenej v bode 4.1. tohto článku </w:t>
      </w:r>
      <w:r w:rsidR="001E3002" w:rsidRPr="00032AD9">
        <w:rPr>
          <w:rFonts w:ascii="Calibri" w:eastAsia="Times New Roman" w:hAnsi="Calibri" w:cs="Times New Roman"/>
          <w:color w:val="auto"/>
          <w:sz w:val="22"/>
          <w:szCs w:val="22"/>
          <w:bdr w:val="none" w:sz="0" w:space="0" w:color="auto"/>
        </w:rPr>
        <w:t xml:space="preserve">na základe rozhodnutia stavebného dozoru a následného písomného dodatku k zmluve o dielo </w:t>
      </w:r>
      <w:r w:rsidRPr="00032AD9">
        <w:rPr>
          <w:rFonts w:ascii="Calibri" w:eastAsia="Times New Roman" w:hAnsi="Calibri" w:cs="Times New Roman"/>
          <w:color w:val="auto"/>
          <w:sz w:val="22"/>
          <w:szCs w:val="22"/>
          <w:bdr w:val="none" w:sz="0" w:space="0" w:color="auto"/>
        </w:rPr>
        <w:t>o takú dobu, počas ktorej nemohol vykonávať dielo z dôvodov na strane objednávateľa.</w:t>
      </w:r>
    </w:p>
    <w:p w14:paraId="27CBF12E"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prerušiť vykonávanie diela na základe písomného pokynu objednávateľa a v prípade takto vyvolaného prerušenia na základe ďalšieho písomného pokynu objednávateľa vykonávanie diela opäť začať. Lehota výstavby sa v takomto prípade predlžuje o dobu, po ktorú zhotoviteľ podľa pokynu objednávateľa vykonávanie diela prerušil. Ak však dôvodom pokynu objednávateľa k prerušeniu vykonávania diela bolo porušenie povinností zhotoviteľa, právo na </w:t>
      </w:r>
      <w:r w:rsidRPr="00032AD9">
        <w:rPr>
          <w:rFonts w:ascii="Calibri" w:eastAsia="Times New Roman" w:hAnsi="Calibri" w:cs="Times New Roman"/>
          <w:color w:val="auto"/>
          <w:sz w:val="22"/>
          <w:szCs w:val="22"/>
          <w:bdr w:val="none" w:sz="0" w:space="0" w:color="auto"/>
        </w:rPr>
        <w:lastRenderedPageBreak/>
        <w:t>predĺženie lehoty výstavby nevzniká. Počas prerušenia bude zhotoviteľ na svoje náklady chrániť, uchovávať a zabezpečovať dielo pred akýmkoľvek chátraním, stratou alebo poškodením. Zápis o prerušení vykonávania diela je súčasťou stavebného denníka.</w:t>
      </w:r>
    </w:p>
    <w:p w14:paraId="55F039B7"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preruší zhotoviteľ vykonávanie diela bez toho, aby ho k tomu objednávateľ vyzval, zaväzuje sa túto skutočnosť najneskôr do 24 hodín potom oznámiť objednávateľovi spolu so správou o jeho príčinách. Ak nie sú s ohľadom na príčinu dojednané či stanovené iné práva a povinnosti strán, je zhotoviteľ povinný vynaložiť všetko úsilie k tomu, aby boli dôvody, ktoré viedli k prerušeniu vykonávania diela odstránené a v správe o prerušení je rovnako povinný uviesť predpokladanú dĺžku prerušenia a konkrétne požiadavky spolupôsobenia objednávateľa zabezpečujúce najúčelnejšie opätovné zhotovovanie diela.</w:t>
      </w:r>
    </w:p>
    <w:p w14:paraId="7BE310AC"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ak zhotoviteľ vynakladá počas obdobia prerušenia vykonávania diela podľa bodu 4.9. alebo 4.10. tejto zmluvy akékoľvek výdavky, ktoré by inak boli oprávnené, tieto výdavky nebudú považované za oprávnené, pretože nevznikli počas realizácie diela.</w:t>
      </w:r>
    </w:p>
    <w:p w14:paraId="5103859A"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že počas lehoty výstavby budú uskutočňovať pravidelné pracovné stretnutia (kontrolné dni), ktorých účelom bude postupné pripomienkovanie už spracovaných častí diela/prác objednávateľom, kontrola stavby a plnenia harmonogramu, prípadne stanovenia ďalších úloh. Z kontrolných dní bude vyhotovený písomný záznam.</w:t>
      </w:r>
      <w:ins w:id="82" w:author="Jačmanová Helena" w:date="2021-07-21T09:09:00Z">
        <w:r w:rsidR="00EC1F4E">
          <w:rPr>
            <w:rFonts w:ascii="Calibri" w:eastAsia="Times New Roman" w:hAnsi="Calibri" w:cs="Times New Roman"/>
            <w:color w:val="auto"/>
            <w:sz w:val="22"/>
            <w:szCs w:val="22"/>
            <w:bdr w:val="none" w:sz="0" w:space="0" w:color="auto"/>
          </w:rPr>
          <w:t xml:space="preserve"> Kontrolné dni bude zvolávať stavebný dozor, ktorý bude vyhotovovať aj zápis z týchto kontrolných dní.</w:t>
        </w:r>
      </w:ins>
    </w:p>
    <w:p w14:paraId="0F294D2D"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pripraví dielo na odovzdanie pred dohodnutým termínom, objednávateľ môže dielo prevziať aj v skoršom termíne.</w:t>
      </w:r>
    </w:p>
    <w:p w14:paraId="3E825DDC"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že sa zmluvné strany nedohodnú inak v písomnom dodatku k tejto zmluve o dielo, je zhotoviteľ povinný dodržať nasledovné vecné, časové a finančné míľniky stanovené objednávateľom:</w:t>
      </w:r>
    </w:p>
    <w:p w14:paraId="2A57A8B3" w14:textId="77777777" w:rsidR="00F21F08" w:rsidRPr="00032AD9" w:rsidRDefault="00F21F08" w:rsidP="00177AA0">
      <w:pPr>
        <w:numPr>
          <w:ilvl w:val="0"/>
          <w:numId w:val="103"/>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do uplynutia 50% Lehoty výstavby najmenej 30% finančné plnenie z ceny diela bez DPH,</w:t>
      </w:r>
    </w:p>
    <w:p w14:paraId="7FEFA474" w14:textId="77777777" w:rsidR="00F21F08" w:rsidRDefault="00F21F08" w:rsidP="00177AA0">
      <w:pPr>
        <w:numPr>
          <w:ilvl w:val="0"/>
          <w:numId w:val="103"/>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do uplynutia 70% Lehoty výstavby najmenej 60% finančné plnenie z ceny diela bez DPH.</w:t>
      </w:r>
    </w:p>
    <w:p w14:paraId="2784F6A5" w14:textId="77777777" w:rsidR="00032AD9" w:rsidRPr="00032AD9" w:rsidRDefault="00032AD9" w:rsidP="00032AD9">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2"/>
          <w:szCs w:val="22"/>
          <w:bdr w:val="none" w:sz="0" w:space="0" w:color="auto"/>
        </w:rPr>
      </w:pPr>
      <w:r>
        <w:rPr>
          <w:rFonts w:ascii="Calibri" w:eastAsia="Times New Roman" w:hAnsi="Calibri" w:cs="Times New Roman"/>
          <w:color w:val="auto"/>
          <w:sz w:val="22"/>
          <w:szCs w:val="22"/>
          <w:bdr w:val="none" w:sz="0" w:space="0" w:color="auto"/>
        </w:rPr>
        <w:t>Dôkazným prostriedkom splnenia predmetného míľnika je stavebným dozorom odsúhlasený súpis prác  bez odpočtu zádržného.</w:t>
      </w:r>
    </w:p>
    <w:p w14:paraId="32F6DF33"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pre jednotlivé míľniky nesplní požiadavky uvedené v bode 4.14. zmluvy, zaplatí objednávateľovi jednorazové odškodnenie za nesplnenie finančného plnenia pre daný míľnik sumu 10 000 EUR.</w:t>
      </w:r>
    </w:p>
    <w:p w14:paraId="43DD7767"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Odškodnenie uvedené v bode 4.15.zmluvy je nenávratné a to </w:t>
      </w:r>
      <w:r w:rsidR="001E3002" w:rsidRPr="00032AD9">
        <w:rPr>
          <w:rFonts w:ascii="Calibri" w:eastAsia="Times New Roman" w:hAnsi="Calibri" w:cs="Times New Roman"/>
          <w:color w:val="auto"/>
          <w:sz w:val="22"/>
          <w:szCs w:val="22"/>
          <w:bdr w:val="none" w:sz="0" w:space="0" w:color="auto"/>
        </w:rPr>
        <w:t xml:space="preserve">aj </w:t>
      </w:r>
      <w:r w:rsidRPr="00032AD9">
        <w:rPr>
          <w:rFonts w:ascii="Calibri" w:eastAsia="Times New Roman" w:hAnsi="Calibri" w:cs="Times New Roman"/>
          <w:color w:val="auto"/>
          <w:sz w:val="22"/>
          <w:szCs w:val="22"/>
          <w:bdr w:val="none" w:sz="0" w:space="0" w:color="auto"/>
        </w:rPr>
        <w:t>v prípade splnenia lehoty výstavby.</w:t>
      </w:r>
    </w:p>
    <w:p w14:paraId="223A7606" w14:textId="77777777" w:rsidR="00144960" w:rsidRPr="00032AD9" w:rsidRDefault="00144960" w:rsidP="00144960">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0"/>
          <w:szCs w:val="20"/>
          <w:bdr w:val="none" w:sz="0" w:space="0" w:color="auto"/>
        </w:rPr>
      </w:pPr>
    </w:p>
    <w:p w14:paraId="37CE823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V.</w:t>
      </w:r>
    </w:p>
    <w:p w14:paraId="0866877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aps/>
          <w:color w:val="auto"/>
          <w:bdr w:val="none" w:sz="0" w:space="0" w:color="auto"/>
        </w:rPr>
      </w:pPr>
      <w:r w:rsidRPr="00032AD9">
        <w:rPr>
          <w:rFonts w:ascii="Calibri" w:eastAsia="Times New Roman" w:hAnsi="Calibri" w:cs="Times New Roman"/>
          <w:b/>
          <w:color w:val="auto"/>
          <w:bdr w:val="none" w:sz="0" w:space="0" w:color="auto"/>
        </w:rPr>
        <w:t>Vlastnícke právo k uzatvorenej veci</w:t>
      </w:r>
    </w:p>
    <w:p w14:paraId="6067DA5D"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B30FE7A"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19F35E1"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3E2F559"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4EB0D82"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Vlastníkom diela je zhotoviteľ. Nebezpečenstvo za škody na zhotovovanom diele znáša zhotoviteľ, a to od odovzdania a prevzatia miesta vykonávania diela do podpisu preberacieho protokolu oboma zmluvnými stranami.</w:t>
      </w:r>
    </w:p>
    <w:p w14:paraId="3871F437"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06B2C07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VI.</w:t>
      </w:r>
    </w:p>
    <w:p w14:paraId="128E70F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Cena diela</w:t>
      </w:r>
    </w:p>
    <w:p w14:paraId="7D8FB3F9"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Cena diela je stanovená dohodou zmluvných strán v zmysle § 3 zákona NR SR č. 18/1996 Z. z. o cenách v znení neskorších predpisov a Prílohy č. 1 nasledovne: </w:t>
      </w:r>
    </w:p>
    <w:p w14:paraId="0CF86347" w14:textId="77777777" w:rsidR="00F21F08" w:rsidRPr="00032AD9" w:rsidRDefault="00F21F08" w:rsidP="00386839">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Times New Roman" w:hAnsi="Calibri" w:cs="Times New Roman"/>
          <w:b/>
          <w:color w:val="auto"/>
          <w:sz w:val="22"/>
          <w:szCs w:val="22"/>
          <w:bdr w:val="none" w:sz="0" w:space="0" w:color="auto"/>
        </w:rPr>
      </w:pPr>
      <w:r w:rsidRPr="00032AD9">
        <w:rPr>
          <w:rFonts w:ascii="Calibri" w:eastAsia="Times New Roman" w:hAnsi="Calibri" w:cs="Times New Roman"/>
          <w:color w:val="auto"/>
          <w:sz w:val="22"/>
          <w:szCs w:val="22"/>
          <w:bdr w:val="none" w:sz="0" w:space="0" w:color="auto"/>
        </w:rPr>
        <w:t>Cena bez DPH:</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Eur</w:t>
      </w:r>
    </w:p>
    <w:p w14:paraId="30054C2C"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DPH bude účtovaná podľa platných zákonov a predpisov SR.</w:t>
      </w:r>
    </w:p>
    <w:p w14:paraId="5648025C"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na cene za dielo podľa Prílohy č. 1 tejto zmluvy. Zhotoviteľ podpisom tejto zmluvy potvrdzuje, že Príloha č. 1 tejto zmluvy obsahuje všetky položky, ktoré sú potrebné na zhotovenie diela, tak ako je dielo definované podľa tejto zmluvy.</w:t>
      </w:r>
    </w:p>
    <w:p w14:paraId="238F5D1D"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V cene sú zahrnuté všetky náklady na vykonanie diela, ktoré sú potrebné na úplnú realizáciu všetkých zmluvných povinností zhotoviteľa v zmysle tejto zmluvy. Má sa za to, že osobitne neuvedené položky v Prílohe č. 1 </w:t>
      </w:r>
      <w:del w:id="83" w:author="Jačmanová Helena" w:date="2021-08-06T09:40:00Z">
        <w:r w:rsidRPr="00032AD9" w:rsidDel="009A3076">
          <w:rPr>
            <w:rFonts w:ascii="Calibri" w:eastAsia="Times New Roman" w:hAnsi="Calibri" w:cs="Times New Roman"/>
            <w:color w:val="auto"/>
            <w:sz w:val="22"/>
            <w:szCs w:val="22"/>
            <w:bdr w:val="none" w:sz="0" w:space="0" w:color="auto"/>
          </w:rPr>
          <w:delText xml:space="preserve">(napr. zariadenie staveniska, vytýčenie diela, zaškolenie </w:delText>
        </w:r>
        <w:r w:rsidRPr="00032AD9" w:rsidDel="009A3076">
          <w:rPr>
            <w:rFonts w:ascii="Calibri" w:eastAsia="Times New Roman" w:hAnsi="Calibri" w:cs="Times New Roman"/>
            <w:color w:val="auto"/>
            <w:sz w:val="22"/>
            <w:szCs w:val="22"/>
            <w:bdr w:val="none" w:sz="0" w:space="0" w:color="auto"/>
          </w:rPr>
          <w:lastRenderedPageBreak/>
          <w:delText>obsluhy, práce dočasného alebo pomocného charakteru, atď.)</w:delText>
        </w:r>
      </w:del>
      <w:r w:rsidRPr="00032AD9">
        <w:rPr>
          <w:rFonts w:ascii="Calibri" w:eastAsia="Times New Roman" w:hAnsi="Calibri" w:cs="Times New Roman"/>
          <w:color w:val="auto"/>
          <w:sz w:val="22"/>
          <w:szCs w:val="22"/>
          <w:bdr w:val="none" w:sz="0" w:space="0" w:color="auto"/>
        </w:rPr>
        <w:t xml:space="preserve"> sú obsiahnuté (rozpustené) v cene iných, v Prílohe č. 1 uvedených položiek.</w:t>
      </w:r>
    </w:p>
    <w:p w14:paraId="4DF3E545"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K zmene zmluvnej ceny môže dôjsť:</w:t>
      </w:r>
    </w:p>
    <w:p w14:paraId="20AF69B3"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zmeny množstiev vykonaných prác z dôvodu premerania stavebným dozorom,</w:t>
      </w:r>
    </w:p>
    <w:p w14:paraId="0476C582"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akejkoľvek zmeny diela (napr. zmeny technického riešenia, rozšírenia alebo zúženia predmetu zákazky) nariadeného alebo schváleného Objednávateľom,</w:t>
      </w:r>
    </w:p>
    <w:p w14:paraId="5B83B8A8"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výskytu nepredvídateľných podmienok a z nich vyplývajúcich nákladov na zhotovenie Diela</w:t>
      </w:r>
      <w:r w:rsidR="006354C6" w:rsidRPr="00032AD9">
        <w:rPr>
          <w:rFonts w:ascii="Calibri" w:eastAsia="Times New Roman" w:hAnsi="Calibri" w:cs="Times New Roman"/>
          <w:color w:val="auto"/>
          <w:sz w:val="22"/>
          <w:szCs w:val="22"/>
          <w:bdr w:val="none" w:sz="0" w:space="0" w:color="auto"/>
        </w:rPr>
        <w:t>.</w:t>
      </w:r>
    </w:p>
    <w:p w14:paraId="674FFA38"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Postup úpravy zmluvnej ceny v dôsledku ods. 6.5.2</w:t>
      </w:r>
      <w:r w:rsidR="00DE4874" w:rsidRPr="00032AD9">
        <w:rPr>
          <w:rFonts w:ascii="Calibri" w:eastAsia="Times New Roman" w:hAnsi="Calibri" w:cs="Times New Roman"/>
          <w:color w:val="auto"/>
          <w:sz w:val="22"/>
          <w:szCs w:val="22"/>
          <w:bdr w:val="none" w:sz="0" w:space="0" w:color="auto"/>
        </w:rPr>
        <w:t xml:space="preserve"> a</w:t>
      </w:r>
      <w:r w:rsidRPr="00032AD9">
        <w:rPr>
          <w:rFonts w:ascii="Calibri" w:eastAsia="Times New Roman" w:hAnsi="Calibri" w:cs="Times New Roman"/>
          <w:color w:val="auto"/>
          <w:sz w:val="22"/>
          <w:szCs w:val="22"/>
          <w:bdr w:val="none" w:sz="0" w:space="0" w:color="auto"/>
        </w:rPr>
        <w:t xml:space="preserve"> 6.5.3 bude nasledovný:</w:t>
      </w:r>
    </w:p>
    <w:p w14:paraId="023F137C"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Každá zmena rozpočtu (okrem zmien rozpočtu vyvolaných premeraním vykonaných prác stavebným dozorom) bude zapísaná v stavebnom denníku a podpísaná zástupcami zhotoviteľa, objednávateľa a stavebného dozoru.</w:t>
      </w:r>
    </w:p>
    <w:p w14:paraId="48DB270E"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súhlasu týchto účastníkov so zmenou, vypracuje zhotoviteľ dodatok k rozpočtu pre každý objekt, ktorý bude obsahovať:</w:t>
      </w:r>
    </w:p>
    <w:p w14:paraId="1A7627F8"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rekapituláciu ceny objektu, ktorá bude obsahovať cenu z rozpočtu, cenu jednotlivých dodatkov k rozpočtu a cenu spolu,</w:t>
      </w:r>
    </w:p>
    <w:p w14:paraId="41E82471"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rekapituláciu ceny dodatkov k rozpočtu,</w:t>
      </w:r>
    </w:p>
    <w:p w14:paraId="01CAEA9B"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proofErr w:type="spellStart"/>
      <w:r w:rsidRPr="00032AD9">
        <w:rPr>
          <w:rFonts w:ascii="Calibri" w:eastAsia="Times New Roman" w:hAnsi="Calibri" w:cs="Times New Roman"/>
          <w:color w:val="auto"/>
          <w:sz w:val="22"/>
          <w:szCs w:val="22"/>
          <w:bdr w:val="none" w:sz="0" w:space="0" w:color="auto"/>
        </w:rPr>
        <w:t>položkovito</w:t>
      </w:r>
      <w:proofErr w:type="spellEnd"/>
      <w:r w:rsidRPr="00032AD9">
        <w:rPr>
          <w:rFonts w:ascii="Calibri" w:eastAsia="Times New Roman" w:hAnsi="Calibri" w:cs="Times New Roman"/>
          <w:color w:val="auto"/>
          <w:sz w:val="22"/>
          <w:szCs w:val="22"/>
          <w:bdr w:val="none" w:sz="0" w:space="0" w:color="auto"/>
        </w:rPr>
        <w:t xml:space="preserve"> ocenený výkaz výmer naviac prác (pokiaľ budú) zaokrúhlený na dve desatinné miesta,</w:t>
      </w:r>
    </w:p>
    <w:p w14:paraId="6096F0D5"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proofErr w:type="spellStart"/>
      <w:r w:rsidRPr="00032AD9">
        <w:rPr>
          <w:rFonts w:ascii="Calibri" w:eastAsia="Times New Roman" w:hAnsi="Calibri" w:cs="Times New Roman"/>
          <w:color w:val="auto"/>
          <w:sz w:val="22"/>
          <w:szCs w:val="22"/>
          <w:bdr w:val="none" w:sz="0" w:space="0" w:color="auto"/>
        </w:rPr>
        <w:t>položkovitý</w:t>
      </w:r>
      <w:proofErr w:type="spellEnd"/>
      <w:r w:rsidRPr="00032AD9">
        <w:rPr>
          <w:rFonts w:ascii="Calibri" w:eastAsia="Times New Roman" w:hAnsi="Calibri" w:cs="Times New Roman"/>
          <w:color w:val="auto"/>
          <w:sz w:val="22"/>
          <w:szCs w:val="22"/>
          <w:bdr w:val="none" w:sz="0" w:space="0" w:color="auto"/>
        </w:rPr>
        <w:t xml:space="preserve"> odpočet ceny menej prác (pokiaľ budú) zaokrúhlený na dve desatinné miesta,</w:t>
      </w:r>
    </w:p>
    <w:p w14:paraId="19A201E3"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sprievodnú správu,</w:t>
      </w:r>
    </w:p>
    <w:p w14:paraId="772F1829"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kópiu zápisov zo stavebného, resp. montážneho denníka,</w:t>
      </w:r>
    </w:p>
    <w:p w14:paraId="64BECDA9"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ďalšie náležitosti (zápisy, náčrtky a podobne), objasňujúce predmet dodatku k rozpočtu.</w:t>
      </w:r>
    </w:p>
    <w:p w14:paraId="06E4B479"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V prípade uplatnenia </w:t>
      </w:r>
      <w:r w:rsidR="009F1097" w:rsidRPr="00032AD9">
        <w:rPr>
          <w:rFonts w:ascii="Calibri" w:eastAsia="Times New Roman" w:hAnsi="Calibri" w:cs="Times New Roman"/>
          <w:color w:val="auto"/>
          <w:sz w:val="22"/>
          <w:szCs w:val="22"/>
          <w:bdr w:val="none" w:sz="0" w:space="0" w:color="auto"/>
        </w:rPr>
        <w:t>bodu</w:t>
      </w:r>
      <w:r w:rsidRPr="00032AD9">
        <w:rPr>
          <w:rFonts w:ascii="Calibri" w:eastAsia="Times New Roman" w:hAnsi="Calibri" w:cs="Times New Roman"/>
          <w:color w:val="auto"/>
          <w:sz w:val="22"/>
          <w:szCs w:val="22"/>
          <w:bdr w:val="none" w:sz="0" w:space="0" w:color="auto"/>
        </w:rPr>
        <w:t xml:space="preserve"> 6.5.2 a</w:t>
      </w:r>
      <w:r w:rsidR="009F1097" w:rsidRPr="00032AD9">
        <w:rPr>
          <w:rFonts w:ascii="Calibri" w:eastAsia="Times New Roman" w:hAnsi="Calibri" w:cs="Times New Roman"/>
          <w:color w:val="auto"/>
          <w:sz w:val="22"/>
          <w:szCs w:val="22"/>
          <w:bdr w:val="none" w:sz="0" w:space="0" w:color="auto"/>
        </w:rPr>
        <w:t>/alebo</w:t>
      </w:r>
      <w:r w:rsidRPr="00032AD9">
        <w:rPr>
          <w:rFonts w:ascii="Calibri" w:eastAsia="Times New Roman" w:hAnsi="Calibri" w:cs="Times New Roman"/>
          <w:color w:val="auto"/>
          <w:sz w:val="22"/>
          <w:szCs w:val="22"/>
          <w:bdr w:val="none" w:sz="0" w:space="0" w:color="auto"/>
        </w:rPr>
        <w:t> 6.5.3</w:t>
      </w:r>
      <w:r w:rsidR="009F1097" w:rsidRPr="00032AD9">
        <w:rPr>
          <w:rFonts w:ascii="Calibri" w:eastAsia="Times New Roman" w:hAnsi="Calibri" w:cs="Times New Roman"/>
          <w:color w:val="auto"/>
          <w:sz w:val="22"/>
          <w:szCs w:val="22"/>
          <w:bdr w:val="none" w:sz="0" w:space="0" w:color="auto"/>
        </w:rPr>
        <w:t xml:space="preserve"> zmluvy</w:t>
      </w:r>
      <w:r w:rsidRPr="00032AD9">
        <w:rPr>
          <w:rFonts w:ascii="Calibri" w:eastAsia="Times New Roman" w:hAnsi="Calibri" w:cs="Times New Roman"/>
          <w:color w:val="auto"/>
          <w:sz w:val="22"/>
          <w:szCs w:val="22"/>
          <w:bdr w:val="none" w:sz="0" w:space="0" w:color="auto"/>
        </w:rPr>
        <w:t xml:space="preserve"> súčasťou zmeny rozpočtu bude aj technická dokumentácia (napr. zmena projektovej dokumentácie, zmena technického riešenia, opis nepredvídateľných podmienok a pod.), na základe ktorej sa upravuje rozpočet projektu.</w:t>
      </w:r>
    </w:p>
    <w:p w14:paraId="0EEC44E6"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Pre vypracovanie rozpočtu každej zmeny je zhotoviteľ povinný použiť, pokiaľ je to možné, už odsúhlasený materiál a jednotkové ceny uvedené v Prílohe č. 1. V prípade, </w:t>
      </w:r>
      <w:r w:rsidR="009F1097" w:rsidRPr="00032AD9">
        <w:rPr>
          <w:rFonts w:ascii="Calibri" w:eastAsia="Times New Roman" w:hAnsi="Calibri" w:cs="Times New Roman"/>
          <w:color w:val="auto"/>
          <w:sz w:val="22"/>
          <w:szCs w:val="22"/>
          <w:bdr w:val="none" w:sz="0" w:space="0" w:color="auto"/>
        </w:rPr>
        <w:t>ak</w:t>
      </w:r>
      <w:r w:rsidRPr="00032AD9">
        <w:rPr>
          <w:rFonts w:ascii="Calibri" w:eastAsia="Times New Roman" w:hAnsi="Calibri" w:cs="Times New Roman"/>
          <w:color w:val="auto"/>
          <w:sz w:val="22"/>
          <w:szCs w:val="22"/>
          <w:bdr w:val="none" w:sz="0" w:space="0" w:color="auto"/>
        </w:rPr>
        <w:t xml:space="preserve"> nie je možné použiť tieto existujúce položky, zhotoviteľ navrhne nové položky a predloží ich stavebnému dozoru na predchádzajúce odsúhlasenie spolu:</w:t>
      </w:r>
    </w:p>
    <w:p w14:paraId="191BF536"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s kalkuláciou ceny každej novej položky na základe ekonomicky oprávnených nákladov;</w:t>
      </w:r>
    </w:p>
    <w:p w14:paraId="609AE14C"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s odpočítaním prác, ktoré nebudú vykonané, od pôvodne oceneného rozpočtu.</w:t>
      </w:r>
    </w:p>
    <w:p w14:paraId="30C201CB"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bude predkladať dodatky k rozpočtom podľa objektov stavebnému dozoru na odsúhlasenie, pričom ten tieto odsúhlasí, prípadne vráti neodsúhlasené s odôvodnením nesúhlasu do 10 dní od ich obdržania. Dodatok k  rozpočtu odsúhlasený zo strany stavebného dozoru i zhotoviteľa bude podkladom pre zmenu zmluvnej ceny a podpisu dodatku k zmluve.</w:t>
      </w:r>
    </w:p>
    <w:p w14:paraId="1DCB92C7"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Pokiaľ bude zmena rozpočtu vyvolaná zmenou množstiev vykonaných prác v rámci pôvodného rozpočtu</w:t>
      </w:r>
      <w:r w:rsidR="009F1097" w:rsidRPr="00032AD9">
        <w:rPr>
          <w:rFonts w:ascii="Calibri" w:eastAsia="Times New Roman" w:hAnsi="Calibri" w:cs="Times New Roman"/>
          <w:color w:val="auto"/>
          <w:sz w:val="22"/>
          <w:szCs w:val="22"/>
          <w:bdr w:val="none" w:sz="0" w:space="0" w:color="auto"/>
        </w:rPr>
        <w:t xml:space="preserve"> (z dôvodu premerania)</w:t>
      </w:r>
      <w:r w:rsidRPr="00032AD9">
        <w:rPr>
          <w:rFonts w:ascii="Calibri" w:eastAsia="Times New Roman" w:hAnsi="Calibri" w:cs="Times New Roman"/>
          <w:color w:val="auto"/>
          <w:sz w:val="22"/>
          <w:szCs w:val="22"/>
          <w:bdr w:val="none" w:sz="0" w:space="0" w:color="auto"/>
        </w:rPr>
        <w:t xml:space="preserve">, nebude to dôvod na podpis dodatku k zmluve. V takomto prípade je zhotoviteľ oprávnený fakturovať tieto zmenené množstvá po odsúhlasení stavebným dozorom. </w:t>
      </w:r>
    </w:p>
    <w:p w14:paraId="25CAA174"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berie na vedomie, že každý návrh zmeny rozpočtu alebo dodatku k zmluve bude podliehať posudzovaniu zo strany objednávateľa a v prípade potreby aj poskytovateľa z hľadiska súladu so zákonom o verejnom obstarávaní.</w:t>
      </w:r>
    </w:p>
    <w:p w14:paraId="69A0ABB7"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zabezpečiť v rámci ceny za dielo všetky povolenia, súhlasy, a iné potrebné dokumenty vrátane poplatkov, ktoré sú potrebné k riadnemu vykonaniu diela (napr. súhlas k </w:t>
      </w:r>
      <w:r w:rsidR="00032AD9" w:rsidRPr="00032AD9">
        <w:rPr>
          <w:rFonts w:ascii="Calibri" w:eastAsia="Times New Roman" w:hAnsi="Calibri" w:cs="Times New Roman"/>
          <w:color w:val="auto"/>
          <w:sz w:val="22"/>
          <w:szCs w:val="22"/>
          <w:bdr w:val="none" w:sz="0" w:space="0" w:color="auto"/>
        </w:rPr>
        <w:t>umiestneniu informačných tabúľ</w:t>
      </w:r>
      <w:r w:rsidRPr="00032AD9">
        <w:rPr>
          <w:rFonts w:ascii="Calibri" w:eastAsia="Times New Roman" w:hAnsi="Calibri" w:cs="Times New Roman"/>
          <w:color w:val="auto"/>
          <w:sz w:val="22"/>
          <w:szCs w:val="22"/>
          <w:bdr w:val="none" w:sz="0" w:space="0" w:color="auto"/>
        </w:rPr>
        <w:t>, zabezpečenie pripojenia na elektrickú energiu a pod.). Týmto nie je dotknutý bod 6.13. tejto zmluvy.</w:t>
      </w:r>
    </w:p>
    <w:p w14:paraId="53E87DBF"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V prípade zmien územných rozhodnutí, zmien stavby pred dokončením a činností z toho vyplývajúcich, vrátane inžinierskej činnosti, je zhotoviteľ povinný poskytnúť spoluprácu podľa požiadaviek objednávateľa za účelom zabezpečenia týchto nových rozhodnutí/povolení </w:t>
      </w:r>
      <w:r w:rsidRPr="00032AD9">
        <w:rPr>
          <w:rFonts w:ascii="Calibri" w:eastAsia="Times New Roman" w:hAnsi="Calibri" w:cs="Times New Roman"/>
          <w:color w:val="auto"/>
          <w:sz w:val="22"/>
          <w:szCs w:val="22"/>
          <w:bdr w:val="none" w:sz="0" w:space="0" w:color="auto"/>
        </w:rPr>
        <w:lastRenderedPageBreak/>
        <w:t>a súhlasov a iných potrebných dokumentov, ako aj za účelom vyprojektovania súvisiacej projektovej dokumentácie tak, aby dielo bolo dokončené pre účely a v kvalite, ako je to definované v zmluve.</w:t>
      </w:r>
    </w:p>
    <w:p w14:paraId="192CE24E"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berie na vedomie, že za oprávnené výdavky sa považujú len výdavky, ktoré sú vzhľadom na všetky okolnosti reálne, správne, aktuálne, uznané stavebným dozorom, ktoré sa navzájom neprekrývajú a ktoré v plnej miere súvisia s realizáciou projektu, </w:t>
      </w:r>
      <w:proofErr w:type="spellStart"/>
      <w:r w:rsidRPr="00032AD9">
        <w:rPr>
          <w:rFonts w:ascii="Calibri" w:eastAsia="Times New Roman" w:hAnsi="Calibri" w:cs="Times New Roman"/>
          <w:color w:val="auto"/>
          <w:sz w:val="22"/>
          <w:szCs w:val="22"/>
          <w:bdr w:val="none" w:sz="0" w:space="0" w:color="auto"/>
        </w:rPr>
        <w:t>t.j</w:t>
      </w:r>
      <w:proofErr w:type="spellEnd"/>
      <w:r w:rsidRPr="00032AD9">
        <w:rPr>
          <w:rFonts w:ascii="Calibri" w:eastAsia="Times New Roman" w:hAnsi="Calibri" w:cs="Times New Roman"/>
          <w:color w:val="auto"/>
          <w:sz w:val="22"/>
          <w:szCs w:val="22"/>
          <w:bdr w:val="none" w:sz="0" w:space="0" w:color="auto"/>
        </w:rPr>
        <w:t>.  bez „</w:t>
      </w:r>
      <w:proofErr w:type="spellStart"/>
      <w:r w:rsidRPr="00032AD9">
        <w:rPr>
          <w:rFonts w:ascii="Calibri" w:eastAsia="Times New Roman" w:hAnsi="Calibri" w:cs="Times New Roman"/>
          <w:color w:val="auto"/>
          <w:sz w:val="22"/>
          <w:szCs w:val="22"/>
          <w:bdr w:val="none" w:sz="0" w:space="0" w:color="auto"/>
        </w:rPr>
        <w:t>stratného</w:t>
      </w:r>
      <w:proofErr w:type="spellEnd"/>
      <w:r w:rsidRPr="00032AD9">
        <w:rPr>
          <w:rFonts w:ascii="Calibri" w:eastAsia="Times New Roman" w:hAnsi="Calibri" w:cs="Times New Roman"/>
          <w:color w:val="auto"/>
          <w:sz w:val="22"/>
          <w:szCs w:val="22"/>
          <w:bdr w:val="none" w:sz="0" w:space="0" w:color="auto"/>
        </w:rPr>
        <w:t>”.</w:t>
      </w:r>
    </w:p>
    <w:p w14:paraId="69F27C9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16A3684E" w14:textId="77777777" w:rsidR="00F21F08" w:rsidRPr="00032AD9"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5E546F0" w14:textId="77777777" w:rsidR="00F21F08" w:rsidRPr="00032AD9"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7DF2D6C"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7DE3F9B"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43B0010"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67E4F15"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6ACE0B2"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135077A"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A6C7BA2"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ECFC50C"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3C75D57"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2548F60"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10D154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Calibri" w:hAnsi="Calibri" w:cs="Times New Roman"/>
          <w:b/>
          <w:bCs/>
          <w:color w:val="auto"/>
          <w:bdr w:val="none" w:sz="0" w:space="0" w:color="auto"/>
        </w:rPr>
      </w:pPr>
      <w:r w:rsidRPr="00032AD9">
        <w:rPr>
          <w:rFonts w:ascii="Calibri" w:eastAsia="Calibri" w:hAnsi="Calibri" w:cs="Times New Roman"/>
          <w:b/>
          <w:bCs/>
          <w:color w:val="auto"/>
          <w:bdr w:val="none" w:sz="0" w:space="0" w:color="auto"/>
        </w:rPr>
        <w:t>VII.</w:t>
      </w:r>
    </w:p>
    <w:p w14:paraId="6DF59EC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Calibri" w:hAnsi="Calibri" w:cs="Times New Roman"/>
          <w:b/>
          <w:bCs/>
          <w:color w:val="auto"/>
          <w:bdr w:val="none" w:sz="0" w:space="0" w:color="auto"/>
        </w:rPr>
      </w:pPr>
      <w:r w:rsidRPr="00032AD9">
        <w:rPr>
          <w:rFonts w:ascii="Calibri" w:eastAsia="Calibri" w:hAnsi="Calibri" w:cs="Times New Roman"/>
          <w:b/>
          <w:bCs/>
          <w:color w:val="auto"/>
          <w:bdr w:val="none" w:sz="0" w:space="0" w:color="auto"/>
        </w:rPr>
        <w:t>Podmienky platby</w:t>
      </w:r>
    </w:p>
    <w:p w14:paraId="02DA3228" w14:textId="77777777" w:rsidR="00F21F08" w:rsidRPr="00032AD9"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7C2C96E" w14:textId="77777777" w:rsidR="00F21F08" w:rsidRPr="00032AD9"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6B62A79"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588468E"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80781A3"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3053211"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95E86BA"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A634B2A"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E474993"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FDE5289"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F112C34"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0D9D04F"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F1945A2" w14:textId="77777777" w:rsidR="00F21F08" w:rsidRPr="00032AD9" w:rsidRDefault="00F21F08" w:rsidP="00177AA0">
      <w:pPr>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 xml:space="preserve">Za zrealizované práce zhotoviteľ </w:t>
      </w:r>
      <w:r w:rsidRPr="00942FDC">
        <w:rPr>
          <w:rFonts w:ascii="Calibri" w:eastAsia="Calibri" w:hAnsi="Calibri" w:cs="Times New Roman"/>
          <w:color w:val="auto"/>
          <w:sz w:val="22"/>
          <w:szCs w:val="22"/>
          <w:bdr w:val="none" w:sz="0" w:space="0" w:color="auto"/>
        </w:rPr>
        <w:t xml:space="preserve">vystaví </w:t>
      </w:r>
      <w:r w:rsidR="00065D04" w:rsidRPr="00942FDC">
        <w:rPr>
          <w:rFonts w:ascii="Calibri" w:eastAsia="Calibri" w:hAnsi="Calibri" w:cs="Times New Roman"/>
          <w:color w:val="auto"/>
          <w:sz w:val="22"/>
          <w:szCs w:val="22"/>
          <w:bdr w:val="none" w:sz="0" w:space="0" w:color="auto"/>
        </w:rPr>
        <w:t xml:space="preserve">na konci každého kalendárneho mesiaca, avšak najneskôr do 15. dňa nasledujúceho mesiaca </w:t>
      </w:r>
      <w:r w:rsidRPr="00942FDC">
        <w:rPr>
          <w:rFonts w:ascii="Calibri" w:eastAsia="Calibri" w:hAnsi="Calibri" w:cs="Times New Roman"/>
          <w:color w:val="auto"/>
          <w:sz w:val="22"/>
          <w:szCs w:val="22"/>
          <w:bdr w:val="none" w:sz="0" w:space="0" w:color="auto"/>
        </w:rPr>
        <w:t xml:space="preserve">faktúru na základe vopred odsúhlaseného súpisu skutočne vykonaných prác </w:t>
      </w:r>
      <w:r w:rsidR="00065D04" w:rsidRPr="00942FDC">
        <w:rPr>
          <w:rFonts w:ascii="Calibri" w:eastAsia="Calibri" w:hAnsi="Calibri" w:cs="Times New Roman"/>
          <w:color w:val="auto"/>
          <w:sz w:val="22"/>
          <w:szCs w:val="22"/>
          <w:bdr w:val="none" w:sz="0" w:space="0" w:color="auto"/>
        </w:rPr>
        <w:t xml:space="preserve">za fakturované obdobie </w:t>
      </w:r>
      <w:r w:rsidRPr="00942FDC">
        <w:rPr>
          <w:rFonts w:ascii="Calibri" w:eastAsia="Calibri" w:hAnsi="Calibri" w:cs="Times New Roman"/>
          <w:color w:val="auto"/>
          <w:sz w:val="22"/>
          <w:szCs w:val="22"/>
          <w:bdr w:val="none" w:sz="0" w:space="0" w:color="auto"/>
        </w:rPr>
        <w:t xml:space="preserve">potvrdeného </w:t>
      </w:r>
      <w:r w:rsidRPr="00032AD9">
        <w:rPr>
          <w:rFonts w:ascii="Calibri" w:eastAsia="Calibri" w:hAnsi="Calibri" w:cs="Times New Roman"/>
          <w:color w:val="auto"/>
          <w:sz w:val="22"/>
          <w:szCs w:val="22"/>
          <w:bdr w:val="none" w:sz="0" w:space="0" w:color="auto"/>
        </w:rPr>
        <w:t>stavebným dozorom. Zhotoviteľ doručí faktúru objednávateľovi v piatich (5) vyhotoveniach.</w:t>
      </w:r>
    </w:p>
    <w:p w14:paraId="17913703" w14:textId="77777777" w:rsidR="00F21F08" w:rsidRPr="00032AD9" w:rsidRDefault="00F21F08" w:rsidP="00926E3A">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7.2.</w:t>
      </w:r>
      <w:r w:rsidRPr="00032AD9">
        <w:rPr>
          <w:rFonts w:ascii="Calibri" w:eastAsia="Calibri" w:hAnsi="Calibri" w:cs="Times New Roman"/>
          <w:color w:val="auto"/>
          <w:sz w:val="22"/>
          <w:szCs w:val="22"/>
          <w:bdr w:val="none" w:sz="0" w:space="0" w:color="auto"/>
        </w:rPr>
        <w:tab/>
        <w:t xml:space="preserve">Cenu za vykonané práce objednávateľ uhradí na základe faktúr/faktúry (ďalej len „faktúra“), ktorá musí mať náležitosti daňového dokladu podľa § 74 zákona č. 222/2004 Z. z. o DPH. Lehota splatnosti faktúry je </w:t>
      </w:r>
      <w:r w:rsidRPr="00032AD9">
        <w:rPr>
          <w:rFonts w:ascii="Calibri" w:eastAsia="Calibri" w:hAnsi="Calibri" w:cs="Times New Roman"/>
          <w:b/>
          <w:bCs/>
          <w:color w:val="auto"/>
          <w:sz w:val="22"/>
          <w:szCs w:val="22"/>
          <w:bdr w:val="none" w:sz="0" w:space="0" w:color="auto"/>
        </w:rPr>
        <w:t>60 dní</w:t>
      </w:r>
      <w:r w:rsidRPr="00032AD9">
        <w:rPr>
          <w:rFonts w:ascii="Calibri" w:eastAsia="Calibri" w:hAnsi="Calibri" w:cs="Times New Roman"/>
          <w:color w:val="auto"/>
          <w:sz w:val="22"/>
          <w:szCs w:val="22"/>
          <w:bdr w:val="none" w:sz="0" w:space="0" w:color="auto"/>
        </w:rPr>
        <w:t xml:space="preserve"> od jej preukázateľného doručenia (poštou, osobne) objednávateľovi. Zmluvné strany sa dohodli, že zasielanie faktúry elektronickou poštou je možné a prípustné len na základe predchádzajúceho písomného odsúhlasenia takéhoto spôsobu doručovania faktúry obidvomi zmluvnými stranami.</w:t>
      </w:r>
    </w:p>
    <w:p w14:paraId="38F83BCB"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 xml:space="preserve">Každá faktúra </w:t>
      </w:r>
      <w:r w:rsidRPr="00032AD9">
        <w:rPr>
          <w:rFonts w:ascii="Calibri" w:eastAsia="Times New Roman" w:hAnsi="Calibri" w:cs="Times New Roman"/>
          <w:color w:val="auto"/>
          <w:sz w:val="22"/>
          <w:szCs w:val="22"/>
          <w:bdr w:val="none" w:sz="0" w:space="0" w:color="auto"/>
        </w:rPr>
        <w:t>musí obsahovať okrem náležitostí podľa §74 zákona č. 222/2004 Z. z. o dani z pridanej hodnoty</w:t>
      </w:r>
      <w:r w:rsidR="00DF161A">
        <w:rPr>
          <w:rFonts w:ascii="Calibri" w:eastAsia="Times New Roman" w:hAnsi="Calibri" w:cs="Times New Roman"/>
          <w:color w:val="auto"/>
          <w:sz w:val="22"/>
          <w:szCs w:val="22"/>
          <w:bdr w:val="none" w:sz="0" w:space="0" w:color="auto"/>
        </w:rPr>
        <w:t>, zákona č. 431/2002 Z. z. o účtovníctve a zákona č. 513/1991 Z. z. Obchodný zákonník</w:t>
      </w:r>
      <w:r w:rsidRPr="00032AD9">
        <w:rPr>
          <w:rFonts w:ascii="Calibri" w:eastAsia="Times New Roman" w:hAnsi="Calibri" w:cs="Times New Roman"/>
          <w:color w:val="auto"/>
          <w:sz w:val="22"/>
          <w:szCs w:val="22"/>
          <w:bdr w:val="none" w:sz="0" w:space="0" w:color="auto"/>
        </w:rPr>
        <w:t xml:space="preserve"> aj:</w:t>
      </w:r>
    </w:p>
    <w:p w14:paraId="261A9C16" w14:textId="77777777" w:rsidR="00F21F08" w:rsidRPr="00032AD9"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contextualSpacing/>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číslo zmluvy</w:t>
      </w:r>
    </w:p>
    <w:p w14:paraId="65E2BA74" w14:textId="77777777" w:rsidR="00F21F08" w:rsidRPr="00032AD9"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deň splatnosti</w:t>
      </w:r>
    </w:p>
    <w:p w14:paraId="4617D266" w14:textId="77777777" w:rsidR="00F21F08" w:rsidRPr="00032AD9"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označenie peňažného ústavu a číslo účtu, na ktorý sa má platiť</w:t>
      </w:r>
    </w:p>
    <w:p w14:paraId="1AEF803A" w14:textId="77777777" w:rsidR="00F21F08" w:rsidRPr="00032AD9"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fakturovanú čiastku bez DPH, DPH a celkom, </w:t>
      </w:r>
    </w:p>
    <w:p w14:paraId="7116FD7F" w14:textId="77777777" w:rsidR="00F21F08" w:rsidRPr="00032AD9"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i</w:t>
      </w:r>
      <w:r w:rsidRPr="00032AD9">
        <w:rPr>
          <w:rFonts w:ascii="Calibri" w:eastAsia="Times New Roman" w:hAnsi="Calibri" w:cs="Times New Roman"/>
          <w:color w:val="auto"/>
          <w:sz w:val="22"/>
          <w:szCs w:val="22"/>
          <w:bdr w:val="none" w:sz="0" w:space="0" w:color="auto"/>
        </w:rPr>
        <w:t>nformáciu o odpočítaní zádržného a informáciu o sume k úhrade, a</w:t>
      </w:r>
    </w:p>
    <w:p w14:paraId="1A07D578" w14:textId="77777777" w:rsidR="00F21F08" w:rsidRPr="00032AD9"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pečiatku a podpis oprávnenej osoby</w:t>
      </w:r>
    </w:p>
    <w:p w14:paraId="39951876" w14:textId="77777777" w:rsidR="00F21F08" w:rsidRPr="00032AD9" w:rsidRDefault="00F21F08" w:rsidP="00177AA0">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7D845BA" w14:textId="77777777" w:rsidR="00F21F08" w:rsidRPr="00032AD9" w:rsidRDefault="00F21F08" w:rsidP="00177AA0">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EF7C8C3"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2DDB2A9"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E1BE4B9"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F225344"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2E12B2C"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3421E29"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A8BE961"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48509F3"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EDB95B4"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90AFFD9"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605D910"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964FB41"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207A82F"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ACBD610"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8DFE620"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08C29F2"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C321E53"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9C24832"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D586B53"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41A1BBA"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8A6A0D6"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B750BA9"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44D04AC" w14:textId="77777777" w:rsidR="00F21F08" w:rsidRPr="00032AD9"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9B90FC1" w14:textId="77777777" w:rsidR="00F21F08" w:rsidRPr="00032AD9"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B9E2DB7" w14:textId="77777777" w:rsidR="00F21F08" w:rsidRPr="00032AD9"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E4C8DB6" w14:textId="77777777" w:rsidR="00F21F08" w:rsidRPr="00032AD9"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9E55CDA" w14:textId="77777777" w:rsidR="00F21F08" w:rsidRPr="00032AD9"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F27F9F4" w14:textId="77777777" w:rsidR="00F21F08" w:rsidRPr="00032AD9"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BACC88D"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 xml:space="preserve">Zhotoviteľ musí svoje práce vyúčtovať overiteľným spôsobom. Faktúry musia byť zostavené prehľadne, pričom sa musí dodržiavať poradie položiek a označenie, ktoré je v súlade s oceneným výkazom výmer podľa zmluvy. Súčasťou každej faktúry je ocenený výkaz výmer v dvoch vyhotoveniach, jedenkrát v písomnej listinnej forme a jedenkrát v elektronickej forme vo formáte </w:t>
      </w:r>
      <w:proofErr w:type="spellStart"/>
      <w:r w:rsidRPr="00032AD9">
        <w:rPr>
          <w:rFonts w:ascii="Calibri" w:eastAsia="Calibri" w:hAnsi="Calibri" w:cs="Times New Roman"/>
          <w:color w:val="auto"/>
          <w:sz w:val="22"/>
          <w:szCs w:val="22"/>
          <w:bdr w:val="none" w:sz="0" w:space="0" w:color="auto"/>
        </w:rPr>
        <w:t>excel</w:t>
      </w:r>
      <w:proofErr w:type="spellEnd"/>
      <w:r w:rsidRPr="00032AD9">
        <w:rPr>
          <w:rFonts w:ascii="Calibri" w:eastAsia="Calibri" w:hAnsi="Calibri" w:cs="Times New Roman"/>
          <w:color w:val="auto"/>
          <w:sz w:val="22"/>
          <w:szCs w:val="22"/>
          <w:bdr w:val="none" w:sz="0" w:space="0" w:color="auto"/>
        </w:rPr>
        <w:t>.</w:t>
      </w:r>
    </w:p>
    <w:p w14:paraId="0E96AAEF"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V prípade, že faktúra nebude obsahovať náležitosti uvedené v tejto zmluve, objednávateľ je oprávnený vrátiť ju zhotoviteľovi na doplnenie. V takom prípade sa preruší plynutie lehoty splatnosti a nová lehota splatnosti 60 dní začne plynúť doručením opravenej faktúry objednávateľovi.</w:t>
      </w:r>
    </w:p>
    <w:p w14:paraId="452840E8"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Zhotoviteľ zodpovedá za správnosť a úplnosť každej faktúry.</w:t>
      </w:r>
    </w:p>
    <w:p w14:paraId="344ED2F5"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Platby za vykonané práce nemajú vplyv na záruky poskytované zhotoviteľom a neplatia ako doklad o prevzatí diela.</w:t>
      </w:r>
    </w:p>
    <w:p w14:paraId="4EFFD034"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Objednávateľ sa zaväzuje, že po obdržaní faktúry bezodkladne skontroluje všetky náležitosti faktúry.</w:t>
      </w:r>
    </w:p>
    <w:p w14:paraId="46E33481"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Prílohou každej faktúry bude:</w:t>
      </w:r>
    </w:p>
    <w:p w14:paraId="15621BFF" w14:textId="77777777" w:rsidR="00F21F08" w:rsidRPr="00032AD9"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súpis vykonaných prác odsúhlasený stavebným dozorom a určeným zamestnancom objednávateľa,</w:t>
      </w:r>
    </w:p>
    <w:p w14:paraId="6FD8C506" w14:textId="77777777" w:rsidR="00F21F08" w:rsidRPr="00032AD9"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fotografie dokumentujúce postup, výkresy a iné doklady, ktoré sú potrebné pre preukázanie druhu a rozsahu práce</w:t>
      </w:r>
      <w:r w:rsidR="0017679D" w:rsidRPr="00032AD9">
        <w:rPr>
          <w:rFonts w:ascii="Calibri" w:eastAsia="Calibri" w:hAnsi="Calibri" w:cs="Times New Roman"/>
          <w:color w:val="auto"/>
          <w:sz w:val="22"/>
          <w:szCs w:val="22"/>
          <w:bdr w:val="none" w:sz="0" w:space="0" w:color="auto"/>
        </w:rPr>
        <w:t>,</w:t>
      </w:r>
    </w:p>
    <w:p w14:paraId="6A0B6AA4" w14:textId="77777777" w:rsidR="00F21F08" w:rsidRPr="00032AD9"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porovnanie skutočného a plánovaného postupu prác,</w:t>
      </w:r>
    </w:p>
    <w:p w14:paraId="53071255" w14:textId="77777777" w:rsidR="00F21F08" w:rsidRPr="00032AD9"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 xml:space="preserve">výsledky predpísaných a úspešne vykonaných skúšok, </w:t>
      </w:r>
    </w:p>
    <w:p w14:paraId="51573147" w14:textId="77777777" w:rsidR="00F21F08" w:rsidRPr="002A436B" w:rsidRDefault="002F1310"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vyhovujúci zápis o tlakovej skúške na vzore tlačiva prílohy A v zmysle normy STN 75 5911 Tlakové skúšky vod</w:t>
      </w:r>
      <w:r w:rsidR="00D128E0" w:rsidRPr="00032AD9">
        <w:rPr>
          <w:rFonts w:ascii="Calibri" w:eastAsia="Calibri" w:hAnsi="Calibri" w:cs="Times New Roman"/>
          <w:color w:val="auto"/>
          <w:sz w:val="22"/>
          <w:szCs w:val="22"/>
          <w:bdr w:val="none" w:sz="0" w:space="0" w:color="auto"/>
        </w:rPr>
        <w:t xml:space="preserve">ovodného a závlahového </w:t>
      </w:r>
      <w:r w:rsidR="00D128E0" w:rsidRPr="002A436B">
        <w:rPr>
          <w:rFonts w:ascii="Calibri" w:eastAsia="Calibri" w:hAnsi="Calibri" w:cs="Times New Roman"/>
          <w:color w:val="auto"/>
          <w:sz w:val="22"/>
          <w:szCs w:val="22"/>
          <w:bdr w:val="none" w:sz="0" w:space="0" w:color="auto"/>
        </w:rPr>
        <w:t>potrubia</w:t>
      </w:r>
      <w:r w:rsidR="00262747" w:rsidRPr="002A436B">
        <w:rPr>
          <w:rFonts w:ascii="Calibri" w:eastAsia="Calibri" w:hAnsi="Calibri" w:cs="Times New Roman"/>
          <w:color w:val="auto"/>
          <w:sz w:val="22"/>
          <w:szCs w:val="22"/>
          <w:bdr w:val="none" w:sz="0" w:space="0" w:color="auto"/>
        </w:rPr>
        <w:t xml:space="preserve"> </w:t>
      </w:r>
      <w:r w:rsidR="00262747" w:rsidRPr="002A436B">
        <w:rPr>
          <w:rFonts w:ascii="Calibri" w:hAnsi="Calibri" w:cs="Calibri"/>
          <w:bCs/>
          <w:color w:val="auto"/>
          <w:sz w:val="22"/>
          <w:szCs w:val="22"/>
          <w:lang w:eastAsia="en-US"/>
        </w:rPr>
        <w:t>a</w:t>
      </w:r>
      <w:del w:id="84" w:author="Jačmanová Helena" w:date="2021-07-27T08:24:00Z">
        <w:r w:rsidR="00262747" w:rsidRPr="002A436B" w:rsidDel="002A436B">
          <w:rPr>
            <w:rFonts w:ascii="Calibri" w:hAnsi="Calibri" w:cs="Calibri"/>
            <w:bCs/>
            <w:color w:val="auto"/>
            <w:sz w:val="22"/>
            <w:szCs w:val="22"/>
            <w:lang w:eastAsia="en-US"/>
          </w:rPr>
          <w:delText> </w:delText>
        </w:r>
      </w:del>
      <w:ins w:id="85" w:author="Jačmanová Helena" w:date="2021-07-27T08:24:00Z">
        <w:r w:rsidR="002A436B" w:rsidRPr="002A436B">
          <w:rPr>
            <w:rFonts w:ascii="Calibri" w:hAnsi="Calibri" w:cs="Calibri"/>
            <w:bCs/>
            <w:color w:val="auto"/>
            <w:sz w:val="22"/>
            <w:szCs w:val="22"/>
            <w:lang w:eastAsia="en-US"/>
          </w:rPr>
          <w:t xml:space="preserve"> STN </w:t>
        </w:r>
      </w:ins>
      <w:r w:rsidR="00262747" w:rsidRPr="002A436B">
        <w:rPr>
          <w:rFonts w:ascii="Calibri" w:hAnsi="Calibri" w:cs="Calibri"/>
          <w:bCs/>
          <w:color w:val="auto"/>
          <w:sz w:val="22"/>
          <w:szCs w:val="22"/>
          <w:lang w:eastAsia="en-US"/>
        </w:rPr>
        <w:t>EN 805</w:t>
      </w:r>
      <w:ins w:id="86" w:author="Jačmanová Helena" w:date="2021-07-27T08:24:00Z">
        <w:r w:rsidR="002A436B" w:rsidRPr="002A436B">
          <w:rPr>
            <w:rFonts w:ascii="Calibri" w:hAnsi="Calibri" w:cs="Calibri"/>
            <w:bCs/>
            <w:color w:val="auto"/>
            <w:sz w:val="22"/>
            <w:szCs w:val="22"/>
            <w:lang w:eastAsia="en-US"/>
          </w:rPr>
          <w:t xml:space="preserve"> (75 5403)</w:t>
        </w:r>
      </w:ins>
      <w:r w:rsidR="00D128E0" w:rsidRPr="002A436B">
        <w:rPr>
          <w:rFonts w:ascii="Calibri" w:eastAsia="Calibri" w:hAnsi="Calibri" w:cs="Times New Roman"/>
          <w:color w:val="auto"/>
          <w:sz w:val="22"/>
          <w:szCs w:val="22"/>
          <w:bdr w:val="none" w:sz="0" w:space="0" w:color="auto"/>
        </w:rPr>
        <w:t>,</w:t>
      </w:r>
      <w:r w:rsidR="00D84D4D" w:rsidRPr="002A436B">
        <w:rPr>
          <w:rFonts w:ascii="Calibri" w:eastAsia="Calibri" w:hAnsi="Calibri" w:cs="Times New Roman"/>
          <w:color w:val="auto"/>
          <w:sz w:val="22"/>
          <w:szCs w:val="22"/>
          <w:bdr w:val="none" w:sz="0" w:space="0" w:color="auto"/>
        </w:rPr>
        <w:t xml:space="preserve"> </w:t>
      </w:r>
      <w:ins w:id="87" w:author="Jačmanová Helena" w:date="2021-08-06T09:41:00Z">
        <w:r w:rsidR="009A3076" w:rsidRPr="00032AD9">
          <w:rPr>
            <w:rFonts w:ascii="Calibri" w:eastAsia="Calibri" w:hAnsi="Calibri" w:cs="Times New Roman"/>
            <w:color w:val="auto"/>
            <w:sz w:val="22"/>
            <w:szCs w:val="22"/>
            <w:bdr w:val="none" w:sz="0" w:space="0" w:color="auto"/>
          </w:rPr>
          <w:t>ak sa príslušnej faktúry týka</w:t>
        </w:r>
        <w:r w:rsidR="009A3076">
          <w:rPr>
            <w:rFonts w:ascii="Calibri" w:eastAsia="Calibri" w:hAnsi="Calibri" w:cs="Times New Roman"/>
            <w:color w:val="auto"/>
            <w:sz w:val="22"/>
            <w:szCs w:val="22"/>
            <w:bdr w:val="none" w:sz="0" w:space="0" w:color="auto"/>
          </w:rPr>
          <w:t>,</w:t>
        </w:r>
        <w:r w:rsidR="009A3076" w:rsidRPr="002A436B">
          <w:rPr>
            <w:rFonts w:ascii="Calibri" w:eastAsia="Calibri" w:hAnsi="Calibri" w:cs="Times New Roman"/>
            <w:color w:val="auto"/>
            <w:sz w:val="22"/>
            <w:szCs w:val="22"/>
            <w:bdr w:val="none" w:sz="0" w:space="0" w:color="auto"/>
          </w:rPr>
          <w:t xml:space="preserve"> </w:t>
        </w:r>
      </w:ins>
      <w:r w:rsidR="00D84D4D" w:rsidRPr="002A436B">
        <w:rPr>
          <w:rFonts w:ascii="Calibri" w:eastAsia="Calibri" w:hAnsi="Calibri" w:cs="Times New Roman"/>
          <w:color w:val="auto"/>
          <w:sz w:val="22"/>
          <w:szCs w:val="22"/>
          <w:bdr w:val="none" w:sz="0" w:space="0" w:color="auto"/>
        </w:rPr>
        <w:t>a</w:t>
      </w:r>
    </w:p>
    <w:p w14:paraId="190A47F0" w14:textId="77777777" w:rsidR="00D84D4D" w:rsidRPr="00032AD9" w:rsidRDefault="00D84D4D"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lastRenderedPageBreak/>
        <w:t xml:space="preserve">zápis o skúške vodotesnosti </w:t>
      </w:r>
      <w:r w:rsidR="004C6B6B" w:rsidRPr="00032AD9">
        <w:rPr>
          <w:rFonts w:ascii="Calibri" w:eastAsia="Calibri" w:hAnsi="Calibri" w:cs="Times New Roman"/>
          <w:color w:val="auto"/>
          <w:sz w:val="22"/>
          <w:szCs w:val="22"/>
          <w:bdr w:val="none" w:sz="0" w:space="0" w:color="auto"/>
        </w:rPr>
        <w:t>nádrží</w:t>
      </w:r>
      <w:r w:rsidRPr="00032AD9">
        <w:rPr>
          <w:rFonts w:ascii="Calibri" w:eastAsia="Calibri" w:hAnsi="Calibri" w:cs="Times New Roman"/>
          <w:color w:val="auto"/>
          <w:sz w:val="22"/>
          <w:szCs w:val="22"/>
          <w:bdr w:val="none" w:sz="0" w:space="0" w:color="auto"/>
        </w:rPr>
        <w:t xml:space="preserve"> s kladným výsledkom, ak sa príslušnej faktúry týka.</w:t>
      </w:r>
    </w:p>
    <w:p w14:paraId="3A767F2E"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Tento formulár zmluvy bude súčasťou prvej vystavenej a doručenej faktúry. V prípade prevzatia diela ako celku, súčasťou faktúry bude okrem uvedeného preberací protokol podpísaný stavebným dozorom a určeným zástupcom objednávateľa.</w:t>
      </w:r>
    </w:p>
    <w:p w14:paraId="6EF9DC01" w14:textId="77777777" w:rsidR="00D128E0" w:rsidRPr="00CA289F" w:rsidRDefault="00D128E0"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 xml:space="preserve">Konečná faktúra na technologickú časť bude, za účelom zaradenia do DM, rozpísaná podľa </w:t>
      </w:r>
      <w:r w:rsidRPr="00CA289F">
        <w:rPr>
          <w:rFonts w:ascii="Calibri" w:eastAsia="Calibri" w:hAnsi="Calibri" w:cs="Times New Roman"/>
          <w:color w:val="auto"/>
          <w:sz w:val="22"/>
          <w:szCs w:val="22"/>
          <w:bdr w:val="none" w:sz="0" w:space="0" w:color="auto"/>
        </w:rPr>
        <w:t>klasifikácie produkcie.</w:t>
      </w:r>
    </w:p>
    <w:p w14:paraId="0279F978" w14:textId="77777777" w:rsidR="00F21F08" w:rsidRPr="00F47B2A"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CA289F">
        <w:rPr>
          <w:rFonts w:ascii="Calibri" w:eastAsia="Calibri" w:hAnsi="Calibri" w:cs="Times New Roman"/>
          <w:color w:val="auto"/>
          <w:sz w:val="22"/>
          <w:szCs w:val="22"/>
          <w:bdr w:val="none" w:sz="0" w:space="0" w:color="auto"/>
        </w:rPr>
        <w:t>Zmluvné strany sa dohodli, že objednávateľ zadrží z každej vystavenej a doručenej faktúry 10% (ďalej len „zádržné“). 50% zádržného bude uhradené objednávateľom zhotoviteľovi po podpise preberacieho protokolu do 60 dní odo dňa doručenia žiadosti o uvoľnenie 50 % zádržného, pričom súčasťou žiadosti bude preberací protokol s vyznačením vád a nedorobkov nebrániacich v </w:t>
      </w:r>
      <w:r w:rsidRPr="00F47B2A">
        <w:rPr>
          <w:rFonts w:ascii="Calibri" w:eastAsia="Calibri" w:hAnsi="Calibri" w:cs="Times New Roman"/>
          <w:color w:val="auto"/>
          <w:sz w:val="22"/>
          <w:szCs w:val="22"/>
          <w:bdr w:val="none" w:sz="0" w:space="0" w:color="auto"/>
        </w:rPr>
        <w:t>riadnom užívaní diela.</w:t>
      </w:r>
    </w:p>
    <w:p w14:paraId="1C6421AD" w14:textId="77777777" w:rsidR="00F21F08" w:rsidRPr="00F47B2A" w:rsidRDefault="00F21F08" w:rsidP="009A3076">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F47B2A">
        <w:rPr>
          <w:rFonts w:ascii="Calibri" w:eastAsia="Calibri" w:hAnsi="Calibri" w:cs="Times New Roman"/>
          <w:color w:val="auto"/>
          <w:sz w:val="22"/>
          <w:szCs w:val="22"/>
          <w:bdr w:val="none" w:sz="0" w:space="0" w:color="auto"/>
        </w:rPr>
        <w:t>Po obdŕžaní preberacieho protokolu zhotoviteľ doručí objednávateľovi platnú a účinnú zábezpeku na zadržané platby (bankovú záruku) vo forme a od inštitúcie odsúhlasenej objednávateľom vo výške zostatku zádržného (50% zádržného) a objednávateľ po obdržaní tejto zábezpeky vypl</w:t>
      </w:r>
      <w:r w:rsidRPr="00482E84">
        <w:rPr>
          <w:rFonts w:ascii="Calibri" w:eastAsia="Calibri" w:hAnsi="Calibri" w:cs="Times New Roman"/>
          <w:color w:val="auto"/>
          <w:sz w:val="22"/>
          <w:szCs w:val="22"/>
          <w:bdr w:val="none" w:sz="0" w:space="0" w:color="auto"/>
        </w:rPr>
        <w:t>atí zhotoviteľovi zostatok zádržného, na ktoré sa zábezpeka vzťahuje. Poskytnutie bankovej záruky na zadržané platby sa musí riadiť ustanoveniami § 313 a </w:t>
      </w:r>
      <w:proofErr w:type="spellStart"/>
      <w:r w:rsidRPr="00482E84">
        <w:rPr>
          <w:rFonts w:ascii="Calibri" w:eastAsia="Calibri" w:hAnsi="Calibri" w:cs="Times New Roman"/>
          <w:color w:val="auto"/>
          <w:sz w:val="22"/>
          <w:szCs w:val="22"/>
          <w:bdr w:val="none" w:sz="0" w:space="0" w:color="auto"/>
        </w:rPr>
        <w:t>násl</w:t>
      </w:r>
      <w:proofErr w:type="spellEnd"/>
      <w:r w:rsidRPr="00482E84">
        <w:rPr>
          <w:rFonts w:ascii="Calibri" w:eastAsia="Calibri" w:hAnsi="Calibri" w:cs="Times New Roman"/>
          <w:color w:val="auto"/>
          <w:sz w:val="22"/>
          <w:szCs w:val="22"/>
          <w:bdr w:val="none" w:sz="0" w:space="0" w:color="auto"/>
        </w:rPr>
        <w:t xml:space="preserve">. zákona č. 513/1991 Zb. Obchodný zákonník v znení neskorších predpisov. </w:t>
      </w:r>
      <w:r w:rsidRPr="00F47B2A">
        <w:rPr>
          <w:rFonts w:ascii="Calibri" w:eastAsia="Calibri" w:hAnsi="Calibri" w:cs="Times New Roman"/>
          <w:color w:val="auto"/>
          <w:sz w:val="22"/>
          <w:szCs w:val="22"/>
          <w:bdr w:val="none" w:sz="0" w:space="0" w:color="auto"/>
        </w:rPr>
        <w:t xml:space="preserve">Zhotoviteľ zabezpečí, aby zábezpeka bola platná a účinná až do dátumu </w:t>
      </w:r>
      <w:r w:rsidR="00DE0436" w:rsidRPr="00F47B2A">
        <w:rPr>
          <w:rFonts w:ascii="Calibri" w:eastAsia="Calibri" w:hAnsi="Calibri" w:cs="Times New Roman"/>
          <w:color w:val="auto"/>
          <w:sz w:val="22"/>
          <w:szCs w:val="22"/>
          <w:bdr w:val="none" w:sz="0" w:space="0" w:color="auto"/>
        </w:rPr>
        <w:t xml:space="preserve">podpisu </w:t>
      </w:r>
      <w:del w:id="88" w:author="Jačmanová Helena" w:date="2021-08-09T09:55:00Z">
        <w:r w:rsidR="00F05DC6" w:rsidDel="00B43CB2">
          <w:rPr>
            <w:rFonts w:ascii="Calibri" w:eastAsia="Calibri" w:hAnsi="Calibri" w:cs="Times New Roman"/>
            <w:color w:val="auto"/>
            <w:sz w:val="22"/>
            <w:szCs w:val="22"/>
            <w:bdr w:val="none" w:sz="0" w:space="0" w:color="auto"/>
          </w:rPr>
          <w:delText xml:space="preserve">druhej </w:delText>
        </w:r>
      </w:del>
      <w:ins w:id="89" w:author="Jačmanová Helena" w:date="2021-08-09T09:55:00Z">
        <w:r w:rsidR="00B43CB2">
          <w:rPr>
            <w:rFonts w:ascii="Calibri" w:eastAsia="Calibri" w:hAnsi="Calibri" w:cs="Times New Roman"/>
            <w:color w:val="auto"/>
            <w:sz w:val="22"/>
            <w:szCs w:val="22"/>
            <w:bdr w:val="none" w:sz="0" w:space="0" w:color="auto"/>
          </w:rPr>
          <w:t xml:space="preserve">záverečnej </w:t>
        </w:r>
      </w:ins>
      <w:r w:rsidR="00F05DC6">
        <w:rPr>
          <w:rFonts w:ascii="Calibri" w:eastAsia="Calibri" w:hAnsi="Calibri" w:cs="Times New Roman"/>
          <w:color w:val="auto"/>
          <w:sz w:val="22"/>
          <w:szCs w:val="22"/>
          <w:bdr w:val="none" w:sz="0" w:space="0" w:color="auto"/>
        </w:rPr>
        <w:t>správy</w:t>
      </w:r>
      <w:r w:rsidR="00DE0436" w:rsidRPr="00F05DC6">
        <w:rPr>
          <w:rFonts w:ascii="Calibri" w:eastAsia="Calibri" w:hAnsi="Calibri" w:cs="Times New Roman"/>
          <w:color w:val="auto"/>
          <w:sz w:val="22"/>
          <w:szCs w:val="22"/>
          <w:bdr w:val="none" w:sz="0" w:space="0" w:color="auto"/>
        </w:rPr>
        <w:t xml:space="preserve"> o vyhodnotení prevádzky počas technickej asistencie zhotoviteľa oboma zmluvnými stranami</w:t>
      </w:r>
      <w:del w:id="90" w:author="Jačmanová Helena" w:date="2021-08-06T09:42:00Z">
        <w:r w:rsidR="00F57955" w:rsidDel="009A3076">
          <w:rPr>
            <w:rFonts w:ascii="Calibri" w:eastAsia="Calibri" w:hAnsi="Calibri" w:cs="Times New Roman"/>
            <w:color w:val="auto"/>
            <w:sz w:val="22"/>
            <w:szCs w:val="22"/>
            <w:bdr w:val="none" w:sz="0" w:space="0" w:color="auto"/>
          </w:rPr>
          <w:delText xml:space="preserve"> a</w:delText>
        </w:r>
        <w:r w:rsidR="00F57955" w:rsidRPr="00F57955" w:rsidDel="009A3076">
          <w:rPr>
            <w:rFonts w:ascii="Calibri" w:eastAsia="Calibri" w:hAnsi="Calibri" w:cs="Times New Roman"/>
            <w:color w:val="auto"/>
            <w:sz w:val="22"/>
            <w:szCs w:val="22"/>
            <w:bdr w:val="none" w:sz="0" w:space="0" w:color="auto"/>
          </w:rPr>
          <w:delText xml:space="preserve"> záznam o odstránení všetkých vád a nedorobkov</w:delText>
        </w:r>
      </w:del>
      <w:r w:rsidR="00CA289F" w:rsidRPr="00F05DC6">
        <w:rPr>
          <w:rFonts w:ascii="Calibri" w:eastAsia="Calibri" w:hAnsi="Calibri" w:cs="Times New Roman"/>
          <w:color w:val="auto"/>
          <w:sz w:val="22"/>
          <w:szCs w:val="22"/>
          <w:bdr w:val="none" w:sz="0" w:space="0" w:color="auto"/>
        </w:rPr>
        <w:t>, tzn. 6 mesiacov po podpise preberacieho protokolu</w:t>
      </w:r>
      <w:r w:rsidRPr="00F05DC6">
        <w:rPr>
          <w:rFonts w:ascii="Calibri" w:eastAsia="Calibri" w:hAnsi="Calibri" w:cs="Times New Roman"/>
          <w:color w:val="auto"/>
          <w:sz w:val="22"/>
          <w:szCs w:val="22"/>
          <w:bdr w:val="none" w:sz="0" w:space="0" w:color="auto"/>
        </w:rPr>
        <w:t>. Objednávateľ vráti zábezpeku pre zadržané platby zhotoviteľovi do 21 dní od obdržania or</w:t>
      </w:r>
      <w:r w:rsidR="00333892" w:rsidRPr="00F05DC6">
        <w:rPr>
          <w:rFonts w:ascii="Calibri" w:eastAsia="Calibri" w:hAnsi="Calibri" w:cs="Times New Roman"/>
          <w:color w:val="auto"/>
          <w:sz w:val="22"/>
          <w:szCs w:val="22"/>
          <w:bdr w:val="none" w:sz="0" w:space="0" w:color="auto"/>
        </w:rPr>
        <w:t xml:space="preserve">iginálu </w:t>
      </w:r>
      <w:del w:id="91" w:author="Jačmanová Helena" w:date="2021-08-09T09:55:00Z">
        <w:r w:rsidR="00F05DC6" w:rsidDel="00B43CB2">
          <w:rPr>
            <w:rFonts w:ascii="Calibri" w:eastAsia="Calibri" w:hAnsi="Calibri" w:cs="Times New Roman"/>
            <w:color w:val="auto"/>
            <w:sz w:val="22"/>
            <w:szCs w:val="22"/>
            <w:bdr w:val="none" w:sz="0" w:space="0" w:color="auto"/>
          </w:rPr>
          <w:delText xml:space="preserve">druhej </w:delText>
        </w:r>
      </w:del>
      <w:ins w:id="92" w:author="Jačmanová Helena" w:date="2021-08-09T09:55:00Z">
        <w:r w:rsidR="00B43CB2">
          <w:rPr>
            <w:rFonts w:ascii="Calibri" w:eastAsia="Calibri" w:hAnsi="Calibri" w:cs="Times New Roman"/>
            <w:color w:val="auto"/>
            <w:sz w:val="22"/>
            <w:szCs w:val="22"/>
            <w:bdr w:val="none" w:sz="0" w:space="0" w:color="auto"/>
          </w:rPr>
          <w:t xml:space="preserve">záverečnej </w:t>
        </w:r>
      </w:ins>
      <w:r w:rsidR="00F05DC6">
        <w:rPr>
          <w:rFonts w:ascii="Calibri" w:eastAsia="Calibri" w:hAnsi="Calibri" w:cs="Times New Roman"/>
          <w:color w:val="auto"/>
          <w:sz w:val="22"/>
          <w:szCs w:val="22"/>
          <w:bdr w:val="none" w:sz="0" w:space="0" w:color="auto"/>
        </w:rPr>
        <w:t>správy</w:t>
      </w:r>
      <w:r w:rsidR="00DE0436" w:rsidRPr="00F05DC6">
        <w:rPr>
          <w:rFonts w:ascii="Calibri" w:eastAsia="Calibri" w:hAnsi="Calibri" w:cs="Times New Roman"/>
          <w:color w:val="auto"/>
          <w:sz w:val="22"/>
          <w:szCs w:val="22"/>
          <w:bdr w:val="none" w:sz="0" w:space="0" w:color="auto"/>
        </w:rPr>
        <w:t xml:space="preserve"> o vyhodnotení prevádzky počas technickej asistencie zhotoviteľa</w:t>
      </w:r>
      <w:ins w:id="93" w:author="Jačmanová Helena" w:date="2021-08-06T09:42:00Z">
        <w:r w:rsidR="009A3076">
          <w:rPr>
            <w:rFonts w:ascii="Calibri" w:eastAsia="Calibri" w:hAnsi="Calibri" w:cs="Times New Roman"/>
            <w:color w:val="auto"/>
            <w:sz w:val="22"/>
            <w:szCs w:val="22"/>
            <w:bdr w:val="none" w:sz="0" w:space="0" w:color="auto"/>
          </w:rPr>
          <w:t xml:space="preserve"> vrátane a</w:t>
        </w:r>
        <w:r w:rsidR="009A3076" w:rsidRPr="00F57955">
          <w:rPr>
            <w:rFonts w:ascii="Calibri" w:eastAsia="Calibri" w:hAnsi="Calibri" w:cs="Times New Roman"/>
            <w:color w:val="auto"/>
            <w:sz w:val="22"/>
            <w:szCs w:val="22"/>
            <w:bdr w:val="none" w:sz="0" w:space="0" w:color="auto"/>
          </w:rPr>
          <w:t xml:space="preserve"> záznam</w:t>
        </w:r>
        <w:r w:rsidR="009A3076">
          <w:rPr>
            <w:rFonts w:ascii="Calibri" w:eastAsia="Calibri" w:hAnsi="Calibri" w:cs="Times New Roman"/>
            <w:color w:val="auto"/>
            <w:sz w:val="22"/>
            <w:szCs w:val="22"/>
            <w:bdr w:val="none" w:sz="0" w:space="0" w:color="auto"/>
          </w:rPr>
          <w:t>u</w:t>
        </w:r>
        <w:r w:rsidR="009A3076" w:rsidRPr="00F57955">
          <w:rPr>
            <w:rFonts w:ascii="Calibri" w:eastAsia="Calibri" w:hAnsi="Calibri" w:cs="Times New Roman"/>
            <w:color w:val="auto"/>
            <w:sz w:val="22"/>
            <w:szCs w:val="22"/>
            <w:bdr w:val="none" w:sz="0" w:space="0" w:color="auto"/>
          </w:rPr>
          <w:t xml:space="preserve"> o odstránení všetkých vád a nedorobkov</w:t>
        </w:r>
      </w:ins>
      <w:r w:rsidRPr="00482E84">
        <w:rPr>
          <w:rFonts w:ascii="Calibri" w:eastAsia="Calibri" w:hAnsi="Calibri" w:cs="Times New Roman"/>
          <w:color w:val="auto"/>
          <w:sz w:val="22"/>
          <w:szCs w:val="22"/>
          <w:bdr w:val="none" w:sz="0" w:space="0" w:color="auto"/>
        </w:rPr>
        <w:t>.</w:t>
      </w:r>
    </w:p>
    <w:p w14:paraId="486C9C5A" w14:textId="77777777" w:rsidR="00F21F08" w:rsidRPr="00482E8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F47B2A">
        <w:rPr>
          <w:rFonts w:ascii="Calibri" w:eastAsia="Calibri" w:hAnsi="Calibri" w:cs="Times New Roman"/>
          <w:color w:val="auto"/>
          <w:sz w:val="22"/>
          <w:szCs w:val="22"/>
          <w:bdr w:val="none" w:sz="0" w:space="0" w:color="auto"/>
        </w:rPr>
        <w:t xml:space="preserve">Faktúra bude doručená na adresu: </w:t>
      </w:r>
      <w:r w:rsidRPr="00F47B2A">
        <w:rPr>
          <w:rFonts w:ascii="Calibri" w:eastAsia="Calibri" w:hAnsi="Calibri" w:cs="Times New Roman"/>
          <w:b/>
          <w:bCs/>
          <w:color w:val="auto"/>
          <w:sz w:val="22"/>
          <w:szCs w:val="22"/>
          <w:bdr w:val="none" w:sz="0" w:space="0" w:color="auto"/>
        </w:rPr>
        <w:t xml:space="preserve">Východoslovenská vodárenská spoločnosť, </w:t>
      </w:r>
      <w:proofErr w:type="spellStart"/>
      <w:r w:rsidRPr="00F47B2A">
        <w:rPr>
          <w:rFonts w:ascii="Calibri" w:eastAsia="Calibri" w:hAnsi="Calibri" w:cs="Times New Roman"/>
          <w:b/>
          <w:bCs/>
          <w:color w:val="auto"/>
          <w:sz w:val="22"/>
          <w:szCs w:val="22"/>
          <w:bdr w:val="none" w:sz="0" w:space="0" w:color="auto"/>
        </w:rPr>
        <w:t>a.s</w:t>
      </w:r>
      <w:proofErr w:type="spellEnd"/>
      <w:r w:rsidRPr="00F47B2A">
        <w:rPr>
          <w:rFonts w:ascii="Calibri" w:eastAsia="Calibri" w:hAnsi="Calibri" w:cs="Times New Roman"/>
          <w:b/>
          <w:bCs/>
          <w:color w:val="auto"/>
          <w:sz w:val="22"/>
          <w:szCs w:val="22"/>
          <w:bdr w:val="none" w:sz="0" w:space="0" w:color="auto"/>
        </w:rPr>
        <w:t>., GR Košice, Komenského 50, 042 48</w:t>
      </w:r>
      <w:r w:rsidRPr="00482E84">
        <w:rPr>
          <w:rFonts w:ascii="Calibri" w:eastAsia="Calibri" w:hAnsi="Calibri" w:cs="Times New Roman"/>
          <w:b/>
          <w:bCs/>
          <w:color w:val="auto"/>
          <w:sz w:val="22"/>
          <w:szCs w:val="22"/>
          <w:bdr w:val="none" w:sz="0" w:space="0" w:color="auto"/>
        </w:rPr>
        <w:t xml:space="preserve"> Košice</w:t>
      </w:r>
      <w:r w:rsidRPr="00482E84">
        <w:rPr>
          <w:rFonts w:ascii="Calibri" w:eastAsia="Calibri" w:hAnsi="Calibri" w:cs="Times New Roman"/>
          <w:color w:val="auto"/>
          <w:sz w:val="22"/>
          <w:szCs w:val="22"/>
          <w:bdr w:val="none" w:sz="0" w:space="0" w:color="auto"/>
        </w:rPr>
        <w:t>.</w:t>
      </w:r>
    </w:p>
    <w:p w14:paraId="09B70383"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Calibri" w:hAnsi="Calibri" w:cs="Times New Roman"/>
          <w:color w:val="auto"/>
          <w:sz w:val="20"/>
          <w:szCs w:val="20"/>
          <w:bdr w:val="none" w:sz="0" w:space="0" w:color="auto"/>
        </w:rPr>
      </w:pPr>
    </w:p>
    <w:p w14:paraId="4D0E71C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VIII.</w:t>
      </w:r>
    </w:p>
    <w:p w14:paraId="3E2F100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032AD9">
        <w:rPr>
          <w:rFonts w:ascii="Calibri" w:eastAsia="Times New Roman" w:hAnsi="Calibri" w:cs="Times New Roman"/>
          <w:b/>
          <w:color w:val="auto"/>
          <w:bdr w:val="none" w:sz="0" w:space="0" w:color="auto"/>
        </w:rPr>
        <w:t>Povinnosti zmluvných strán</w:t>
      </w:r>
    </w:p>
    <w:p w14:paraId="2E8662EA"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Pri plnení predmetu tejto zmluvy sa zhotoviteľ zaväzuje dodržiavať všeobecne záväzné predpisy, technické normy, dojednania tejto zmluvy a bude rešpektovať pokyny objednávateľa</w:t>
      </w:r>
      <w:ins w:id="94" w:author="Jačmanová Helena" w:date="2021-07-21T09:12:00Z">
        <w:r w:rsidR="00EC1F4E">
          <w:rPr>
            <w:rFonts w:ascii="Calibri" w:eastAsia="Times New Roman" w:hAnsi="Calibri" w:cs="Times New Roman"/>
            <w:color w:val="auto"/>
            <w:sz w:val="22"/>
            <w:szCs w:val="22"/>
            <w:bdr w:val="none" w:sz="0" w:space="0" w:color="auto"/>
          </w:rPr>
          <w:t xml:space="preserve"> a stavebného </w:t>
        </w:r>
        <w:proofErr w:type="spellStart"/>
        <w:r w:rsidR="00EC1F4E">
          <w:rPr>
            <w:rFonts w:ascii="Calibri" w:eastAsia="Times New Roman" w:hAnsi="Calibri" w:cs="Times New Roman"/>
            <w:color w:val="auto"/>
            <w:sz w:val="22"/>
            <w:szCs w:val="22"/>
            <w:bdr w:val="none" w:sz="0" w:space="0" w:color="auto"/>
          </w:rPr>
          <w:t>dozora</w:t>
        </w:r>
      </w:ins>
      <w:proofErr w:type="spellEnd"/>
      <w:r w:rsidRPr="00032AD9">
        <w:rPr>
          <w:rFonts w:ascii="Calibri" w:eastAsia="Times New Roman" w:hAnsi="Calibri" w:cs="Times New Roman"/>
          <w:color w:val="auto"/>
          <w:sz w:val="22"/>
          <w:szCs w:val="22"/>
          <w:bdr w:val="none" w:sz="0" w:space="0" w:color="auto"/>
        </w:rPr>
        <w:t>. Plnenia povinností vyplývajúcich z právnych predpisov donucovacej povahy a zo záväzných rozhodnutí, stanovísk alebo iných opatrení orgánov verejnej moci majú v prípade rozporu s povinnosťami zhotoviteľa vždy prednosť.</w:t>
      </w:r>
    </w:p>
    <w:p w14:paraId="748D6F57"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Zodpovednou osobou k riešeniu otázok spojených so zhotovením diela a zaisteniu koordinácie prác za zhotoviteľa sú kľúčoví špecialisti uvedený v Prílohe č. 5 v závislosti od ich funkcie a potrieb objednávateľa. </w:t>
      </w:r>
      <w:r w:rsidR="00D128E0" w:rsidRPr="00032AD9">
        <w:rPr>
          <w:rFonts w:ascii="Calibri" w:eastAsia="Times New Roman" w:hAnsi="Calibri" w:cs="Times New Roman"/>
          <w:color w:val="auto"/>
          <w:sz w:val="22"/>
          <w:szCs w:val="22"/>
          <w:bdr w:val="none" w:sz="0" w:space="0" w:color="auto"/>
        </w:rPr>
        <w:t>Na mieste vykonávania diela (stavenisku) musí byť prítomný vždy aspoň jeden z nominovaných stavbyvedúcich alebo hlavný stavbyvedúci.</w:t>
      </w:r>
      <w:r w:rsidRPr="00032AD9">
        <w:rPr>
          <w:rFonts w:ascii="Calibri" w:eastAsia="Times New Roman" w:hAnsi="Calibri" w:cs="Times New Roman"/>
          <w:color w:val="auto"/>
          <w:sz w:val="22"/>
          <w:szCs w:val="22"/>
          <w:bdr w:val="none" w:sz="0" w:space="0" w:color="auto"/>
        </w:rPr>
        <w:t xml:space="preserve"> Hlavný stavbyvedúci musí mať všetky právomoci od zhotoviteľa potrebné na to, aby mohol konať v mene zhotoviteľa podľa zmluvy.</w:t>
      </w:r>
    </w:p>
    <w:p w14:paraId="70F54F9E"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najneskôr do prevzatia staveniska preukázať uzatvorenie poistnej zmluvy na zodpovednosť za škodu spôsobenú pri výkone svojej činnosti (všeobecnú) a zároveň poistnej zmluvy na poistenie stavby (diela). </w:t>
      </w:r>
      <w:r w:rsidR="00D472B4">
        <w:rPr>
          <w:rFonts w:ascii="Calibri" w:eastAsia="Times New Roman" w:hAnsi="Calibri" w:cs="Times New Roman"/>
          <w:color w:val="auto"/>
          <w:sz w:val="22"/>
          <w:szCs w:val="22"/>
          <w:bdr w:val="none" w:sz="0" w:space="0" w:color="auto"/>
        </w:rPr>
        <w:t xml:space="preserve">Poistná zmluva na </w:t>
      </w:r>
      <w:r w:rsidR="00D472B4" w:rsidRPr="00032AD9">
        <w:rPr>
          <w:rFonts w:ascii="Calibri" w:eastAsia="Times New Roman" w:hAnsi="Calibri" w:cs="Times New Roman"/>
          <w:color w:val="auto"/>
          <w:sz w:val="22"/>
          <w:szCs w:val="22"/>
          <w:bdr w:val="none" w:sz="0" w:space="0" w:color="auto"/>
        </w:rPr>
        <w:t xml:space="preserve">poistenie </w:t>
      </w:r>
      <w:r w:rsidR="00D472B4">
        <w:rPr>
          <w:rFonts w:ascii="Calibri" w:eastAsia="Times New Roman" w:hAnsi="Calibri" w:cs="Times New Roman"/>
          <w:color w:val="auto"/>
          <w:sz w:val="22"/>
          <w:szCs w:val="22"/>
          <w:bdr w:val="none" w:sz="0" w:space="0" w:color="auto"/>
        </w:rPr>
        <w:t>zodpovednosti</w:t>
      </w:r>
      <w:r w:rsidR="00D472B4" w:rsidRPr="00032AD9">
        <w:rPr>
          <w:rFonts w:ascii="Calibri" w:eastAsia="Times New Roman" w:hAnsi="Calibri" w:cs="Times New Roman"/>
          <w:color w:val="auto"/>
          <w:sz w:val="22"/>
          <w:szCs w:val="22"/>
          <w:bdr w:val="none" w:sz="0" w:space="0" w:color="auto"/>
        </w:rPr>
        <w:t xml:space="preserve"> za škodu spôsobenú pri výkone svojej činnosti musí byť uzatvorená minimálne vo výške</w:t>
      </w:r>
      <w:r w:rsidR="00D472B4">
        <w:rPr>
          <w:rFonts w:ascii="Calibri" w:eastAsia="Times New Roman" w:hAnsi="Calibri" w:cs="Times New Roman"/>
          <w:color w:val="auto"/>
          <w:sz w:val="22"/>
          <w:szCs w:val="22"/>
          <w:bdr w:val="none" w:sz="0" w:space="0" w:color="auto"/>
        </w:rPr>
        <w:t xml:space="preserve"> 5 miliónov Eur bez DPH. Poistná zmluva na </w:t>
      </w:r>
      <w:r w:rsidR="00D472B4" w:rsidRPr="00032AD9">
        <w:rPr>
          <w:rFonts w:ascii="Calibri" w:eastAsia="Times New Roman" w:hAnsi="Calibri" w:cs="Times New Roman"/>
          <w:color w:val="auto"/>
          <w:sz w:val="22"/>
          <w:szCs w:val="22"/>
          <w:bdr w:val="none" w:sz="0" w:space="0" w:color="auto"/>
        </w:rPr>
        <w:t>poistenie stavby (diela</w:t>
      </w:r>
      <w:r w:rsidR="00D472B4">
        <w:rPr>
          <w:rFonts w:ascii="Calibri" w:eastAsia="Times New Roman" w:hAnsi="Calibri" w:cs="Times New Roman"/>
          <w:color w:val="auto"/>
          <w:sz w:val="22"/>
          <w:szCs w:val="22"/>
          <w:bdr w:val="none" w:sz="0" w:space="0" w:color="auto"/>
        </w:rPr>
        <w:t>)</w:t>
      </w:r>
      <w:r w:rsidRPr="00032AD9">
        <w:rPr>
          <w:rFonts w:ascii="Calibri" w:eastAsia="Times New Roman" w:hAnsi="Calibri" w:cs="Times New Roman"/>
          <w:color w:val="auto"/>
          <w:sz w:val="22"/>
          <w:szCs w:val="22"/>
          <w:bdr w:val="none" w:sz="0" w:space="0" w:color="auto"/>
        </w:rPr>
        <w:t xml:space="preserve"> musí byť uzatvorená minimálne vo výške celkovej ceny diela bez DPH určenej v tejto zmluve a zároveň je zhotoviteľ povinný udržiavať poistenie stavby (diela) </w:t>
      </w:r>
      <w:r w:rsidRPr="00D472B4">
        <w:rPr>
          <w:rFonts w:ascii="Calibri" w:eastAsia="Times New Roman" w:hAnsi="Calibri" w:cs="Times New Roman"/>
          <w:color w:val="auto"/>
          <w:sz w:val="22"/>
          <w:szCs w:val="22"/>
          <w:bdr w:val="none" w:sz="0" w:space="0" w:color="auto"/>
        </w:rPr>
        <w:t xml:space="preserve">v platnosti do podpisu </w:t>
      </w:r>
      <w:r w:rsidRPr="00B26C52">
        <w:rPr>
          <w:rFonts w:ascii="Calibri" w:eastAsia="Times New Roman" w:hAnsi="Calibri" w:cs="Times New Roman"/>
          <w:color w:val="auto"/>
          <w:sz w:val="22"/>
          <w:szCs w:val="22"/>
          <w:bdr w:val="none" w:sz="0" w:space="0" w:color="auto"/>
        </w:rPr>
        <w:t>preberacieho protokolu a poistenie zodpovednosti za škodu spôsobenú pri výkone svojej činnosti po celú dobu trvania tejto zmluvy. Poistenie diela sa musí vzťahovať minimálne na prípad poškodenia</w:t>
      </w:r>
      <w:r w:rsidRPr="00032AD9">
        <w:rPr>
          <w:rFonts w:ascii="Calibri" w:eastAsia="Times New Roman" w:hAnsi="Calibri" w:cs="Times New Roman"/>
          <w:color w:val="auto"/>
          <w:sz w:val="22"/>
          <w:szCs w:val="22"/>
          <w:bdr w:val="none" w:sz="0" w:space="0" w:color="auto"/>
        </w:rPr>
        <w:t xml:space="preserve">, zničenia, odcudzenia alebo straty. Zhotoviteľ je povinný na požiadanie objednávateľa predložiť objednávateľovi platné poistné zmluvy a potvrdenky o platbách poisteného. Objednávateľ je oprávnený v súvislosti so žiadosťou poskytovateľa preskúmať poistenie majetku a súčasne určiť ďalšie podmienky </w:t>
      </w:r>
      <w:r w:rsidRPr="00032AD9">
        <w:rPr>
          <w:rFonts w:ascii="Calibri" w:eastAsia="Times New Roman" w:hAnsi="Calibri" w:cs="Times New Roman"/>
          <w:color w:val="auto"/>
          <w:sz w:val="22"/>
          <w:szCs w:val="22"/>
          <w:bdr w:val="none" w:sz="0" w:space="0" w:color="auto"/>
        </w:rPr>
        <w:lastRenderedPageBreak/>
        <w:t xml:space="preserve">takéhoto poistenia, ktoré zahŕňajú aj rozšírenie typu poistných rizík, pre ktoré sa poistenie vyžaduje. </w:t>
      </w:r>
    </w:p>
    <w:p w14:paraId="0DFC59B6"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w:t>
      </w:r>
      <w:r w:rsidRPr="00032AD9">
        <w:rPr>
          <w:rFonts w:ascii="Calibri" w:eastAsia="Times New Roman" w:hAnsi="Calibri" w:cs="Times New Roman"/>
          <w:bCs/>
          <w:color w:val="auto"/>
          <w:sz w:val="22"/>
          <w:szCs w:val="22"/>
          <w:bdr w:val="none" w:sz="0" w:space="0" w:color="auto"/>
        </w:rPr>
        <w:t>je povinný bezodkladne oznámiť objednávateľovi vznik poistnej udalosti a súvisiace informácie.</w:t>
      </w:r>
    </w:p>
    <w:p w14:paraId="250A5198"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najneskôr </w:t>
      </w:r>
      <w:r w:rsidR="00F64C8A" w:rsidRPr="00032AD9">
        <w:rPr>
          <w:rFonts w:ascii="Calibri" w:eastAsia="Times New Roman" w:hAnsi="Calibri" w:cs="Times New Roman"/>
          <w:color w:val="auto"/>
          <w:sz w:val="22"/>
          <w:szCs w:val="22"/>
          <w:bdr w:val="none" w:sz="0" w:space="0" w:color="auto"/>
        </w:rPr>
        <w:t xml:space="preserve">do </w:t>
      </w:r>
      <w:r w:rsidR="00F64C8A">
        <w:rPr>
          <w:rFonts w:ascii="Calibri" w:eastAsia="Times New Roman" w:hAnsi="Calibri" w:cs="Times New Roman"/>
          <w:color w:val="auto"/>
          <w:sz w:val="22"/>
          <w:szCs w:val="22"/>
          <w:bdr w:val="none" w:sz="0" w:space="0" w:color="auto"/>
        </w:rPr>
        <w:t>10 dní po prevzatí</w:t>
      </w:r>
      <w:r w:rsidR="00F64C8A" w:rsidRPr="00032AD9">
        <w:rPr>
          <w:rFonts w:ascii="Calibri" w:eastAsia="Times New Roman" w:hAnsi="Calibri" w:cs="Times New Roman"/>
          <w:color w:val="auto"/>
          <w:sz w:val="22"/>
          <w:szCs w:val="22"/>
          <w:bdr w:val="none" w:sz="0" w:space="0" w:color="auto"/>
        </w:rPr>
        <w:t xml:space="preserve"> staveniska</w:t>
      </w:r>
      <w:r w:rsidRPr="00032AD9">
        <w:rPr>
          <w:rFonts w:ascii="Calibri" w:eastAsia="Times New Roman" w:hAnsi="Calibri" w:cs="Times New Roman"/>
          <w:color w:val="auto"/>
          <w:sz w:val="22"/>
          <w:szCs w:val="22"/>
          <w:bdr w:val="none" w:sz="0" w:space="0" w:color="auto"/>
        </w:rPr>
        <w:t xml:space="preserve"> predložiť záväzný Plán bezpečnosti a ochrany zdravia pri práci a ochrany pred požiarmi vypracovaný a odsúhlasený oprávneným bezpečnostným technikom, alebo autorizovaným bezpečnostným technikom v spolupráci s technikom požiarnej ochrany, alebo špecialistom požiarnej ochrany. </w:t>
      </w:r>
    </w:p>
    <w:p w14:paraId="17E8E9B8"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bCs/>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najneskôr do </w:t>
      </w:r>
      <w:r w:rsidR="00F64C8A">
        <w:rPr>
          <w:rFonts w:ascii="Calibri" w:eastAsia="Times New Roman" w:hAnsi="Calibri" w:cs="Times New Roman"/>
          <w:color w:val="auto"/>
          <w:sz w:val="22"/>
          <w:szCs w:val="22"/>
          <w:bdr w:val="none" w:sz="0" w:space="0" w:color="auto"/>
        </w:rPr>
        <w:t>10 dní po prevzatí</w:t>
      </w:r>
      <w:r w:rsidRPr="00032AD9">
        <w:rPr>
          <w:rFonts w:ascii="Calibri" w:eastAsia="Times New Roman" w:hAnsi="Calibri" w:cs="Times New Roman"/>
          <w:color w:val="auto"/>
          <w:sz w:val="22"/>
          <w:szCs w:val="22"/>
          <w:bdr w:val="none" w:sz="0" w:space="0" w:color="auto"/>
        </w:rPr>
        <w:t xml:space="preserve"> staveniska predložiť </w:t>
      </w:r>
      <w:r w:rsidRPr="00032AD9">
        <w:rPr>
          <w:rFonts w:ascii="Calibri" w:eastAsia="Times New Roman" w:hAnsi="Calibri" w:cs="Times New Roman"/>
          <w:bCs/>
          <w:color w:val="auto"/>
          <w:sz w:val="22"/>
          <w:szCs w:val="22"/>
          <w:bdr w:val="none" w:sz="0" w:space="0" w:color="auto"/>
        </w:rPr>
        <w:t xml:space="preserve">Plán ochrany životného prostredia </w:t>
      </w:r>
      <w:r w:rsidRPr="00032AD9">
        <w:rPr>
          <w:rFonts w:ascii="Calibri" w:eastAsia="Times New Roman" w:hAnsi="Calibri" w:cs="Times New Roman"/>
          <w:color w:val="auto"/>
          <w:sz w:val="22"/>
          <w:szCs w:val="22"/>
          <w:bdr w:val="none" w:sz="0" w:space="0" w:color="auto"/>
        </w:rPr>
        <w:t>na písomné odsúhlasenie objednávateľovi</w:t>
      </w:r>
      <w:r w:rsidRPr="00032AD9">
        <w:rPr>
          <w:rFonts w:ascii="Calibri" w:eastAsia="Times New Roman" w:hAnsi="Calibri" w:cs="Times New Roman"/>
          <w:bCs/>
          <w:color w:val="auto"/>
          <w:sz w:val="22"/>
          <w:szCs w:val="22"/>
          <w:bdr w:val="none" w:sz="0" w:space="0" w:color="auto"/>
        </w:rPr>
        <w:t>. Odsúhlasený plán je pre realizáciu zmluvy záväzný.</w:t>
      </w:r>
      <w:r w:rsidR="00654D36" w:rsidRPr="00032AD9">
        <w:rPr>
          <w:rFonts w:ascii="Calibri" w:eastAsia="Times New Roman" w:hAnsi="Calibri" w:cs="Times New Roman"/>
          <w:bCs/>
          <w:color w:val="auto"/>
          <w:sz w:val="22"/>
          <w:szCs w:val="22"/>
          <w:bdr w:val="none" w:sz="0" w:space="0" w:color="auto"/>
        </w:rPr>
        <w:t xml:space="preserve"> Predmetný plán musí obsahovať najmä údaje o potenciálnych vplyvoch na životné prostredie vyplývajúcich zo stavebnej činnosti (hygienické zariadenia pre stavebný personál na stavenisku, likvidácia prebytočného materiálu z výkopov, resp. iného odpadu vzniknutého realizáciou prác, znečistenie pôdy, podzemnej vody a povrchových vôd olejom, znečistenou vodou, stavebnými materiálmi a chemikáliami, znečistenie ovzdušia výfukovými plynmi zo stavebných strojov a v dôsledku stavebných prác, odtok povrchovej vody z odvodňovacích systémov Staveniska do povrchových vôd, hluk a vibrácie na stavenisku a v okolí staveniska, poriadok na stavenisku, ...)</w:t>
      </w:r>
      <w:r w:rsidR="00D128E0" w:rsidRPr="00032AD9">
        <w:rPr>
          <w:rFonts w:ascii="Calibri" w:eastAsia="Times New Roman" w:hAnsi="Calibri" w:cs="Times New Roman"/>
          <w:bCs/>
          <w:color w:val="auto"/>
          <w:sz w:val="22"/>
          <w:szCs w:val="22"/>
          <w:bdr w:val="none" w:sz="0" w:space="0" w:color="auto"/>
        </w:rPr>
        <w:t>.</w:t>
      </w:r>
    </w:p>
    <w:p w14:paraId="5D5B05D8" w14:textId="77777777" w:rsidR="00F21F08" w:rsidRPr="004C0DDE" w:rsidRDefault="00F21F08" w:rsidP="004C0DDE">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najneskôr do 30 dní od prevzatia staveniska predložiť na písomné odsúhlasenie objednávateľovi Kontrolný a skúšobný plán</w:t>
      </w:r>
      <w:ins w:id="95" w:author="Jačmanová Helena" w:date="2021-08-06T09:44:00Z">
        <w:r w:rsidR="001F26BA">
          <w:rPr>
            <w:rFonts w:ascii="Calibri" w:eastAsia="Times New Roman" w:hAnsi="Calibri" w:cs="Times New Roman"/>
            <w:color w:val="auto"/>
            <w:sz w:val="22"/>
            <w:szCs w:val="22"/>
            <w:bdr w:val="none" w:sz="0" w:space="0" w:color="auto"/>
          </w:rPr>
          <w:t xml:space="preserve"> (ďalej aj „KSP“)</w:t>
        </w:r>
      </w:ins>
      <w:r w:rsidRPr="00032AD9">
        <w:rPr>
          <w:rFonts w:ascii="Calibri" w:eastAsia="Times New Roman" w:hAnsi="Calibri" w:cs="Times New Roman"/>
          <w:color w:val="auto"/>
          <w:sz w:val="22"/>
          <w:szCs w:val="22"/>
          <w:bdr w:val="none" w:sz="0" w:space="0" w:color="auto"/>
        </w:rPr>
        <w:t xml:space="preserve">. Táto dokumentácia musí </w:t>
      </w:r>
      <w:ins w:id="96" w:author="Jačmanová Helena" w:date="2021-07-27T09:58:00Z">
        <w:r w:rsidR="00BD203D">
          <w:rPr>
            <w:rFonts w:ascii="Calibri" w:eastAsia="Times New Roman" w:hAnsi="Calibri" w:cs="Times New Roman"/>
            <w:color w:val="auto"/>
            <w:sz w:val="22"/>
            <w:szCs w:val="22"/>
            <w:bdr w:val="none" w:sz="0" w:space="0" w:color="auto"/>
          </w:rPr>
          <w:t xml:space="preserve">byť vypracovaná </w:t>
        </w:r>
        <w:r w:rsidR="00BD203D" w:rsidRPr="00BD203D">
          <w:rPr>
            <w:rFonts w:ascii="Calibri" w:eastAsia="Times New Roman" w:hAnsi="Calibri" w:cs="Times New Roman"/>
            <w:color w:val="auto"/>
            <w:sz w:val="22"/>
            <w:szCs w:val="22"/>
            <w:bdr w:val="none" w:sz="0" w:space="0" w:color="auto"/>
          </w:rPr>
          <w:t xml:space="preserve">podľa požiadaviek  zákona č. 254/1998  Z. z. o verejných prácach </w:t>
        </w:r>
      </w:ins>
      <w:ins w:id="97" w:author="Jačmanová Helena" w:date="2021-07-27T10:13:00Z">
        <w:r w:rsidR="004C0DDE" w:rsidRPr="008717C0">
          <w:rPr>
            <w:rFonts w:ascii="Calibri" w:eastAsia="Times New Roman" w:hAnsi="Calibri" w:cs="Times New Roman"/>
            <w:color w:val="auto"/>
            <w:sz w:val="22"/>
            <w:szCs w:val="22"/>
            <w:bdr w:val="none" w:sz="0" w:space="0" w:color="auto"/>
          </w:rPr>
          <w:t xml:space="preserve">s podpismi zhotoviteľa a stavebného </w:t>
        </w:r>
        <w:proofErr w:type="spellStart"/>
        <w:r w:rsidR="004C0DDE" w:rsidRPr="008717C0">
          <w:rPr>
            <w:rFonts w:ascii="Calibri" w:eastAsia="Times New Roman" w:hAnsi="Calibri" w:cs="Times New Roman"/>
            <w:color w:val="auto"/>
            <w:sz w:val="22"/>
            <w:szCs w:val="22"/>
            <w:bdr w:val="none" w:sz="0" w:space="0" w:color="auto"/>
          </w:rPr>
          <w:t>dozora</w:t>
        </w:r>
      </w:ins>
      <w:proofErr w:type="spellEnd"/>
      <w:ins w:id="98" w:author="Jačmanová Helena" w:date="2021-07-27T09:58:00Z">
        <w:r w:rsidR="00BD203D">
          <w:rPr>
            <w:rFonts w:ascii="Calibri" w:eastAsia="Times New Roman" w:hAnsi="Calibri" w:cs="Times New Roman"/>
            <w:color w:val="auto"/>
            <w:sz w:val="22"/>
            <w:szCs w:val="22"/>
            <w:bdr w:val="none" w:sz="0" w:space="0" w:color="auto"/>
          </w:rPr>
          <w:t>, jej</w:t>
        </w:r>
        <w:r w:rsidR="00BD203D" w:rsidRPr="00BD203D">
          <w:rPr>
            <w:rFonts w:ascii="Calibri" w:eastAsia="Times New Roman" w:hAnsi="Calibri" w:cs="Times New Roman"/>
            <w:color w:val="auto"/>
            <w:sz w:val="22"/>
            <w:szCs w:val="22"/>
            <w:bdr w:val="none" w:sz="0" w:space="0" w:color="auto"/>
          </w:rPr>
          <w:t xml:space="preserve"> obsahom bude počet a druhy skúšok pre všetky materiály a technológie použité pri výstavbe vrátane spôsobu predkladania a zodpovednosti za skúšky. Akékoľvek doplňovania alebo vyvolané zmeny musia byť sch</w:t>
        </w:r>
        <w:r w:rsidR="00BD203D">
          <w:rPr>
            <w:rFonts w:ascii="Calibri" w:eastAsia="Times New Roman" w:hAnsi="Calibri" w:cs="Times New Roman"/>
            <w:color w:val="auto"/>
            <w:sz w:val="22"/>
            <w:szCs w:val="22"/>
            <w:bdr w:val="none" w:sz="0" w:space="0" w:color="auto"/>
          </w:rPr>
          <w:t>válené Stavebným dozorom stavby</w:t>
        </w:r>
      </w:ins>
      <w:ins w:id="99" w:author="Jačmanová Helena" w:date="2021-07-27T09:59:00Z">
        <w:r w:rsidR="00BD203D">
          <w:rPr>
            <w:rFonts w:ascii="Calibri" w:eastAsia="Times New Roman" w:hAnsi="Calibri" w:cs="Times New Roman"/>
            <w:color w:val="auto"/>
            <w:sz w:val="22"/>
            <w:szCs w:val="22"/>
            <w:bdr w:val="none" w:sz="0" w:space="0" w:color="auto"/>
          </w:rPr>
          <w:t>.</w:t>
        </w:r>
      </w:ins>
      <w:ins w:id="100" w:author="Jačmanová Helena" w:date="2021-07-27T09:58:00Z">
        <w:r w:rsidR="00BD203D">
          <w:rPr>
            <w:rFonts w:ascii="Calibri" w:eastAsia="Times New Roman" w:hAnsi="Calibri" w:cs="Times New Roman"/>
            <w:color w:val="auto"/>
            <w:sz w:val="22"/>
            <w:szCs w:val="22"/>
            <w:bdr w:val="none" w:sz="0" w:space="0" w:color="auto"/>
          </w:rPr>
          <w:t xml:space="preserve"> </w:t>
        </w:r>
        <w:r w:rsidR="00BD203D" w:rsidRPr="00BD203D">
          <w:rPr>
            <w:rFonts w:ascii="Calibri" w:eastAsia="Times New Roman" w:hAnsi="Calibri" w:cs="Times New Roman"/>
            <w:color w:val="auto"/>
            <w:sz w:val="22"/>
            <w:szCs w:val="22"/>
            <w:bdr w:val="none" w:sz="0" w:space="0" w:color="auto"/>
          </w:rPr>
          <w:t>KSP musí zahŕňať všetky kontroly a skúšky podľa Zmluvy o dielo, tiež ostatné bežné a špeciálne kontroly/skúšky, ktoré Zhotoviteľ považuje za potrebné na zabezpečenie kvality jeho Práce.</w:t>
        </w:r>
      </w:ins>
      <w:ins w:id="101" w:author="Jačmanová Helena" w:date="2021-07-27T10:12:00Z">
        <w:r w:rsidR="004C0DDE">
          <w:rPr>
            <w:rFonts w:ascii="Calibri" w:eastAsia="Times New Roman" w:hAnsi="Calibri" w:cs="Times New Roman"/>
            <w:color w:val="auto"/>
            <w:sz w:val="22"/>
            <w:szCs w:val="22"/>
            <w:bdr w:val="none" w:sz="0" w:space="0" w:color="auto"/>
          </w:rPr>
          <w:t xml:space="preserve"> </w:t>
        </w:r>
      </w:ins>
      <w:ins w:id="102" w:author="Jačmanová Helena" w:date="2021-07-27T09:58:00Z">
        <w:r w:rsidR="00BD203D" w:rsidRPr="004C0DDE">
          <w:rPr>
            <w:rFonts w:ascii="Calibri" w:eastAsia="Times New Roman" w:hAnsi="Calibri" w:cs="Times New Roman"/>
            <w:color w:val="auto"/>
            <w:sz w:val="22"/>
            <w:szCs w:val="22"/>
            <w:bdr w:val="none" w:sz="0" w:space="0" w:color="auto"/>
          </w:rPr>
          <w:t>Plán uvedie pre každú kontrolnú činnosť typ, spôsob, interval vykonávania, odvolávky na príslušnú normu alebo predpis a dokumentáciu a kto je zodpovedný za výkon činnosti.</w:t>
        </w:r>
      </w:ins>
      <w:del w:id="103" w:author="Jačmanová Helena" w:date="2021-07-27T09:58:00Z">
        <w:r w:rsidRPr="004C0DDE" w:rsidDel="00BD203D">
          <w:rPr>
            <w:rFonts w:ascii="Calibri" w:eastAsia="Times New Roman" w:hAnsi="Calibri" w:cs="Times New Roman"/>
            <w:color w:val="auto"/>
            <w:sz w:val="22"/>
            <w:szCs w:val="22"/>
            <w:bdr w:val="none" w:sz="0" w:space="0" w:color="auto"/>
          </w:rPr>
          <w:delText xml:space="preserve">taktiež obsahovať </w:delText>
        </w:r>
        <w:r w:rsidR="00D84D4D" w:rsidRPr="004C0DDE" w:rsidDel="00BD203D">
          <w:rPr>
            <w:rFonts w:ascii="Calibri" w:eastAsia="Times New Roman" w:hAnsi="Calibri" w:cs="Times New Roman"/>
            <w:color w:val="auto"/>
            <w:sz w:val="22"/>
            <w:szCs w:val="22"/>
            <w:bdr w:val="none" w:sz="0" w:space="0" w:color="auto"/>
          </w:rPr>
          <w:delText>plánovanie</w:delText>
        </w:r>
        <w:r w:rsidR="00816159" w:rsidRPr="004C0DDE" w:rsidDel="00BD203D">
          <w:rPr>
            <w:rFonts w:ascii="Calibri" w:eastAsia="Times New Roman" w:hAnsi="Calibri" w:cs="Times New Roman"/>
            <w:color w:val="auto"/>
            <w:sz w:val="22"/>
            <w:szCs w:val="22"/>
            <w:bdr w:val="none" w:sz="0" w:space="0" w:color="auto"/>
          </w:rPr>
          <w:delText xml:space="preserve"> merania dosahovaných hodnôt </w:delText>
        </w:r>
        <w:r w:rsidR="00CD01BA" w:rsidRPr="004C0DDE" w:rsidDel="00BD203D">
          <w:rPr>
            <w:rFonts w:ascii="Calibri" w:eastAsia="Times New Roman" w:hAnsi="Calibri" w:cs="Times New Roman"/>
            <w:color w:val="auto"/>
            <w:sz w:val="22"/>
            <w:szCs w:val="22"/>
            <w:bdr w:val="none" w:sz="0" w:space="0" w:color="auto"/>
          </w:rPr>
          <w:delText>tlakových skúšok v zmysle normy STN 75 5911</w:delText>
        </w:r>
        <w:r w:rsidR="00741AA4" w:rsidRPr="004C0DDE" w:rsidDel="00BD203D">
          <w:rPr>
            <w:rFonts w:ascii="Calibri" w:eastAsia="Times New Roman" w:hAnsi="Calibri" w:cs="Times New Roman"/>
            <w:color w:val="auto"/>
            <w:sz w:val="22"/>
            <w:szCs w:val="22"/>
            <w:bdr w:val="none" w:sz="0" w:space="0" w:color="auto"/>
          </w:rPr>
          <w:delText xml:space="preserve"> </w:delText>
        </w:r>
        <w:r w:rsidR="00077F0B" w:rsidRPr="004C0DDE" w:rsidDel="00BD203D">
          <w:rPr>
            <w:rFonts w:ascii="Calibri" w:eastAsia="Times New Roman" w:hAnsi="Calibri" w:cs="Times New Roman"/>
            <w:color w:val="auto"/>
            <w:sz w:val="22"/>
            <w:szCs w:val="22"/>
            <w:bdr w:val="none" w:sz="0" w:space="0" w:color="auto"/>
          </w:rPr>
          <w:delText xml:space="preserve">a skúšky vodotesnosti </w:delText>
        </w:r>
        <w:r w:rsidR="004C6B6B" w:rsidRPr="004C0DDE" w:rsidDel="00BD203D">
          <w:rPr>
            <w:rFonts w:ascii="Calibri" w:eastAsia="Times New Roman" w:hAnsi="Calibri" w:cs="Times New Roman"/>
            <w:color w:val="auto"/>
            <w:sz w:val="22"/>
            <w:szCs w:val="22"/>
            <w:bdr w:val="none" w:sz="0" w:space="0" w:color="auto"/>
          </w:rPr>
          <w:delText>nádrží</w:delText>
        </w:r>
        <w:r w:rsidR="00741AA4" w:rsidRPr="0076302B" w:rsidDel="00BD203D">
          <w:rPr>
            <w:rFonts w:ascii="Calibri" w:eastAsia="Times New Roman" w:hAnsi="Calibri" w:cs="Times New Roman"/>
            <w:color w:val="auto"/>
            <w:sz w:val="22"/>
            <w:szCs w:val="22"/>
            <w:bdr w:val="none" w:sz="0" w:space="0" w:color="auto"/>
          </w:rPr>
          <w:delText xml:space="preserve"> podľa príslušných noriem</w:delText>
        </w:r>
        <w:r w:rsidR="00077F0B" w:rsidRPr="0076302B" w:rsidDel="00BD203D">
          <w:rPr>
            <w:rFonts w:ascii="Calibri" w:eastAsia="Times New Roman" w:hAnsi="Calibri" w:cs="Times New Roman"/>
            <w:color w:val="auto"/>
            <w:sz w:val="22"/>
            <w:szCs w:val="22"/>
            <w:bdr w:val="none" w:sz="0" w:space="0" w:color="auto"/>
          </w:rPr>
          <w:delText>.</w:delText>
        </w:r>
        <w:r w:rsidRPr="004C0DDE" w:rsidDel="00BD203D">
          <w:rPr>
            <w:rFonts w:ascii="Calibri" w:eastAsia="Times New Roman" w:hAnsi="Calibri" w:cs="Times New Roman"/>
            <w:color w:val="auto"/>
            <w:sz w:val="22"/>
            <w:szCs w:val="22"/>
            <w:bdr w:val="none" w:sz="0" w:space="0" w:color="auto"/>
          </w:rPr>
          <w:delText xml:space="preserve"> </w:delText>
        </w:r>
        <w:r w:rsidR="00D128E0" w:rsidRPr="004C0DDE" w:rsidDel="00BD203D">
          <w:rPr>
            <w:rFonts w:ascii="Calibri" w:eastAsia="Times New Roman" w:hAnsi="Calibri" w:cs="Times New Roman"/>
            <w:color w:val="auto"/>
            <w:sz w:val="22"/>
            <w:szCs w:val="22"/>
            <w:bdr w:val="none" w:sz="0" w:space="0" w:color="auto"/>
          </w:rPr>
          <w:delText xml:space="preserve">Súčasťou je </w:delText>
        </w:r>
        <w:r w:rsidR="00D84D4D" w:rsidRPr="004C0DDE" w:rsidDel="00BD203D">
          <w:rPr>
            <w:rFonts w:ascii="Calibri" w:eastAsia="Times New Roman" w:hAnsi="Calibri" w:cs="Times New Roman"/>
            <w:color w:val="auto"/>
            <w:sz w:val="22"/>
            <w:szCs w:val="22"/>
            <w:bdr w:val="none" w:sz="0" w:space="0" w:color="auto"/>
          </w:rPr>
          <w:delText xml:space="preserve">aj </w:delText>
        </w:r>
        <w:r w:rsidR="00D128E0" w:rsidRPr="004C0DDE" w:rsidDel="00BD203D">
          <w:rPr>
            <w:rFonts w:ascii="Calibri" w:eastAsia="Times New Roman" w:hAnsi="Calibri" w:cs="Times New Roman"/>
            <w:color w:val="auto"/>
            <w:sz w:val="22"/>
            <w:szCs w:val="22"/>
            <w:bdr w:val="none" w:sz="0" w:space="0" w:color="auto"/>
          </w:rPr>
          <w:delText>Program komplexných skúšok obsahujúci rozsah, vecnú náplň a časový harmonogram prípravy vrátane požiadaviek na súčinnosť objednávateľa a budúceho prevádzkovateľa (obsluhu) pri ručnej aj automatickej prevádzke. Podrobnosti Programu komplexných skúšok budú vypracované v zmysle STN 75 6910. Táto dokumentácia musí taktiež obsahovať Prípravu na komplexné skúšky, výsledky merania dosahovaných hodnôt, protokoly o vykonaných individuálnych skúškach a závery skúšok zariadenia</w:delText>
        </w:r>
      </w:del>
      <w:del w:id="104" w:author="Jačmanová Helena" w:date="2021-07-27T10:13:00Z">
        <w:r w:rsidR="00D128E0" w:rsidRPr="004C0DDE" w:rsidDel="004C0DDE">
          <w:rPr>
            <w:rFonts w:ascii="Calibri" w:eastAsia="Times New Roman" w:hAnsi="Calibri" w:cs="Times New Roman"/>
            <w:color w:val="auto"/>
            <w:sz w:val="22"/>
            <w:szCs w:val="22"/>
            <w:bdr w:val="none" w:sz="0" w:space="0" w:color="auto"/>
          </w:rPr>
          <w:delText xml:space="preserve"> s podpismi zhotoviteľa a stavebného dozora</w:delText>
        </w:r>
      </w:del>
      <w:r w:rsidR="00D128E0" w:rsidRPr="004C0DDE">
        <w:rPr>
          <w:rFonts w:ascii="Calibri" w:eastAsia="Times New Roman" w:hAnsi="Calibri" w:cs="Times New Roman"/>
          <w:color w:val="auto"/>
          <w:sz w:val="22"/>
          <w:szCs w:val="22"/>
          <w:bdr w:val="none" w:sz="0" w:space="0" w:color="auto"/>
        </w:rPr>
        <w:t xml:space="preserve">. </w:t>
      </w:r>
      <w:del w:id="105" w:author="Jačmanová Helena" w:date="2021-07-27T10:13:00Z">
        <w:r w:rsidR="00D128E0" w:rsidRPr="004C0DDE" w:rsidDel="004C0DDE">
          <w:rPr>
            <w:rFonts w:ascii="Calibri" w:eastAsia="Times New Roman" w:hAnsi="Calibri" w:cs="Times New Roman"/>
            <w:color w:val="auto"/>
            <w:sz w:val="22"/>
            <w:szCs w:val="22"/>
            <w:bdr w:val="none" w:sz="0" w:space="0" w:color="auto"/>
          </w:rPr>
          <w:delText>V protokole bude uvedené, ako skupiny strojov a zariadení vo vzájomných väzbách spĺňajú požadované parametre pri minimálnom, štandardnom a maximálnom návrhov</w:delText>
        </w:r>
        <w:r w:rsidR="00F64C8A" w:rsidRPr="004C0DDE" w:rsidDel="004C0DDE">
          <w:rPr>
            <w:rFonts w:ascii="Calibri" w:eastAsia="Times New Roman" w:hAnsi="Calibri" w:cs="Times New Roman"/>
            <w:color w:val="auto"/>
            <w:sz w:val="22"/>
            <w:szCs w:val="22"/>
            <w:bdr w:val="none" w:sz="0" w:space="0" w:color="auto"/>
          </w:rPr>
          <w:delText>an</w:delText>
        </w:r>
        <w:r w:rsidR="00D128E0" w:rsidRPr="004C0DDE" w:rsidDel="004C0DDE">
          <w:rPr>
            <w:rFonts w:ascii="Calibri" w:eastAsia="Times New Roman" w:hAnsi="Calibri" w:cs="Times New Roman"/>
            <w:color w:val="auto"/>
            <w:sz w:val="22"/>
            <w:szCs w:val="22"/>
            <w:bdr w:val="none" w:sz="0" w:space="0" w:color="auto"/>
          </w:rPr>
          <w:delText xml:space="preserve">om prietoku a zaťažení a budú uvedené jednotlivé dosahované parametre. </w:delText>
        </w:r>
      </w:del>
      <w:r w:rsidRPr="004C0DDE">
        <w:rPr>
          <w:rFonts w:ascii="Calibri" w:eastAsia="Times New Roman" w:hAnsi="Calibri" w:cs="Times New Roman"/>
          <w:color w:val="auto"/>
          <w:sz w:val="22"/>
          <w:szCs w:val="22"/>
          <w:bdr w:val="none" w:sz="0" w:space="0" w:color="auto"/>
        </w:rPr>
        <w:t xml:space="preserve">Skúšky môže zhotoviteľ vykonať až po obdržaní písomného súhlasu stavebného </w:t>
      </w:r>
      <w:proofErr w:type="spellStart"/>
      <w:r w:rsidRPr="004C0DDE">
        <w:rPr>
          <w:rFonts w:ascii="Calibri" w:eastAsia="Times New Roman" w:hAnsi="Calibri" w:cs="Times New Roman"/>
          <w:color w:val="auto"/>
          <w:sz w:val="22"/>
          <w:szCs w:val="22"/>
          <w:bdr w:val="none" w:sz="0" w:space="0" w:color="auto"/>
        </w:rPr>
        <w:t>dozora</w:t>
      </w:r>
      <w:proofErr w:type="spellEnd"/>
      <w:r w:rsidRPr="004C0DDE">
        <w:rPr>
          <w:rFonts w:ascii="Calibri" w:eastAsia="Times New Roman" w:hAnsi="Calibri" w:cs="Times New Roman"/>
          <w:color w:val="auto"/>
          <w:sz w:val="22"/>
          <w:szCs w:val="22"/>
          <w:bdr w:val="none" w:sz="0" w:space="0" w:color="auto"/>
        </w:rPr>
        <w:t xml:space="preserve">. V tomto pláne budú uvedené všetky plánované skúšky a ich početnosť v súlade s požiadavkami stavebného </w:t>
      </w:r>
      <w:proofErr w:type="spellStart"/>
      <w:r w:rsidRPr="004C0DDE">
        <w:rPr>
          <w:rFonts w:ascii="Calibri" w:eastAsia="Times New Roman" w:hAnsi="Calibri" w:cs="Times New Roman"/>
          <w:color w:val="auto"/>
          <w:sz w:val="22"/>
          <w:szCs w:val="22"/>
          <w:bdr w:val="none" w:sz="0" w:space="0" w:color="auto"/>
        </w:rPr>
        <w:t>dozora</w:t>
      </w:r>
      <w:proofErr w:type="spellEnd"/>
      <w:r w:rsidRPr="004C0DDE">
        <w:rPr>
          <w:rFonts w:ascii="Calibri" w:eastAsia="Times New Roman" w:hAnsi="Calibri" w:cs="Times New Roman"/>
          <w:color w:val="auto"/>
          <w:sz w:val="22"/>
          <w:szCs w:val="22"/>
          <w:bdr w:val="none" w:sz="0" w:space="0" w:color="auto"/>
        </w:rPr>
        <w:t xml:space="preserve"> a/alebo objednávateľa. </w:t>
      </w:r>
      <w:r w:rsidRPr="004C0DDE">
        <w:rPr>
          <w:rFonts w:ascii="Calibri" w:eastAsia="Times New Roman" w:hAnsi="Calibri" w:cs="Times New Roman"/>
          <w:bCs/>
          <w:color w:val="auto"/>
          <w:sz w:val="22"/>
          <w:szCs w:val="22"/>
          <w:bdr w:val="none" w:sz="0" w:space="0" w:color="auto"/>
        </w:rPr>
        <w:t>Odsúhlasený plán je pre realizáciu zmluvy záväzný. Zhotoviteľ dohodne s objednávateľom čas a miesto pre stanovené skúšky každého zariadenia, materiálu alebo iných častí diela, ak objednávateľ neurčí inak. Tento bod platí pre všetky skúšky.</w:t>
      </w:r>
      <w:ins w:id="106" w:author="Jačmanová Helena" w:date="2021-07-27T09:04:00Z">
        <w:r w:rsidR="00E86ECF" w:rsidRPr="004C0DDE">
          <w:rPr>
            <w:rFonts w:ascii="Calibri" w:eastAsia="Times New Roman" w:hAnsi="Calibri" w:cs="Times New Roman"/>
            <w:bCs/>
            <w:color w:val="auto"/>
            <w:sz w:val="22"/>
            <w:szCs w:val="22"/>
            <w:bdr w:val="none" w:sz="0" w:space="0" w:color="auto"/>
          </w:rPr>
          <w:t xml:space="preserve"> </w:t>
        </w:r>
      </w:ins>
    </w:p>
    <w:p w14:paraId="07FC0CAF" w14:textId="77777777" w:rsidR="00643897" w:rsidRPr="00032AD9" w:rsidRDefault="00643897" w:rsidP="00643897">
      <w:pPr>
        <w:pStyle w:val="Odsekzoznamu"/>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szCs w:val="22"/>
        </w:rPr>
      </w:pPr>
      <w:r w:rsidRPr="00032AD9">
        <w:rPr>
          <w:rFonts w:ascii="Calibri" w:hAnsi="Calibri"/>
          <w:color w:val="auto"/>
          <w:sz w:val="22"/>
          <w:szCs w:val="22"/>
        </w:rPr>
        <w:t>Ak objednávateľ neurčí inak, preberacie skúšky technologických zariadení budú uskutočnené v nasledovnom slede:</w:t>
      </w:r>
    </w:p>
    <w:p w14:paraId="6B7F478D" w14:textId="77777777" w:rsidR="00643897" w:rsidRPr="00032AD9" w:rsidRDefault="00643897" w:rsidP="00643897">
      <w:pPr>
        <w:pStyle w:val="Odsekzoznamu"/>
        <w:ind w:left="851" w:hanging="284"/>
        <w:jc w:val="both"/>
        <w:rPr>
          <w:rFonts w:ascii="Calibri" w:hAnsi="Calibri"/>
          <w:color w:val="auto"/>
          <w:sz w:val="22"/>
          <w:szCs w:val="22"/>
        </w:rPr>
      </w:pPr>
      <w:r w:rsidRPr="00032AD9">
        <w:rPr>
          <w:rFonts w:ascii="Calibri" w:hAnsi="Calibri"/>
          <w:color w:val="auto"/>
          <w:sz w:val="22"/>
          <w:szCs w:val="22"/>
        </w:rPr>
        <w:t>a)</w:t>
      </w:r>
      <w:r w:rsidRPr="00032AD9">
        <w:rPr>
          <w:rFonts w:ascii="Calibri" w:hAnsi="Calibri"/>
          <w:color w:val="auto"/>
          <w:sz w:val="22"/>
          <w:szCs w:val="22"/>
        </w:rPr>
        <w:tab/>
        <w:t>individuálne skúšky pred uvedením do prevádzky, ktoré budú zahŕňať príslušné kontroly skúšky funkčnosti</w:t>
      </w:r>
      <w:r w:rsidR="004C6B6B" w:rsidRPr="00032AD9">
        <w:rPr>
          <w:rFonts w:ascii="Calibri" w:hAnsi="Calibri"/>
          <w:color w:val="auto"/>
          <w:sz w:val="22"/>
          <w:szCs w:val="22"/>
        </w:rPr>
        <w:t>,</w:t>
      </w:r>
    </w:p>
    <w:p w14:paraId="0CE8CBFC" w14:textId="77777777" w:rsidR="00643897" w:rsidRPr="00032AD9" w:rsidRDefault="00643897" w:rsidP="00DA7695">
      <w:p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Times New Roman" w:hAnsi="Calibri" w:cs="Times New Roman"/>
          <w:color w:val="auto"/>
          <w:sz w:val="22"/>
          <w:szCs w:val="22"/>
          <w:bdr w:val="none" w:sz="0" w:space="0" w:color="auto"/>
        </w:rPr>
      </w:pPr>
      <w:r w:rsidRPr="00032AD9">
        <w:rPr>
          <w:rFonts w:ascii="Calibri" w:hAnsi="Calibri"/>
          <w:color w:val="auto"/>
          <w:sz w:val="22"/>
          <w:szCs w:val="22"/>
        </w:rPr>
        <w:t>b)</w:t>
      </w:r>
      <w:r w:rsidRPr="00032AD9">
        <w:rPr>
          <w:rFonts w:ascii="Calibri" w:hAnsi="Calibri"/>
          <w:color w:val="auto"/>
          <w:sz w:val="22"/>
          <w:szCs w:val="22"/>
        </w:rPr>
        <w:tab/>
        <w:t>komplexné skúšky pri uvádzaní do prevádzky, ktoré budú zahŕňať prevádzkové skúšky (ak sú) za účelom preukázania, že dielo alebo jeho časť môžu byť prevádzkované bezpečne a tak, ako je špecifikované za všetkých dostupných prevádzkových podmienok.</w:t>
      </w:r>
    </w:p>
    <w:p w14:paraId="59E63B6B" w14:textId="77777777" w:rsidR="00F21F08" w:rsidRPr="00F432D5" w:rsidRDefault="00F21F08"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najneskôr k prevzatiu staveniska predložiť Zábezpeku (bankovú záruku) na vykonanie prác (na splnenie zmluvných záväzkov) vo forme a od inštitúcie odsúhlasenej </w:t>
      </w:r>
      <w:r w:rsidRPr="00032AD9">
        <w:rPr>
          <w:rFonts w:ascii="Calibri" w:eastAsia="Times New Roman" w:hAnsi="Calibri" w:cs="Times New Roman"/>
          <w:color w:val="auto"/>
          <w:sz w:val="22"/>
          <w:szCs w:val="22"/>
          <w:bdr w:val="none" w:sz="0" w:space="0" w:color="auto"/>
        </w:rPr>
        <w:lastRenderedPageBreak/>
        <w:t xml:space="preserve">objednávateľom vo výške 10 % zmluvnej ceny. Poskytnutie bankovej záruky na vykonanie prác sa musí riadiť ustanoveniami § 313 a </w:t>
      </w:r>
      <w:proofErr w:type="spellStart"/>
      <w:r w:rsidRPr="00032AD9">
        <w:rPr>
          <w:rFonts w:ascii="Calibri" w:eastAsia="Times New Roman" w:hAnsi="Calibri" w:cs="Times New Roman"/>
          <w:color w:val="auto"/>
          <w:sz w:val="22"/>
          <w:szCs w:val="22"/>
          <w:bdr w:val="none" w:sz="0" w:space="0" w:color="auto"/>
        </w:rPr>
        <w:t>násl</w:t>
      </w:r>
      <w:proofErr w:type="spellEnd"/>
      <w:r w:rsidRPr="00032AD9">
        <w:rPr>
          <w:rFonts w:ascii="Calibri" w:eastAsia="Times New Roman" w:hAnsi="Calibri" w:cs="Times New Roman"/>
          <w:color w:val="auto"/>
          <w:sz w:val="22"/>
          <w:szCs w:val="22"/>
          <w:bdr w:val="none" w:sz="0" w:space="0" w:color="auto"/>
        </w:rPr>
        <w:t xml:space="preserve">. zákona č. 513/1991 Zb. Obchodný zákonník v znení neskorších predpisov. Zhotoviteľ zabezpečí, aby zábezpeka bola platná a účinná až do dátumu </w:t>
      </w:r>
      <w:r w:rsidR="00F432D5">
        <w:rPr>
          <w:rFonts w:ascii="Calibri" w:eastAsia="Times New Roman" w:hAnsi="Calibri" w:cs="Times New Roman"/>
          <w:color w:val="auto"/>
          <w:sz w:val="22"/>
          <w:szCs w:val="22"/>
          <w:bdr w:val="none" w:sz="0" w:space="0" w:color="auto"/>
        </w:rPr>
        <w:t>podpisu</w:t>
      </w:r>
      <w:r w:rsidRPr="00032AD9">
        <w:rPr>
          <w:rFonts w:ascii="Calibri" w:eastAsia="Times New Roman" w:hAnsi="Calibri" w:cs="Times New Roman"/>
          <w:color w:val="auto"/>
          <w:sz w:val="22"/>
          <w:szCs w:val="22"/>
          <w:bdr w:val="none" w:sz="0" w:space="0" w:color="auto"/>
        </w:rPr>
        <w:t xml:space="preserve"> </w:t>
      </w:r>
      <w:del w:id="107" w:author="Jačmanová Helena" w:date="2021-08-06T09:44:00Z">
        <w:r w:rsidR="00ED7945" w:rsidDel="00FD3950">
          <w:rPr>
            <w:rFonts w:ascii="Calibri" w:eastAsia="Times New Roman" w:hAnsi="Calibri" w:cs="Times New Roman"/>
            <w:color w:val="auto"/>
            <w:sz w:val="22"/>
            <w:szCs w:val="22"/>
            <w:bdr w:val="none" w:sz="0" w:space="0" w:color="auto"/>
          </w:rPr>
          <w:delText>druhej správy</w:delText>
        </w:r>
        <w:r w:rsidRPr="00032AD9" w:rsidDel="00FD3950">
          <w:rPr>
            <w:rFonts w:ascii="Calibri" w:eastAsia="Times New Roman" w:hAnsi="Calibri" w:cs="Times New Roman"/>
            <w:color w:val="auto"/>
            <w:sz w:val="22"/>
            <w:szCs w:val="22"/>
            <w:bdr w:val="none" w:sz="0" w:space="0" w:color="auto"/>
          </w:rPr>
          <w:delText xml:space="preserve"> o</w:delText>
        </w:r>
        <w:r w:rsidR="00F64C8A" w:rsidDel="00FD3950">
          <w:rPr>
            <w:rFonts w:ascii="Calibri" w:eastAsia="Times New Roman" w:hAnsi="Calibri" w:cs="Times New Roman"/>
            <w:color w:val="auto"/>
            <w:sz w:val="22"/>
            <w:szCs w:val="22"/>
            <w:bdr w:val="none" w:sz="0" w:space="0" w:color="auto"/>
          </w:rPr>
          <w:delText> vyhodnotení prevádzky počas technickej asis</w:delText>
        </w:r>
        <w:r w:rsidR="00F432D5" w:rsidDel="00FD3950">
          <w:rPr>
            <w:rFonts w:ascii="Calibri" w:eastAsia="Times New Roman" w:hAnsi="Calibri" w:cs="Times New Roman"/>
            <w:color w:val="auto"/>
            <w:sz w:val="22"/>
            <w:szCs w:val="22"/>
            <w:bdr w:val="none" w:sz="0" w:space="0" w:color="auto"/>
          </w:rPr>
          <w:delText>t</w:delText>
        </w:r>
        <w:r w:rsidR="00F64C8A" w:rsidDel="00FD3950">
          <w:rPr>
            <w:rFonts w:ascii="Calibri" w:eastAsia="Times New Roman" w:hAnsi="Calibri" w:cs="Times New Roman"/>
            <w:color w:val="auto"/>
            <w:sz w:val="22"/>
            <w:szCs w:val="22"/>
            <w:bdr w:val="none" w:sz="0" w:space="0" w:color="auto"/>
          </w:rPr>
          <w:delText>encie</w:delText>
        </w:r>
        <w:r w:rsidR="00F432D5" w:rsidDel="00FD3950">
          <w:rPr>
            <w:rFonts w:ascii="Calibri" w:eastAsia="Times New Roman" w:hAnsi="Calibri" w:cs="Times New Roman"/>
            <w:color w:val="auto"/>
            <w:sz w:val="22"/>
            <w:szCs w:val="22"/>
            <w:bdr w:val="none" w:sz="0" w:space="0" w:color="auto"/>
          </w:rPr>
          <w:delText xml:space="preserve"> zhotoviteľa</w:delText>
        </w:r>
      </w:del>
      <w:ins w:id="108" w:author="Jačmanová Helena" w:date="2021-08-06T09:44:00Z">
        <w:r w:rsidR="00FD3950">
          <w:rPr>
            <w:rFonts w:ascii="Calibri" w:eastAsia="Times New Roman" w:hAnsi="Calibri" w:cs="Times New Roman"/>
            <w:color w:val="auto"/>
            <w:sz w:val="22"/>
            <w:szCs w:val="22"/>
            <w:bdr w:val="none" w:sz="0" w:space="0" w:color="auto"/>
          </w:rPr>
          <w:t>preberacieho protokolu</w:t>
        </w:r>
      </w:ins>
      <w:r w:rsidR="00F432D5">
        <w:rPr>
          <w:rFonts w:ascii="Calibri" w:eastAsia="Times New Roman" w:hAnsi="Calibri" w:cs="Times New Roman"/>
          <w:color w:val="auto"/>
          <w:sz w:val="22"/>
          <w:szCs w:val="22"/>
          <w:bdr w:val="none" w:sz="0" w:space="0" w:color="auto"/>
        </w:rPr>
        <w:t xml:space="preserve"> oboma zmluvnými stranami</w:t>
      </w:r>
      <w:r w:rsidRPr="00032AD9">
        <w:rPr>
          <w:rFonts w:ascii="Calibri" w:eastAsia="Times New Roman" w:hAnsi="Calibri" w:cs="Times New Roman"/>
          <w:color w:val="auto"/>
          <w:sz w:val="22"/>
          <w:szCs w:val="22"/>
          <w:bdr w:val="none" w:sz="0" w:space="0" w:color="auto"/>
        </w:rPr>
        <w:t xml:space="preserve">. Objednávateľ vráti zábezpeku na vykonanie prác zhotoviteľovi do 21 dní od obdržania </w:t>
      </w:r>
      <w:ins w:id="109" w:author="Jačmanová Helena" w:date="2021-08-06T09:45:00Z">
        <w:r w:rsidR="00FD3950">
          <w:rPr>
            <w:rFonts w:ascii="Calibri" w:eastAsia="Times New Roman" w:hAnsi="Calibri" w:cs="Times New Roman"/>
            <w:color w:val="auto"/>
            <w:sz w:val="22"/>
            <w:szCs w:val="22"/>
            <w:bdr w:val="none" w:sz="0" w:space="0" w:color="auto"/>
          </w:rPr>
          <w:t xml:space="preserve">žiadosti </w:t>
        </w:r>
        <w:r w:rsidR="007D5668">
          <w:rPr>
            <w:rFonts w:ascii="Calibri" w:eastAsia="Times New Roman" w:hAnsi="Calibri" w:cs="Times New Roman"/>
            <w:color w:val="auto"/>
            <w:sz w:val="22"/>
            <w:szCs w:val="22"/>
            <w:bdr w:val="none" w:sz="0" w:space="0" w:color="auto"/>
          </w:rPr>
          <w:t xml:space="preserve">o vrátenie </w:t>
        </w:r>
        <w:r w:rsidR="00FD3950">
          <w:rPr>
            <w:rFonts w:ascii="Calibri" w:eastAsia="Times New Roman" w:hAnsi="Calibri" w:cs="Times New Roman"/>
            <w:color w:val="auto"/>
            <w:sz w:val="22"/>
            <w:szCs w:val="22"/>
            <w:bdr w:val="none" w:sz="0" w:space="0" w:color="auto"/>
          </w:rPr>
          <w:t xml:space="preserve">a </w:t>
        </w:r>
      </w:ins>
      <w:r w:rsidRPr="00032AD9">
        <w:rPr>
          <w:rFonts w:ascii="Calibri" w:eastAsia="Times New Roman" w:hAnsi="Calibri" w:cs="Times New Roman"/>
          <w:color w:val="auto"/>
          <w:sz w:val="22"/>
          <w:szCs w:val="22"/>
          <w:bdr w:val="none" w:sz="0" w:space="0" w:color="auto"/>
        </w:rPr>
        <w:t xml:space="preserve">originálu </w:t>
      </w:r>
      <w:r w:rsidR="00F432D5">
        <w:rPr>
          <w:rFonts w:ascii="Calibri" w:eastAsia="Times New Roman" w:hAnsi="Calibri" w:cs="Times New Roman"/>
          <w:color w:val="auto"/>
          <w:sz w:val="22"/>
          <w:szCs w:val="22"/>
          <w:bdr w:val="none" w:sz="0" w:space="0" w:color="auto"/>
        </w:rPr>
        <w:t xml:space="preserve">tohto </w:t>
      </w:r>
      <w:r w:rsidRPr="00032AD9">
        <w:rPr>
          <w:rFonts w:ascii="Calibri" w:eastAsia="Times New Roman" w:hAnsi="Calibri" w:cs="Times New Roman"/>
          <w:color w:val="auto"/>
          <w:sz w:val="22"/>
          <w:szCs w:val="22"/>
          <w:bdr w:val="none" w:sz="0" w:space="0" w:color="auto"/>
        </w:rPr>
        <w:t>protokolu.</w:t>
      </w:r>
    </w:p>
    <w:p w14:paraId="70824C8A"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vykonať skúšky za prítomnosti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 určeného zástupcu objednávateľa. Ak vykonané skúšky nie sú úspešné, je stavebný dozor oprávnený nariadiť zhotoviteľovi pred podpisom preberacieho protokolu opakovanie skúšok. Náklady na opakovanie skúšok znáša zhotoviteľ. Ak aj opakovaná skúška bude neúspešná, objednávateľ je oprávnený od tejto zmluvy odstúpiť.</w:t>
      </w:r>
    </w:p>
    <w:p w14:paraId="51BF2DB6" w14:textId="77777777" w:rsidR="00643897" w:rsidRPr="00032AD9" w:rsidRDefault="00643897"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Pred preberacím konaním zhotoviteľ na svoje náklady za účasti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 objednávateľa uskutoční </w:t>
      </w:r>
      <w:r w:rsidRPr="00032AD9">
        <w:rPr>
          <w:rFonts w:ascii="Calibri" w:eastAsia="Times New Roman" w:hAnsi="Calibri" w:cs="Times New Roman"/>
          <w:b/>
          <w:color w:val="auto"/>
          <w:sz w:val="22"/>
          <w:szCs w:val="22"/>
          <w:bdr w:val="none" w:sz="0" w:space="0" w:color="auto"/>
        </w:rPr>
        <w:t>individuálne a komplexné skúšky</w:t>
      </w:r>
      <w:r w:rsidRPr="00032AD9">
        <w:rPr>
          <w:rFonts w:ascii="Calibri" w:eastAsia="Times New Roman" w:hAnsi="Calibri" w:cs="Times New Roman"/>
          <w:color w:val="auto"/>
          <w:sz w:val="22"/>
          <w:szCs w:val="22"/>
          <w:bdr w:val="none" w:sz="0" w:space="0" w:color="auto"/>
        </w:rPr>
        <w:t xml:space="preserve">. </w:t>
      </w:r>
      <w:r w:rsidR="00190536">
        <w:rPr>
          <w:rFonts w:ascii="Calibri" w:eastAsia="Times New Roman" w:hAnsi="Calibri" w:cs="Times New Roman"/>
          <w:color w:val="auto"/>
          <w:sz w:val="22"/>
          <w:szCs w:val="22"/>
          <w:bdr w:val="none" w:sz="0" w:space="0" w:color="auto"/>
        </w:rPr>
        <w:t>K</w:t>
      </w:r>
      <w:r w:rsidRPr="00032AD9">
        <w:rPr>
          <w:rFonts w:ascii="Calibri" w:eastAsia="Times New Roman" w:hAnsi="Calibri" w:cs="Times New Roman"/>
          <w:color w:val="auto"/>
          <w:sz w:val="22"/>
          <w:szCs w:val="22"/>
          <w:bdr w:val="none" w:sz="0" w:space="0" w:color="auto"/>
        </w:rPr>
        <w:t xml:space="preserve">omplexné skúšky budú vykonané s </w:t>
      </w:r>
      <w:r w:rsidR="00DA7695" w:rsidRPr="00032AD9">
        <w:rPr>
          <w:rFonts w:ascii="Calibri" w:eastAsia="Times New Roman" w:hAnsi="Calibri" w:cs="Times New Roman"/>
          <w:color w:val="auto"/>
          <w:sz w:val="22"/>
          <w:szCs w:val="22"/>
          <w:bdr w:val="none" w:sz="0" w:space="0" w:color="auto"/>
        </w:rPr>
        <w:t>pitnou</w:t>
      </w:r>
      <w:r w:rsidRPr="00032AD9">
        <w:rPr>
          <w:rFonts w:ascii="Calibri" w:eastAsia="Times New Roman" w:hAnsi="Calibri" w:cs="Times New Roman"/>
          <w:color w:val="auto"/>
          <w:sz w:val="22"/>
          <w:szCs w:val="22"/>
          <w:bdr w:val="none" w:sz="0" w:space="0" w:color="auto"/>
        </w:rPr>
        <w:t xml:space="preserve"> </w:t>
      </w:r>
      <w:r w:rsidR="00190536">
        <w:rPr>
          <w:rFonts w:ascii="Calibri" w:eastAsia="Times New Roman" w:hAnsi="Calibri" w:cs="Times New Roman"/>
          <w:color w:val="auto"/>
          <w:sz w:val="22"/>
          <w:szCs w:val="22"/>
          <w:bdr w:val="none" w:sz="0" w:space="0" w:color="auto"/>
        </w:rPr>
        <w:t xml:space="preserve">alebo so surovou </w:t>
      </w:r>
      <w:r w:rsidRPr="00032AD9">
        <w:rPr>
          <w:rFonts w:ascii="Calibri" w:eastAsia="Times New Roman" w:hAnsi="Calibri" w:cs="Times New Roman"/>
          <w:color w:val="auto"/>
          <w:sz w:val="22"/>
          <w:szCs w:val="22"/>
          <w:bdr w:val="none" w:sz="0" w:space="0" w:color="auto"/>
        </w:rPr>
        <w:t>vodou</w:t>
      </w:r>
      <w:r w:rsidR="00190536">
        <w:rPr>
          <w:rFonts w:ascii="Calibri" w:eastAsia="Times New Roman" w:hAnsi="Calibri" w:cs="Times New Roman"/>
          <w:color w:val="auto"/>
          <w:sz w:val="22"/>
          <w:szCs w:val="22"/>
          <w:bdr w:val="none" w:sz="0" w:space="0" w:color="auto"/>
        </w:rPr>
        <w:t xml:space="preserve"> (podľa pokynov stavebného </w:t>
      </w:r>
      <w:proofErr w:type="spellStart"/>
      <w:r w:rsidR="00190536">
        <w:rPr>
          <w:rFonts w:ascii="Calibri" w:eastAsia="Times New Roman" w:hAnsi="Calibri" w:cs="Times New Roman"/>
          <w:color w:val="auto"/>
          <w:sz w:val="22"/>
          <w:szCs w:val="22"/>
          <w:bdr w:val="none" w:sz="0" w:space="0" w:color="auto"/>
        </w:rPr>
        <w:t>dozora</w:t>
      </w:r>
      <w:proofErr w:type="spellEnd"/>
      <w:r w:rsidR="00190536">
        <w:rPr>
          <w:rFonts w:ascii="Calibri" w:eastAsia="Times New Roman" w:hAnsi="Calibri" w:cs="Times New Roman"/>
          <w:color w:val="auto"/>
          <w:sz w:val="22"/>
          <w:szCs w:val="22"/>
          <w:bdr w:val="none" w:sz="0" w:space="0" w:color="auto"/>
        </w:rPr>
        <w:t>)</w:t>
      </w:r>
      <w:r w:rsidRPr="00032AD9">
        <w:rPr>
          <w:rFonts w:ascii="Calibri" w:eastAsia="Times New Roman" w:hAnsi="Calibri" w:cs="Times New Roman"/>
          <w:color w:val="auto"/>
          <w:sz w:val="22"/>
          <w:szCs w:val="22"/>
          <w:bdr w:val="none" w:sz="0" w:space="0" w:color="auto"/>
        </w:rPr>
        <w:t xml:space="preserve"> v trvaní 72 hodín nepretržitej prevádzky. Zhotoviteľ musí predviesť k plnej spokojnosti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 projektového manažéra zákazky, že celý komplex stavieb, strojov a zariadení, riadiacich systémov a subsystémov a technológie procesu, sú schopné spoľahlivo fungovať a splniť požadované kritériá výkonu. Tento predmet nebude považovaný za splnený, ak prevádzka bude vyžadovať zvýšenú mieru zásahov</w:t>
      </w:r>
      <w:ins w:id="110" w:author="Jačmanová Helena" w:date="2021-08-06T09:46:00Z">
        <w:r w:rsidR="007D5668">
          <w:rPr>
            <w:rFonts w:ascii="Calibri" w:eastAsia="Times New Roman" w:hAnsi="Calibri" w:cs="Times New Roman"/>
            <w:color w:val="auto"/>
            <w:sz w:val="22"/>
            <w:szCs w:val="22"/>
            <w:bdr w:val="none" w:sz="0" w:space="0" w:color="auto"/>
          </w:rPr>
          <w:t xml:space="preserve"> objednávateľa ako</w:t>
        </w:r>
      </w:ins>
      <w:r w:rsidRPr="00032AD9">
        <w:rPr>
          <w:rFonts w:ascii="Calibri" w:eastAsia="Times New Roman" w:hAnsi="Calibri" w:cs="Times New Roman"/>
          <w:color w:val="auto"/>
          <w:sz w:val="22"/>
          <w:szCs w:val="22"/>
          <w:bdr w:val="none" w:sz="0" w:space="0" w:color="auto"/>
        </w:rPr>
        <w:t xml:space="preserve"> užívateľa, potrebnú k dosiahnutiu požadovanej úrovne výkonu. V prípade, že predmet zmluvy nesplní všetky parametre, objednávateľ predmet zmluvy neprevezme. Zhotoviteľ je povinný na vlastné náklady odstrániť všetky vady, nedorobky a nedostatky zistené alebo vyplývajúce zo záverečných prevádzkových skúšok.</w:t>
      </w:r>
    </w:p>
    <w:p w14:paraId="2E498865"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Ak zhotoviteľ pri realizácii diela použije k zhotoveniu diela látky v množstve, ktoré by mohli ohroziť životné prostredie, musí s nimi zaobchádzať tak, aby k ohrozeniu životného prostredia nedošlo. Aj napriek tomu musí mať zhotoviteľ pre takéto prípady pripravený havarijný plán, ktorý je povinný na požiadanie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alebo objednávateľa kedykoľvek predložiť k nahliadnutiu.</w:t>
      </w:r>
    </w:p>
    <w:p w14:paraId="56024609"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viesť na stavbe stavebný denník, ktorý sa prehlasuje za právny dokument a odsúhlasené záznamy v denníku sú záväzné. Záznamy v denníku nenahradzujú písomné dodatky a nemôžu sa považovať za objednávky/pokyny pre naviac práce ani za odsúhlasenie vykonaných prác. Za riadne vedenie stavebného denníka zodpovedá stavbyvedúci zhotoviteľa. Do stavebného denníka je zhotoviteľ povinný okrem požiadaviek daných právnymi predpismi zapisovať všetky skutočnosti rozhodné pre plnenie tejto zmluvy, najmä údaje o časovom postupe prác, ich rozsahu a spôsobe vykonávania, o stave miesta vykonávania diela, odchýlky od projektovej dokumentácie prerokované a odsúhlasené určenými osobami zmluvných strán na kontrolných dňoch, údaje o opatreniach urobených v oblasti bezpečnosti a ochrany zdravia pri práci, požiarnej ochrany a ochrany životného prostredia, údaje o mimoriadnych udalostiach, pracovných úrazoch, škodách.</w:t>
      </w:r>
    </w:p>
    <w:p w14:paraId="30459BB7"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obmedzí svoju činnosť na stavenisko a na akékoľvek ďalšie priestory, ktoré môže zhotoviteľ získať a ktoré určená osoba objednávateľa odsúhlasí ako pracovné priestory. Zhotoviteľ podnikne všetky potrebné opatrenia na to, aby zariadenie zhotoviteľa, zamestnanci a poddodávatelia zhotoviteľa </w:t>
      </w:r>
      <w:r w:rsidR="001E3002" w:rsidRPr="00032AD9">
        <w:rPr>
          <w:rFonts w:ascii="Calibri" w:eastAsia="Times New Roman" w:hAnsi="Calibri" w:cs="Times New Roman"/>
          <w:color w:val="auto"/>
          <w:sz w:val="22"/>
          <w:szCs w:val="22"/>
          <w:bdr w:val="none" w:sz="0" w:space="0" w:color="auto"/>
        </w:rPr>
        <w:t xml:space="preserve">v ktoromkoľvek rade </w:t>
      </w:r>
      <w:r w:rsidRPr="00032AD9">
        <w:rPr>
          <w:rFonts w:ascii="Calibri" w:eastAsia="Times New Roman" w:hAnsi="Calibri" w:cs="Times New Roman"/>
          <w:color w:val="auto"/>
          <w:sz w:val="22"/>
          <w:szCs w:val="22"/>
          <w:bdr w:val="none" w:sz="0" w:space="0" w:color="auto"/>
        </w:rPr>
        <w:t>zostali na stavenisku a v týchto ďalších priestoroch a aby nezaberali priľahlé pozemky.</w:t>
      </w:r>
    </w:p>
    <w:p w14:paraId="79738A27"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udržiavať na stavenisku poriadok a po skončení prác v daný deň upratať stavenisko tak, aby nedochádzalo k nebezpečenstvu úrazu, a aby sa zabránilo znečisťovaniu okolia stavby.</w:t>
      </w:r>
    </w:p>
    <w:p w14:paraId="6087EFBB"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nie je oprávnený žiadať od objednávateľa zabezpečenie a náhradu nákladov na dopravu, ubytovanie a stravovanie svojich zamestnancov, resp. zamestnancov svojich poddodávateľov</w:t>
      </w:r>
      <w:r w:rsidR="001E3002" w:rsidRPr="00032AD9">
        <w:rPr>
          <w:rFonts w:ascii="Calibri" w:eastAsia="Times New Roman" w:hAnsi="Calibri" w:cs="Times New Roman"/>
          <w:color w:val="auto"/>
          <w:sz w:val="22"/>
          <w:szCs w:val="22"/>
          <w:bdr w:val="none" w:sz="0" w:space="0" w:color="auto"/>
        </w:rPr>
        <w:t xml:space="preserve"> v ktoromkoľvek rade</w:t>
      </w:r>
      <w:r w:rsidRPr="00032AD9">
        <w:rPr>
          <w:rFonts w:ascii="Calibri" w:eastAsia="Times New Roman" w:hAnsi="Calibri" w:cs="Times New Roman"/>
          <w:color w:val="auto"/>
          <w:sz w:val="22"/>
          <w:szCs w:val="22"/>
          <w:bdr w:val="none" w:sz="0" w:space="0" w:color="auto"/>
        </w:rPr>
        <w:t>.</w:t>
      </w:r>
    </w:p>
    <w:p w14:paraId="5A04B29F"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 xml:space="preserve">Objednávateľ </w:t>
      </w:r>
      <w:ins w:id="111" w:author="Jačmanová Helena" w:date="2021-07-21T09:49:00Z">
        <w:r w:rsidR="00D4651C">
          <w:rPr>
            <w:rFonts w:ascii="Calibri" w:eastAsia="Times New Roman" w:hAnsi="Calibri" w:cs="Times New Roman"/>
            <w:color w:val="auto"/>
            <w:sz w:val="22"/>
            <w:szCs w:val="22"/>
            <w:bdr w:val="none" w:sz="0" w:space="0" w:color="auto"/>
          </w:rPr>
          <w:t>a/</w:t>
        </w:r>
      </w:ins>
      <w:ins w:id="112" w:author="Jačmanová Helena" w:date="2021-07-21T09:48:00Z">
        <w:r w:rsidR="00D4651C">
          <w:rPr>
            <w:rFonts w:ascii="Calibri" w:eastAsia="Times New Roman" w:hAnsi="Calibri" w:cs="Times New Roman"/>
            <w:color w:val="auto"/>
            <w:sz w:val="22"/>
            <w:szCs w:val="22"/>
            <w:bdr w:val="none" w:sz="0" w:space="0" w:color="auto"/>
          </w:rPr>
          <w:t xml:space="preserve">alebo stavebný dozor </w:t>
        </w:r>
      </w:ins>
      <w:r w:rsidRPr="00032AD9">
        <w:rPr>
          <w:rFonts w:ascii="Calibri" w:eastAsia="Times New Roman" w:hAnsi="Calibri" w:cs="Times New Roman"/>
          <w:color w:val="auto"/>
          <w:sz w:val="22"/>
          <w:szCs w:val="22"/>
          <w:bdr w:val="none" w:sz="0" w:space="0" w:color="auto"/>
        </w:rPr>
        <w:t xml:space="preserve">je oprávnený kedykoľvek kontrolovať zhotovovanie diela. Ak objednávateľ </w:t>
      </w:r>
      <w:ins w:id="113" w:author="Jačmanová Helena" w:date="2021-08-06T09:47:00Z">
        <w:r w:rsidR="007D5668">
          <w:rPr>
            <w:rFonts w:ascii="Calibri" w:eastAsia="Times New Roman" w:hAnsi="Calibri" w:cs="Times New Roman"/>
            <w:color w:val="auto"/>
            <w:sz w:val="22"/>
            <w:szCs w:val="22"/>
            <w:bdr w:val="none" w:sz="0" w:space="0" w:color="auto"/>
          </w:rPr>
          <w:t>a/alebo stavebný dozor</w:t>
        </w:r>
        <w:r w:rsidR="007D5668" w:rsidRPr="00032AD9">
          <w:rPr>
            <w:rFonts w:ascii="Calibri" w:eastAsia="Times New Roman" w:hAnsi="Calibri" w:cs="Times New Roman"/>
            <w:color w:val="auto"/>
            <w:sz w:val="22"/>
            <w:szCs w:val="22"/>
            <w:bdr w:val="none" w:sz="0" w:space="0" w:color="auto"/>
          </w:rPr>
          <w:t xml:space="preserve"> </w:t>
        </w:r>
      </w:ins>
      <w:r w:rsidRPr="00032AD9">
        <w:rPr>
          <w:rFonts w:ascii="Calibri" w:eastAsia="Times New Roman" w:hAnsi="Calibri" w:cs="Times New Roman"/>
          <w:color w:val="auto"/>
          <w:sz w:val="22"/>
          <w:szCs w:val="22"/>
          <w:bdr w:val="none" w:sz="0" w:space="0" w:color="auto"/>
        </w:rPr>
        <w:t xml:space="preserve">zistí, že zhotoviteľ zhotovuje dielo v rozpore so svojimi povinnosťami, resp. zhotoviteľ nerealizuje dielo v požadovanej kvalite, je objednávateľ </w:t>
      </w:r>
      <w:ins w:id="114" w:author="Jačmanová Helena" w:date="2021-07-21T09:49:00Z">
        <w:r w:rsidR="00D4651C">
          <w:rPr>
            <w:rFonts w:ascii="Calibri" w:eastAsia="Times New Roman" w:hAnsi="Calibri" w:cs="Times New Roman"/>
            <w:color w:val="auto"/>
            <w:sz w:val="22"/>
            <w:szCs w:val="22"/>
            <w:bdr w:val="none" w:sz="0" w:space="0" w:color="auto"/>
          </w:rPr>
          <w:t>a/alebo stavebný dozor</w:t>
        </w:r>
        <w:r w:rsidR="00D4651C" w:rsidRPr="00032AD9">
          <w:rPr>
            <w:rFonts w:ascii="Calibri" w:eastAsia="Times New Roman" w:hAnsi="Calibri" w:cs="Times New Roman"/>
            <w:color w:val="auto"/>
            <w:sz w:val="22"/>
            <w:szCs w:val="22"/>
            <w:bdr w:val="none" w:sz="0" w:space="0" w:color="auto"/>
          </w:rPr>
          <w:t xml:space="preserve"> </w:t>
        </w:r>
      </w:ins>
      <w:r w:rsidRPr="00032AD9">
        <w:rPr>
          <w:rFonts w:ascii="Calibri" w:eastAsia="Times New Roman" w:hAnsi="Calibri" w:cs="Times New Roman"/>
          <w:color w:val="auto"/>
          <w:sz w:val="22"/>
          <w:szCs w:val="22"/>
          <w:bdr w:val="none" w:sz="0" w:space="0" w:color="auto"/>
        </w:rPr>
        <w:t xml:space="preserve">oprávnený dožadovať sa toho, aby zhotoviteľ diela ihneď odstránil vady vzniknuté </w:t>
      </w:r>
      <w:proofErr w:type="spellStart"/>
      <w:r w:rsidRPr="00032AD9">
        <w:rPr>
          <w:rFonts w:ascii="Calibri" w:eastAsia="Times New Roman" w:hAnsi="Calibri" w:cs="Times New Roman"/>
          <w:color w:val="auto"/>
          <w:sz w:val="22"/>
          <w:szCs w:val="22"/>
          <w:bdr w:val="none" w:sz="0" w:space="0" w:color="auto"/>
        </w:rPr>
        <w:t>vadným</w:t>
      </w:r>
      <w:proofErr w:type="spellEnd"/>
      <w:r w:rsidRPr="00032AD9">
        <w:rPr>
          <w:rFonts w:ascii="Calibri" w:eastAsia="Times New Roman" w:hAnsi="Calibri" w:cs="Times New Roman"/>
          <w:color w:val="auto"/>
          <w:sz w:val="22"/>
          <w:szCs w:val="22"/>
          <w:bdr w:val="none" w:sz="0" w:space="0" w:color="auto"/>
        </w:rPr>
        <w:t xml:space="preserve"> zhotovovaním a dielo zhotovoval riadnym spôsobom. Ak tak zhotoviteľ neurobí ani v primeranej lehote poskytnutej mu na to objednávateľom</w:t>
      </w:r>
      <w:ins w:id="115" w:author="Jačmanová Helena" w:date="2021-07-21T09:50:00Z">
        <w:r w:rsidR="00D4651C">
          <w:rPr>
            <w:rFonts w:ascii="Calibri" w:eastAsia="Times New Roman" w:hAnsi="Calibri" w:cs="Times New Roman"/>
            <w:color w:val="auto"/>
            <w:sz w:val="22"/>
            <w:szCs w:val="22"/>
            <w:bdr w:val="none" w:sz="0" w:space="0" w:color="auto"/>
          </w:rPr>
          <w:t xml:space="preserve"> a/alebo stavebným dozorom</w:t>
        </w:r>
      </w:ins>
      <w:r w:rsidRPr="00032AD9">
        <w:rPr>
          <w:rFonts w:ascii="Calibri" w:eastAsia="Times New Roman" w:hAnsi="Calibri" w:cs="Times New Roman"/>
          <w:color w:val="auto"/>
          <w:sz w:val="22"/>
          <w:szCs w:val="22"/>
          <w:bdr w:val="none" w:sz="0" w:space="0" w:color="auto"/>
        </w:rPr>
        <w:t>, považuje sa to za podstatné porušenie tejto zmluvy s právom objednávateľa od zmluvy odstúpiť. V prípade, ak objednávateľ toto právo na odstúpenie od zmluvy nevyužije, je objednávateľ oprávnený vykonať na náklady zhotoviteľa všetky nevyhnutné opatrenia smerujúce k zaisteniu včasného a riadneho zhotovovania diela, najmä môže vykonať potrebné činnosti alebo odstrániť vzniknuté vady sám alebo tretími osobami, bez toho aby tým bola dotknutá zodpovednosť zhotoviteľa za splnenie jeho záväzku podľa tejto zmluvy. Objednávateľ má právo náklady s tým spojené započítať si ako svoju pohľadávku voči zhotoviteľovi jednostranným zápočtom zo zádržného.</w:t>
      </w:r>
    </w:p>
    <w:p w14:paraId="014567DD"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Nezhotovenie diela ako celku je podstatným porušením tejto zmluvy.</w:t>
      </w:r>
    </w:p>
    <w:p w14:paraId="5EAE448D"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Objednávateľ sa zaväzuje, že počas vykonávania diela poskytne zhotoviteľovi v nevyhnutnom rozsahu potrebné spolupôsobenie a súčinnosť.</w:t>
      </w:r>
    </w:p>
    <w:p w14:paraId="5E88C910"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Objednávateľ zodpovedá za to, že riadny priebeh vykonávania diela zhotoviteľom nebude rušený neoprávnenými zásahmi tretích osôb.</w:t>
      </w:r>
    </w:p>
    <w:p w14:paraId="40964913"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preberá v plnom rozsahu zodpovednosť za vlastné riadenie postupu prác a dodržiavanie predpisov o bezpečnosti práce a ochrany zdravia pri práci v zmysle zákona č. 124/2006 Z. z. v platnom znení, za zaistenie bezpečnosti a ochrany zdravia pri stavebných prácach, v zmysle vyhlášky Ministerstva práce, sociálnych vecí a rodiny č. 147/2013 Z. z. v platnom znení, za ochranu pred požiarmi, v zmysle zákona č. 314/2001 Z. z. v platnom znení, za plnenie ustanovení vyhlášky Ministerstva vnútra č.121/2002 Z. z. v platnom znení pri činnostiach so zvýšeným nebezpečenstvom vzniku požiaru, v prípade potreby na vlastné náklady za zaistenie bezpečnostného dozoru s požadovanou kvalifikáciou v zmysle vyhlášky Ministerstva práce, sociálnych vecí a rodiny č. 508/2009 Z. z. v platnom znení, za zabezpečenie uzatvorenie dohody o vytvorení podmienok bezpečnosti a ochrany zdravia pri práci so svojimi poddodávateľmi, v zmysle nariadenia vlády Slovenskej republiky č. 396/2006 Z. z. o minimálnych bezpečnostných a zdravotných požiadavkách na stavenisko, za vybavenie svojich zamestnancov predpísanými osobnými ochrannými pracovnými prostriedkami (ďalej OOPP), za používanie OOPP všetkými jeho zamestnancami a zamestnancami jeho poddodávateľov</w:t>
      </w:r>
      <w:r w:rsidR="001E3002" w:rsidRPr="00032AD9">
        <w:rPr>
          <w:rFonts w:ascii="Calibri" w:eastAsia="Times New Roman" w:hAnsi="Calibri" w:cs="Times New Roman"/>
          <w:color w:val="auto"/>
          <w:sz w:val="22"/>
          <w:szCs w:val="22"/>
          <w:bdr w:val="none" w:sz="0" w:space="0" w:color="auto"/>
        </w:rPr>
        <w:t xml:space="preserve"> v ktoromkoľvek rade</w:t>
      </w:r>
      <w:r w:rsidRPr="00032AD9">
        <w:rPr>
          <w:rFonts w:ascii="Calibri" w:eastAsia="Times New Roman" w:hAnsi="Calibri" w:cs="Times New Roman"/>
          <w:color w:val="auto"/>
          <w:sz w:val="22"/>
          <w:szCs w:val="22"/>
          <w:bdr w:val="none" w:sz="0" w:space="0" w:color="auto"/>
        </w:rPr>
        <w:t>, ktoré sú pre dané pracovisko a pracovné činnosti predpísané, na svoje náklady za odstránenie ním spôsobených nedostatkov na úseku bezpečnosti a ochrany zdravia pri práci a ochrany pred požiarmi a za zachovanie poriadku na pracovisku. Zhotoviteľ sa zároveň zaväzuje dodržiavať Nariadenie vlády SR č. 387/2006 Z. z. o požiadavkách na zaistenie bezpečnostného a zdravotného označenia pri práci, Nariadenie vlády č. 392/2006 Z. z. o minimálnych bezpečnostných a zdravotných požiadavkách pri používaní pracovných prostriedkov ako aj všetky právne predpisy, ktoré súvisia s právnymi predpismi uvedenými v tomto bode.</w:t>
      </w:r>
    </w:p>
    <w:p w14:paraId="607E24B5"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manipulovať s materiálom, náradím a technickým vybavením tak, aby nedošlo k poškodeniu práv, objektov, majetku objednávateľa a už zrealizovaných a odovzdaných prác. Za prípadnú akúkoľvek škodu a/alebo akékoľvek súvisiace náklady spôsobené objednávateľovi alebo tretím osobám zodpovedá zhotoviteľ v plnom rozsahu, bez ohľadu na to či tieto boli spôsobené jeho zamestnancami alebo ním poverenými tretími osobami alebo poddodávateľmi v ktoromkoľvek rade. Zhotoviteľ je povinný akékoľvek náklady uhradiť v plnom rozsahu dotknutej strane a škodu odstrániť na vlastné náklady. Zhotoviteľ bude zodpovedný aj za všetky škody na cestách, odvodňovacích kanáloch, potrubiach, kábloch a ostatných inžinierskych sieťach spôsobené ním alebo ním poverenými tretími osobami alebo jeho poddodávateľmi v ktoromkoľvek rade počas vykonávania diela a takéto škody musí v rámci zmluvnej ceny odstrániť do doby, ktorá bude určená na ich odstránenie stavebným dozorom a/alebo objednávateľom.</w:t>
      </w:r>
    </w:p>
    <w:p w14:paraId="6253268B"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Zhotoviteľ je pred začatím výkopových prác alebo iných prác, ktoré by mohli ohroziť jednotlivé podzemné a nadzemné vedenia, ako sú kanalizácia, vodovod, telekomunikačné a iné káble, elektrické vedenia, plynovodné potrubia a pod., povinný na svoje náklady oboznámiť sa s umiestnením všetkých existujúcich inžinierskych sieti. Zabezpečen</w:t>
      </w:r>
      <w:r w:rsidR="00887E15" w:rsidRPr="00032AD9">
        <w:rPr>
          <w:rFonts w:ascii="Calibri" w:eastAsia="Times New Roman" w:hAnsi="Calibri" w:cs="Times New Roman"/>
          <w:color w:val="auto"/>
          <w:sz w:val="22"/>
          <w:szCs w:val="22"/>
          <w:bdr w:val="none" w:sz="0" w:space="0" w:color="auto"/>
        </w:rPr>
        <w:t>ie vytýčenia</w:t>
      </w:r>
      <w:r w:rsidRPr="00032AD9">
        <w:rPr>
          <w:rFonts w:ascii="Calibri" w:eastAsia="Times New Roman" w:hAnsi="Calibri" w:cs="Times New Roman"/>
          <w:color w:val="auto"/>
          <w:sz w:val="22"/>
          <w:szCs w:val="22"/>
          <w:bdr w:val="none" w:sz="0" w:space="0" w:color="auto"/>
        </w:rPr>
        <w:t xml:space="preserve"> podzemných vedení a súhlasov správcov podzemných a nadzemných inžinierskych sietí k realizácii prác si obstaráva zhotoviteľ. Ďalšie vytýčenie a iné meračské a geodetické práce, potrebné pre vykonanie predmetu zmluvy zabezpečuje zhotoviteľ odborne spôsobilými osobami. Zhotoviteľ je povinný starostlivo chrániť a udržiavať všetky smerové a výškové body, zameriavacie konštrukcie, vytyčovacie kolíky a ďalšie predmety (pomôcky) použité pre vytýčenie stavby.</w:t>
      </w:r>
    </w:p>
    <w:p w14:paraId="2AFA86D4"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zodpovedá za ochranu pred požiarmi a za bezpečnosť a ochranu zdravia všetkých osôb na stavenisku.</w:t>
      </w:r>
    </w:p>
    <w:p w14:paraId="68132ECE" w14:textId="77777777" w:rsidR="00F432D5" w:rsidRDefault="00F21F08"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zabezpečí plnenie zákona č. 124/2006 Z. z. v znení neskorších predpisov o bezpečnosti a ochrane zdravia pri práci  </w:t>
      </w:r>
      <w:r w:rsidR="00887E15" w:rsidRPr="00032AD9">
        <w:rPr>
          <w:rFonts w:ascii="Calibri" w:hAnsi="Calibri"/>
          <w:color w:val="auto"/>
          <w:sz w:val="22"/>
          <w:szCs w:val="22"/>
        </w:rPr>
        <w:t xml:space="preserve">(Dohoda - uzavretá a podpísaná medzi zhotoviteľom a objednávateľom tvorí Prílohu č. 7 tejto zmluvy. Osobou oprávnenou podpísať predmetnú dohodu za objednávateľa je „Určený zástupca objednávateľa pri zhotovovaní diela“ uvedený v článku XV. „Zástupcovia zmluvných strán“ bode 15.1. tejto zmluvy) </w:t>
      </w:r>
      <w:r w:rsidRPr="00032AD9">
        <w:rPr>
          <w:rFonts w:ascii="Calibri" w:eastAsia="Times New Roman" w:hAnsi="Calibri" w:cs="Times New Roman"/>
          <w:color w:val="auto"/>
          <w:sz w:val="22"/>
          <w:szCs w:val="22"/>
          <w:bdr w:val="none" w:sz="0" w:space="0" w:color="auto"/>
        </w:rPr>
        <w:t xml:space="preserve">a nariadenia vlády SR č. 396/2006 Z. z. o minimálnych bezpečnostných a zdravotných požiadavkách na stavenisko a </w:t>
      </w:r>
      <w:r w:rsidR="00786861" w:rsidRPr="00032AD9">
        <w:rPr>
          <w:rFonts w:ascii="Calibri" w:eastAsia="Times New Roman" w:hAnsi="Calibri" w:cs="Times New Roman"/>
          <w:color w:val="auto"/>
          <w:sz w:val="22"/>
          <w:szCs w:val="22"/>
          <w:bdr w:val="none" w:sz="0" w:space="0" w:color="auto"/>
        </w:rPr>
        <w:t>určí menovite Koordinátora bezpečnosti a Koordinátora ochrany pred požiarmi</w:t>
      </w:r>
      <w:r w:rsidRPr="00032AD9">
        <w:rPr>
          <w:rFonts w:ascii="Calibri" w:eastAsia="Times New Roman" w:hAnsi="Calibri" w:cs="Times New Roman"/>
          <w:color w:val="auto"/>
          <w:sz w:val="22"/>
          <w:szCs w:val="22"/>
          <w:bdr w:val="none" w:sz="0" w:space="0" w:color="auto"/>
        </w:rPr>
        <w:t xml:space="preserve"> do prevzatia staveniska v zmysle bodu 4.1. tejto zmluvy. Stavebný dozor a/alebo objednávateľ sú oprávnení okamžite zastaviť práce, ak dôjde k ohrozeniu života a zdravia zamestnancov zo strany zhotoviteľa. V zmysle právnych predpisov za škody takto vzniknuté zodpovedá zhotoviteľ. Zamestnanci zhotoviteľa a zamestnanci jeho poddodávateľov </w:t>
      </w:r>
      <w:r w:rsidR="001E3002" w:rsidRPr="00032AD9">
        <w:rPr>
          <w:rFonts w:ascii="Calibri" w:eastAsia="Times New Roman" w:hAnsi="Calibri" w:cs="Times New Roman"/>
          <w:color w:val="auto"/>
          <w:sz w:val="22"/>
          <w:szCs w:val="22"/>
          <w:bdr w:val="none" w:sz="0" w:space="0" w:color="auto"/>
        </w:rPr>
        <w:t xml:space="preserve">v ktoromkoľvek rade </w:t>
      </w:r>
      <w:r w:rsidRPr="00032AD9">
        <w:rPr>
          <w:rFonts w:ascii="Calibri" w:eastAsia="Times New Roman" w:hAnsi="Calibri" w:cs="Times New Roman"/>
          <w:color w:val="auto"/>
          <w:sz w:val="22"/>
          <w:szCs w:val="22"/>
          <w:bdr w:val="none" w:sz="0" w:space="0" w:color="auto"/>
        </w:rPr>
        <w:t xml:space="preserve">sú povinní podrobiť sa na vyzvanie orientačnej dychovej skúške, ktorú vykonajú určení zamestnanci objednávateľa. Odmietnutie podrobiť sa na vyzvanie orientačnej dychovej skúške sa považuje za podstatné porušenie povinností v oblasti bezpečnosti práce a ochrany zdravia pri práci. </w:t>
      </w:r>
    </w:p>
    <w:p w14:paraId="42F79317" w14:textId="77777777" w:rsidR="00F432D5" w:rsidRDefault="00F432D5"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432D5">
        <w:rPr>
          <w:rFonts w:ascii="Calibri" w:eastAsia="Times New Roman" w:hAnsi="Calibri" w:cs="Times New Roman"/>
          <w:color w:val="auto"/>
          <w:sz w:val="22"/>
          <w:szCs w:val="22"/>
          <w:bdr w:val="none" w:sz="0" w:space="0" w:color="auto"/>
        </w:rPr>
        <w:t>Zhotoviteľ sa zaväzuje, že pri vykonávaní diela bude dodržiavať všetky ustanovenia vyplývajúce pre neho z § 52, § 54, § 56 Zákona č. 79/2015 Z. z. o odpadoch v platnom znení a že na svoje náklady po ukončení prác zabezpečí spätný odber prepravných obalov, v ktorých bol tovar dodaný a to priebežne, najmenej však raz mesačne.</w:t>
      </w:r>
    </w:p>
    <w:p w14:paraId="2ED2B5AB" w14:textId="77777777" w:rsidR="00F432D5" w:rsidRDefault="00F432D5"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432D5">
        <w:rPr>
          <w:rFonts w:ascii="Calibri" w:eastAsia="Times New Roman" w:hAnsi="Calibri" w:cs="Times New Roman"/>
          <w:color w:val="auto"/>
          <w:sz w:val="22"/>
          <w:szCs w:val="22"/>
          <w:bdr w:val="none" w:sz="0" w:space="0" w:color="auto"/>
        </w:rPr>
        <w:t>Zhotoviteľ bude na vlastné náklady odstraňovať odpady, ktoré sú výsledkom činností pri zhotovovaní diela. Do prevzatia staveniska zhotoviteľ predloží určenému zástupcovi objednávateľa fotokópiu potvrdenia o registrácii na príslušnom orgáne štátnej správy odpadového hospodárstva v mieste sídla alebo mieste podnikania v zmysle ustanovení § 98 ods. 1 a ods. 4 Zákona č.79/2015 Z. z. o odpadoch v platnom znení a/alebo fotokópiu potvrdenia o registrácii každého subdodávateľa, ktorý bude túto činnosť vykonávať.</w:t>
      </w:r>
    </w:p>
    <w:p w14:paraId="64903291" w14:textId="77777777" w:rsidR="00F432D5" w:rsidRDefault="00F432D5"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432D5">
        <w:rPr>
          <w:rFonts w:ascii="Calibri" w:eastAsia="Times New Roman" w:hAnsi="Calibri" w:cs="Times New Roman"/>
          <w:color w:val="auto"/>
          <w:sz w:val="22"/>
          <w:szCs w:val="22"/>
          <w:bdr w:val="none" w:sz="0" w:space="0" w:color="auto"/>
        </w:rPr>
        <w:t xml:space="preserve">Zhotoviteľ sa zaväzuje zabezpečiť nakladanie s odpadom, vzniknutým pri prácach v súlade so zákonom č. 79/2015 Z. z. o odpadoch. Plánované odovzdanie odpadu je nutné vopred písomne odsúhlasiť s objednávateľom, po odsúhlasení konkrétneho prevádzkovateľa zariadenia na zhodnocovanie odpadov alebo zneškodňovanie odpadov môže zhotoviteľ odovzdať tento odpad do týchto zariadení. Po odovzdaní odpadu zhotoviteľ odovzdá všetky doklady: vážne lístky, Sprievodné listy NO a ostatné doklady, ktoré obdrží pri odovzdaní odpadu, vzniknutého pri realizácii prác neodkladne (do 3 pracovných dní) stavebnému </w:t>
      </w:r>
      <w:proofErr w:type="spellStart"/>
      <w:r w:rsidRPr="00F432D5">
        <w:rPr>
          <w:rFonts w:ascii="Calibri" w:eastAsia="Times New Roman" w:hAnsi="Calibri" w:cs="Times New Roman"/>
          <w:color w:val="auto"/>
          <w:sz w:val="22"/>
          <w:szCs w:val="22"/>
          <w:bdr w:val="none" w:sz="0" w:space="0" w:color="auto"/>
        </w:rPr>
        <w:t>dozorovi</w:t>
      </w:r>
      <w:proofErr w:type="spellEnd"/>
      <w:r w:rsidRPr="00F432D5">
        <w:rPr>
          <w:rFonts w:ascii="Calibri" w:eastAsia="Times New Roman" w:hAnsi="Calibri" w:cs="Times New Roman"/>
          <w:color w:val="auto"/>
          <w:sz w:val="22"/>
          <w:szCs w:val="22"/>
          <w:bdr w:val="none" w:sz="0" w:space="0" w:color="auto"/>
        </w:rPr>
        <w:t xml:space="preserve">. Pri porušení tejto povinnosti má objednávateľ právo uplatniť si voči zhotoviteľovi nárok na regresnú náhradu škody, ktorá mu tým vznikla, pričom škodou sa rozumejú aj akékoľvek pokuty alebo iné majetkové sankcie uložené orgánmi verejnej správy, prípadne štátnej správy odpadového hospodárstva v zmysle § 104 Zákona č. 79/2015 </w:t>
      </w:r>
      <w:proofErr w:type="spellStart"/>
      <w:r w:rsidRPr="00F432D5">
        <w:rPr>
          <w:rFonts w:ascii="Calibri" w:eastAsia="Times New Roman" w:hAnsi="Calibri" w:cs="Times New Roman"/>
          <w:color w:val="auto"/>
          <w:sz w:val="22"/>
          <w:szCs w:val="22"/>
          <w:bdr w:val="none" w:sz="0" w:space="0" w:color="auto"/>
        </w:rPr>
        <w:t>Z.z</w:t>
      </w:r>
      <w:proofErr w:type="spellEnd"/>
      <w:r w:rsidRPr="00F432D5">
        <w:rPr>
          <w:rFonts w:ascii="Calibri" w:eastAsia="Times New Roman" w:hAnsi="Calibri" w:cs="Times New Roman"/>
          <w:color w:val="auto"/>
          <w:sz w:val="22"/>
          <w:szCs w:val="22"/>
          <w:bdr w:val="none" w:sz="0" w:space="0" w:color="auto"/>
        </w:rPr>
        <w:t>. o odpadoch v platnom znení, objednávateľovi z dôvodu alebo v súvislosti s nedodržaním tejto povinnosti zhotoviteľom.</w:t>
      </w:r>
    </w:p>
    <w:p w14:paraId="0AF0CF87" w14:textId="77777777" w:rsidR="00F21F08" w:rsidRPr="00F432D5" w:rsidRDefault="00F432D5"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432D5">
        <w:rPr>
          <w:rFonts w:ascii="Calibri" w:eastAsia="Times New Roman" w:hAnsi="Calibri" w:cs="Times New Roman"/>
          <w:color w:val="auto"/>
          <w:sz w:val="22"/>
          <w:szCs w:val="22"/>
          <w:bdr w:val="none" w:sz="0" w:space="0" w:color="auto"/>
        </w:rPr>
        <w:t>V prípade ak zhotoviteľ zabezpečuje nakladanie s vzniknutým stavebným</w:t>
      </w:r>
      <w:r>
        <w:rPr>
          <w:rFonts w:ascii="Calibri" w:eastAsia="Times New Roman" w:hAnsi="Calibri" w:cs="Times New Roman"/>
          <w:color w:val="auto"/>
          <w:sz w:val="22"/>
          <w:szCs w:val="22"/>
          <w:bdr w:val="none" w:sz="0" w:space="0" w:color="auto"/>
        </w:rPr>
        <w:t xml:space="preserve"> odpadom v zmysle čl. 8 bod 27</w:t>
      </w:r>
      <w:r w:rsidRPr="00F432D5">
        <w:rPr>
          <w:rFonts w:ascii="Calibri" w:eastAsia="Times New Roman" w:hAnsi="Calibri" w:cs="Times New Roman"/>
          <w:color w:val="auto"/>
          <w:sz w:val="22"/>
          <w:szCs w:val="22"/>
          <w:bdr w:val="none" w:sz="0" w:space="0" w:color="auto"/>
        </w:rPr>
        <w:t xml:space="preserve">. má povinnosť písomne oznámiť plánované miesto uloženia takýchto odpadov objednávateľovi najneskôr tri pracovné dni pre odovzdaním staveniska. Súčasťou písomného oznámenia o plánovanom mieste uloženia odpadov budú platné vydané súhlasy pre dané miesta nakladania s odpadmi - zneškodnenie, príp. zhodnotenie. V prípade ak zhotoviteľ písomne </w:t>
      </w:r>
      <w:r w:rsidRPr="00F432D5">
        <w:rPr>
          <w:rFonts w:ascii="Calibri" w:eastAsia="Times New Roman" w:hAnsi="Calibri" w:cs="Times New Roman"/>
          <w:color w:val="auto"/>
          <w:sz w:val="22"/>
          <w:szCs w:val="22"/>
          <w:bdr w:val="none" w:sz="0" w:space="0" w:color="auto"/>
        </w:rPr>
        <w:lastRenderedPageBreak/>
        <w:t xml:space="preserve">neoznámi plánované miesto uloženia takýchto odpadov Objednávateľ si vyhradzuje právo neodovzdať zhotoviteľovi </w:t>
      </w:r>
      <w:del w:id="116" w:author="Jačmanová Helena" w:date="2021-08-06T09:54:00Z">
        <w:r w:rsidRPr="00F432D5" w:rsidDel="00337265">
          <w:rPr>
            <w:rFonts w:ascii="Calibri" w:eastAsia="Times New Roman" w:hAnsi="Calibri" w:cs="Times New Roman"/>
            <w:color w:val="auto"/>
            <w:sz w:val="22"/>
            <w:szCs w:val="22"/>
            <w:bdr w:val="none" w:sz="0" w:space="0" w:color="auto"/>
          </w:rPr>
          <w:delText>stanovisko</w:delText>
        </w:r>
      </w:del>
      <w:ins w:id="117" w:author="Jačmanová Helena" w:date="2021-08-06T09:54:00Z">
        <w:r w:rsidR="00337265" w:rsidRPr="00F432D5">
          <w:rPr>
            <w:rFonts w:ascii="Calibri" w:eastAsia="Times New Roman" w:hAnsi="Calibri" w:cs="Times New Roman"/>
            <w:color w:val="auto"/>
            <w:sz w:val="22"/>
            <w:szCs w:val="22"/>
            <w:bdr w:val="none" w:sz="0" w:space="0" w:color="auto"/>
          </w:rPr>
          <w:t>sta</w:t>
        </w:r>
        <w:r w:rsidR="00337265">
          <w:rPr>
            <w:rFonts w:ascii="Calibri" w:eastAsia="Times New Roman" w:hAnsi="Calibri" w:cs="Times New Roman"/>
            <w:color w:val="auto"/>
            <w:sz w:val="22"/>
            <w:szCs w:val="22"/>
            <w:bdr w:val="none" w:sz="0" w:space="0" w:color="auto"/>
          </w:rPr>
          <w:t>ven</w:t>
        </w:r>
        <w:r w:rsidR="00337265" w:rsidRPr="00F432D5">
          <w:rPr>
            <w:rFonts w:ascii="Calibri" w:eastAsia="Times New Roman" w:hAnsi="Calibri" w:cs="Times New Roman"/>
            <w:color w:val="auto"/>
            <w:sz w:val="22"/>
            <w:szCs w:val="22"/>
            <w:bdr w:val="none" w:sz="0" w:space="0" w:color="auto"/>
          </w:rPr>
          <w:t>isko</w:t>
        </w:r>
      </w:ins>
      <w:r w:rsidRPr="00F432D5">
        <w:rPr>
          <w:rFonts w:ascii="Calibri" w:eastAsia="Times New Roman" w:hAnsi="Calibri" w:cs="Times New Roman"/>
          <w:color w:val="auto"/>
          <w:sz w:val="22"/>
          <w:szCs w:val="22"/>
          <w:bdr w:val="none" w:sz="0" w:space="0" w:color="auto"/>
        </w:rPr>
        <w:t>.</w:t>
      </w:r>
    </w:p>
    <w:p w14:paraId="53562244"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ak k vykonaniu diela majú byť použité nebezpečné chemické látky a/alebo zmesi, je zhotoviteľ povinný pred začatím vykonávania diela oznámiť objednávateľovi aké nebezpečné chemické látky a zmesi bude používať a zároveň je povinný v prípade ich použitia doložiť k nim karty bezpečnostných údajov. Zhotoviteľ zabezpečí, aby všetky obaly chemických látok a zmesi, ktoré používa boli označené výstražnými symbolmi a popisnými štítkami v slovenskom jazyku. Zároveň sa zaväzuje, že nebezpečné látky a nebezpečné odpady bude skladovať len v priestoroch, ktoré sú na to určené a v súlade s platnou legislatívou (napr. protipožiarna ochrana, životné prostredie, BOZP</w:t>
      </w:r>
      <w:ins w:id="118" w:author="Jačmanová Helena" w:date="2021-08-09T10:00:00Z">
        <w:r w:rsidR="009A027F">
          <w:rPr>
            <w:rFonts w:ascii="Calibri" w:eastAsia="Times New Roman" w:hAnsi="Calibri" w:cs="Times New Roman"/>
            <w:color w:val="auto"/>
            <w:sz w:val="22"/>
            <w:szCs w:val="22"/>
            <w:bdr w:val="none" w:sz="0" w:space="0" w:color="auto"/>
          </w:rPr>
          <w:t>, zákon o odpadoch</w:t>
        </w:r>
      </w:ins>
      <w:r w:rsidRPr="00032AD9">
        <w:rPr>
          <w:rFonts w:ascii="Calibri" w:eastAsia="Times New Roman" w:hAnsi="Calibri" w:cs="Times New Roman"/>
          <w:color w:val="auto"/>
          <w:sz w:val="22"/>
          <w:szCs w:val="22"/>
          <w:bdr w:val="none" w:sz="0" w:space="0" w:color="auto"/>
        </w:rPr>
        <w:t xml:space="preserve"> a pod.).</w:t>
      </w:r>
    </w:p>
    <w:p w14:paraId="2A6D7BB2"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vyzve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 objednávateľa minimálne 3 dni dopredu k prevereniu všetkých stavebných prác, ktoré budú ďalším postupom zakryté. Zo stavebných prác, materiálov, výrobkov a/alebo zariadení, ktoré majú byť ďalším postupom zakryté, zhotoviteľ vyhotoví písomný a obrazový záznam, ktorý bude súčasťou preberacieho protokolu a na požiadanie sprístupní k nahliadnutiu doklady preukazujúce nákup zabudovaného, resp. zakrytého materiálu a/alebo výrobkov a/alebo zariadení. Stavebný dozor vykoná kontrolu. V prípade, že ju nevykoná, je povinný uhradiť náklady dodatočného odkrytia, pokiaľ také odkrytie požaduje. Ak sa však pri dodatočnom odkrytí zistí, že vykonané práce boli </w:t>
      </w:r>
      <w:proofErr w:type="spellStart"/>
      <w:r w:rsidRPr="00032AD9">
        <w:rPr>
          <w:rFonts w:ascii="Calibri" w:eastAsia="Times New Roman" w:hAnsi="Calibri" w:cs="Times New Roman"/>
          <w:color w:val="auto"/>
          <w:sz w:val="22"/>
          <w:szCs w:val="22"/>
          <w:bdr w:val="none" w:sz="0" w:space="0" w:color="auto"/>
        </w:rPr>
        <w:t>vadné</w:t>
      </w:r>
      <w:proofErr w:type="spellEnd"/>
      <w:r w:rsidRPr="00032AD9">
        <w:rPr>
          <w:rFonts w:ascii="Calibri" w:eastAsia="Times New Roman" w:hAnsi="Calibri" w:cs="Times New Roman"/>
          <w:color w:val="auto"/>
          <w:sz w:val="22"/>
          <w:szCs w:val="22"/>
          <w:bdr w:val="none" w:sz="0" w:space="0" w:color="auto"/>
        </w:rPr>
        <w:t>, nesie náklady dodatočného odkrytia zhotoviteľ.</w:t>
      </w:r>
    </w:p>
    <w:p w14:paraId="452F3235"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sa zaväzuje zabezpečiť pre objednávateľa na zhotovenie diela materiály, výrobky a zariadenia najvyššej možnej kvality. Objednávateľ si vyhradzuje právo prostredníctvom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schvaľovať všetky materiály, výrobky a zariadenia, ktoré zhotoviteľ na zhotovenie predmetu zmluvy zabezpečil, pred ich zabudovaním do diela a najmenej 7 dní pred plánovanou objednávkou alebo nákupom týchto materiálov výrobkov alebo zariadení. Spôsob, formu a rozsah takéhoto schvaľovania určí zhotoviteľ v súlade s požiadavkami objednávateľa. Za týmto účelom zhotoviteľ predloží objednávateľovi najmä vzorky, certifikáty a prehlásenia zhody týchto výrobkov, materiálov a/alebo zariadení. </w:t>
      </w:r>
      <w:r w:rsidR="00190536">
        <w:rPr>
          <w:rFonts w:ascii="Calibri" w:eastAsia="Times New Roman" w:hAnsi="Calibri" w:cs="Times New Roman"/>
          <w:color w:val="auto"/>
          <w:sz w:val="22"/>
          <w:szCs w:val="22"/>
          <w:bdr w:val="none" w:sz="0" w:space="0" w:color="auto"/>
        </w:rPr>
        <w:t xml:space="preserve">Objednávateľ je okrem uvedeného oprávnený vykonať overenie kvality materiálov, výrobkov a zariadení v certifikovanom laboratóriu na </w:t>
      </w:r>
      <w:r w:rsidR="000E7459">
        <w:rPr>
          <w:rFonts w:ascii="Calibri" w:eastAsia="Times New Roman" w:hAnsi="Calibri" w:cs="Times New Roman"/>
          <w:color w:val="auto"/>
          <w:sz w:val="22"/>
          <w:szCs w:val="22"/>
          <w:bdr w:val="none" w:sz="0" w:space="0" w:color="auto"/>
        </w:rPr>
        <w:t>materiáloch, výrobkoch a zariadeniach</w:t>
      </w:r>
      <w:r w:rsidR="00190536">
        <w:rPr>
          <w:rFonts w:ascii="Calibri" w:eastAsia="Times New Roman" w:hAnsi="Calibri" w:cs="Times New Roman"/>
          <w:color w:val="auto"/>
          <w:sz w:val="22"/>
          <w:szCs w:val="22"/>
          <w:bdr w:val="none" w:sz="0" w:space="0" w:color="auto"/>
        </w:rPr>
        <w:t xml:space="preserve"> dovezených na stavenisko za účelom ich použitia pred ich zabudovaním (tzn. nie na vzorkách predložených zhotoviteľom stavebnému </w:t>
      </w:r>
      <w:proofErr w:type="spellStart"/>
      <w:r w:rsidR="00190536">
        <w:rPr>
          <w:rFonts w:ascii="Calibri" w:eastAsia="Times New Roman" w:hAnsi="Calibri" w:cs="Times New Roman"/>
          <w:color w:val="auto"/>
          <w:sz w:val="22"/>
          <w:szCs w:val="22"/>
          <w:bdr w:val="none" w:sz="0" w:space="0" w:color="auto"/>
        </w:rPr>
        <w:t>dozorovi</w:t>
      </w:r>
      <w:proofErr w:type="spellEnd"/>
      <w:r w:rsidR="00190536">
        <w:rPr>
          <w:rFonts w:ascii="Calibri" w:eastAsia="Times New Roman" w:hAnsi="Calibri" w:cs="Times New Roman"/>
          <w:color w:val="auto"/>
          <w:sz w:val="22"/>
          <w:szCs w:val="22"/>
          <w:bdr w:val="none" w:sz="0" w:space="0" w:color="auto"/>
        </w:rPr>
        <w:t xml:space="preserve">). </w:t>
      </w:r>
      <w:r w:rsidR="000E7459">
        <w:rPr>
          <w:rFonts w:ascii="Calibri" w:eastAsia="Times New Roman" w:hAnsi="Calibri" w:cs="Times New Roman"/>
          <w:color w:val="auto"/>
          <w:sz w:val="22"/>
          <w:szCs w:val="22"/>
          <w:bdr w:val="none" w:sz="0" w:space="0" w:color="auto"/>
        </w:rPr>
        <w:t>Z</w:t>
      </w:r>
      <w:r w:rsidR="00190536">
        <w:rPr>
          <w:rFonts w:ascii="Calibri" w:eastAsia="Times New Roman" w:hAnsi="Calibri" w:cs="Times New Roman"/>
          <w:color w:val="auto"/>
          <w:sz w:val="22"/>
          <w:szCs w:val="22"/>
          <w:bdr w:val="none" w:sz="0" w:space="0" w:color="auto"/>
        </w:rPr>
        <w:t xml:space="preserve">hotoviteľ </w:t>
      </w:r>
      <w:r w:rsidR="000E7459">
        <w:rPr>
          <w:rFonts w:ascii="Calibri" w:eastAsia="Times New Roman" w:hAnsi="Calibri" w:cs="Times New Roman"/>
          <w:color w:val="auto"/>
          <w:sz w:val="22"/>
          <w:szCs w:val="22"/>
          <w:bdr w:val="none" w:sz="0" w:space="0" w:color="auto"/>
        </w:rPr>
        <w:t xml:space="preserve">je </w:t>
      </w:r>
      <w:r w:rsidR="00190536">
        <w:rPr>
          <w:rFonts w:ascii="Calibri" w:eastAsia="Times New Roman" w:hAnsi="Calibri" w:cs="Times New Roman"/>
          <w:color w:val="auto"/>
          <w:sz w:val="22"/>
          <w:szCs w:val="22"/>
          <w:bdr w:val="none" w:sz="0" w:space="0" w:color="auto"/>
        </w:rPr>
        <w:t>povinný objednávateľovi umožniť</w:t>
      </w:r>
      <w:r w:rsidR="000E7459">
        <w:rPr>
          <w:rFonts w:ascii="Calibri" w:eastAsia="Times New Roman" w:hAnsi="Calibri" w:cs="Times New Roman"/>
          <w:color w:val="auto"/>
          <w:sz w:val="22"/>
          <w:szCs w:val="22"/>
          <w:bdr w:val="none" w:sz="0" w:space="0" w:color="auto"/>
        </w:rPr>
        <w:t xml:space="preserve"> uvedené kedykoľvek o to požiada.</w:t>
      </w:r>
      <w:r w:rsidR="00190536">
        <w:rPr>
          <w:rFonts w:ascii="Calibri" w:eastAsia="Times New Roman" w:hAnsi="Calibri" w:cs="Times New Roman"/>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Zhotoviteľ je oprávnený zabezpečiť len také materiály, výrobky a zariadenia, ktoré sú nové, neboli doposiaľ používané a objednávateľ s nimi v minulosti žiadnym spôsobom nedisponoval.</w:t>
      </w:r>
    </w:p>
    <w:p w14:paraId="3EA5ED3A"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Materiály, výrobky a zariadenia uvedené v Prílohe č. 4 k tejto zmluve „Zoznam technologických zariadení a materiálov“ (ďalej len „Príloha č. 4“) sú záväzné a nemenné. Zmeniť materiál, výrobok alebo zariadenie uvedené v Prílohe č. 4 je možné len po predchádzajúcom písomnom odsúhlasení objednávateľa, ak nastali po podpise zmluvy objektívne a nepredvídateľné okolnosti, ktoré znemožňujú pôvodne navrhnuté plnenie</w:t>
      </w:r>
      <w:ins w:id="119" w:author="Jačmanová Helena" w:date="2021-07-21T09:53:00Z">
        <w:r w:rsidR="00D4651C">
          <w:rPr>
            <w:rFonts w:ascii="Calibri" w:eastAsia="Times New Roman" w:hAnsi="Calibri" w:cs="Times New Roman"/>
            <w:color w:val="auto"/>
            <w:sz w:val="22"/>
            <w:szCs w:val="22"/>
            <w:bdr w:val="none" w:sz="0" w:space="0" w:color="auto"/>
          </w:rPr>
          <w:t>, pričom nový materiál, výrobok alebo zariadenie musí mať minimálne také isté alebo vyššie kvalitatívne vlastnosti ako pôvodný materiál, výrobok alebo zariadenie</w:t>
        </w:r>
      </w:ins>
      <w:r w:rsidRPr="00032AD9">
        <w:rPr>
          <w:rFonts w:ascii="Calibri" w:eastAsia="Times New Roman" w:hAnsi="Calibri" w:cs="Times New Roman"/>
          <w:color w:val="auto"/>
          <w:sz w:val="22"/>
          <w:szCs w:val="22"/>
          <w:bdr w:val="none" w:sz="0" w:space="0" w:color="auto"/>
        </w:rPr>
        <w:t xml:space="preserve">. Zhotoviteľ pred zabudovaním materiálov, výrobkov a zariadení uvedených v Prílohe č. 4 do diela musí v každom prípade získať písomný súhlas od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 objednávateľa. Za týmto účelom zhotoviteľ predloží najmä certifikáty a prehlásenia zhody týchto výrobkov, materiálov a/alebo zariadení.</w:t>
      </w:r>
      <w:r w:rsidR="00DF161A">
        <w:rPr>
          <w:rFonts w:ascii="Calibri" w:eastAsia="Times New Roman" w:hAnsi="Calibri" w:cs="Times New Roman"/>
          <w:color w:val="auto"/>
          <w:sz w:val="22"/>
          <w:szCs w:val="22"/>
          <w:bdr w:val="none" w:sz="0" w:space="0" w:color="auto"/>
        </w:rPr>
        <w:t xml:space="preserve"> </w:t>
      </w:r>
      <w:r w:rsidR="00B62657">
        <w:rPr>
          <w:rFonts w:ascii="Calibri" w:eastAsia="Times New Roman" w:hAnsi="Calibri" w:cs="Times New Roman"/>
          <w:color w:val="auto"/>
          <w:sz w:val="22"/>
          <w:szCs w:val="22"/>
          <w:bdr w:val="none" w:sz="0" w:space="0" w:color="auto"/>
        </w:rPr>
        <w:t xml:space="preserve">Použité materiály a výrobky </w:t>
      </w:r>
      <w:r w:rsidR="00B62657">
        <w:rPr>
          <w:rFonts w:ascii="Calibri" w:hAnsi="Calibri" w:cs="Calibri"/>
          <w:sz w:val="22"/>
          <w:szCs w:val="22"/>
        </w:rPr>
        <w:t xml:space="preserve">prichádzajúce do kontaktu  s pitnou vodou musia byť v súlade s požiadavkami §18 zákona č.355/2007 </w:t>
      </w:r>
      <w:proofErr w:type="spellStart"/>
      <w:r w:rsidR="00B62657">
        <w:rPr>
          <w:rFonts w:ascii="Calibri" w:hAnsi="Calibri" w:cs="Calibri"/>
          <w:sz w:val="22"/>
          <w:szCs w:val="22"/>
        </w:rPr>
        <w:t>Z.z</w:t>
      </w:r>
      <w:proofErr w:type="spellEnd"/>
      <w:r w:rsidR="00B62657">
        <w:rPr>
          <w:rFonts w:ascii="Calibri" w:hAnsi="Calibri" w:cs="Calibri"/>
          <w:sz w:val="22"/>
          <w:szCs w:val="22"/>
        </w:rPr>
        <w:t>. a čl. 11 Smernice EÚ 2020/2184 .</w:t>
      </w:r>
    </w:p>
    <w:p w14:paraId="7E8A98F7"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sa zaväzuje zabezpečiť pre objednávateľa na zhotovenie diela stavebné materiály a technológiu v najvyššej možnej energetickej výhodnosti pri súčasnom zachovaní hospodárnosti a ostatných požiadaviek objednávateľa v zmysle tejto zmluvy. </w:t>
      </w:r>
    </w:p>
    <w:p w14:paraId="261B4633"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zodpovedá za to, že pri realizácii diela nepoužije materiál, o ktorom je v dobe jeho zabudovania známe, že je škodlivý, resp. je po záručnej dobe, alebo vykazuje iné vady a nedostatky. Zhotoviteľ pri realizácii predmetu zmluvy použije výrobky v zmysle súťažných podkladov a svojej ponuky, ktoré majú také vlastnosti, aby počas predpokladanej existencie </w:t>
      </w:r>
      <w:r w:rsidRPr="00032AD9">
        <w:rPr>
          <w:rFonts w:ascii="Calibri" w:eastAsia="Times New Roman" w:hAnsi="Calibri" w:cs="Times New Roman"/>
          <w:color w:val="auto"/>
          <w:sz w:val="22"/>
          <w:szCs w:val="22"/>
          <w:bdr w:val="none" w:sz="0" w:space="0" w:color="auto"/>
        </w:rPr>
        <w:lastRenderedPageBreak/>
        <w:t>stavby bola pri bežnej údržbe zaručená požadovaná maximálna mechanická pevnosť a stabilita, požiarna bezpečnosť, hygienické požiadavky, ochrana zdravia a životného prostredia, bezpečnosť pri užívaní, za čo zodpovedá</w:t>
      </w:r>
      <w:r w:rsidR="00267EA0" w:rsidRPr="00032AD9">
        <w:rPr>
          <w:rFonts w:ascii="Calibri" w:eastAsia="Times New Roman" w:hAnsi="Calibri" w:cs="Times New Roman"/>
          <w:color w:val="auto"/>
          <w:sz w:val="22"/>
          <w:szCs w:val="22"/>
          <w:bdr w:val="none" w:sz="0" w:space="0" w:color="auto"/>
        </w:rPr>
        <w:t>.</w:t>
      </w:r>
    </w:p>
    <w:p w14:paraId="7F60DFC6"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vyhlasuje, že sa dôkladne oboznámil so všetkými relevantnými informáciami týkajúcimi sa vykonávania diela, najmä s rozsahom a povahou diela, vykonal obhliadku miesta vykonávania diela </w:t>
      </w:r>
      <w:ins w:id="120" w:author="Jačmanová Helena" w:date="2021-08-06T09:47:00Z">
        <w:r w:rsidR="007D5668">
          <w:rPr>
            <w:rFonts w:ascii="Calibri" w:eastAsia="Times New Roman" w:hAnsi="Calibri" w:cs="Times New Roman"/>
            <w:color w:val="auto"/>
            <w:sz w:val="22"/>
            <w:szCs w:val="22"/>
            <w:bdr w:val="none" w:sz="0" w:space="0" w:color="auto"/>
          </w:rPr>
          <w:t xml:space="preserve">(ak je to relevantné) </w:t>
        </w:r>
      </w:ins>
      <w:r w:rsidRPr="00032AD9">
        <w:rPr>
          <w:rFonts w:ascii="Calibri" w:eastAsia="Times New Roman" w:hAnsi="Calibri" w:cs="Times New Roman"/>
          <w:color w:val="auto"/>
          <w:sz w:val="22"/>
          <w:szCs w:val="22"/>
          <w:bdr w:val="none" w:sz="0" w:space="0" w:color="auto"/>
        </w:rPr>
        <w:t>a je oprávnený a odborne spôsobilý vykonať dielo v požadovanom rozsahu.</w:t>
      </w:r>
    </w:p>
    <w:p w14:paraId="4275B98C" w14:textId="77777777" w:rsidR="00643897"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podať určenému zástupcovi objednávateľa správu bez zbytočného odkladu, hneď ako sa dozvie, že vznikli/vzniknú akékoľvek prekážky pri zhotovovaní diela, ktoré bránia alebo budú brániť v plnení povinností majúcich vplyv na cenu, lehotu vykonania diela a/alebo rozsah diela (tzn. okrem zmien, pri ktorých postačuje zápis v stavebnom denníku) a o dôsledkoch takejto skutočnosti.</w:t>
      </w:r>
    </w:p>
    <w:p w14:paraId="395C0B33" w14:textId="77777777" w:rsidR="00F21F08" w:rsidRPr="00032AD9" w:rsidRDefault="0000001D"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76302B">
        <w:rPr>
          <w:rFonts w:ascii="Calibri" w:eastAsia="Times New Roman" w:hAnsi="Calibri" w:cs="Times New Roman"/>
          <w:color w:val="auto"/>
          <w:sz w:val="22"/>
          <w:szCs w:val="22"/>
          <w:bdr w:val="none" w:sz="0" w:space="0" w:color="auto"/>
        </w:rPr>
        <w:t>Do podpisu preberacieho protokolu</w:t>
      </w:r>
      <w:r w:rsidR="00643897" w:rsidRPr="0076302B">
        <w:rPr>
          <w:rFonts w:ascii="Calibri" w:eastAsia="Times New Roman" w:hAnsi="Calibri" w:cs="Times New Roman"/>
          <w:color w:val="auto"/>
          <w:sz w:val="22"/>
          <w:szCs w:val="22"/>
          <w:bdr w:val="none" w:sz="0" w:space="0" w:color="auto"/>
        </w:rPr>
        <w:t xml:space="preserve"> sa zhotoviteľ zaväzuje vyhodnotiť energetickú náročnosť dodanej technológie a zabezpečiť merania dosiahnutej energetickej účinnosti významných zariadení vrátane porovnania s výrobcom garantovanou hodnotou, resp. legislatívne určenou minimálnou hodnotou.</w:t>
      </w:r>
      <w:r w:rsidR="00F21F08" w:rsidRPr="0076302B">
        <w:rPr>
          <w:rFonts w:ascii="Calibri" w:eastAsia="Times New Roman" w:hAnsi="Calibri" w:cs="Times New Roman"/>
          <w:color w:val="auto"/>
          <w:sz w:val="22"/>
          <w:szCs w:val="22"/>
          <w:bdr w:val="none" w:sz="0" w:space="0" w:color="auto"/>
        </w:rPr>
        <w:t xml:space="preserve"> </w:t>
      </w:r>
      <w:r w:rsidRPr="0076302B">
        <w:rPr>
          <w:rFonts w:ascii="Calibri" w:eastAsia="Times New Roman" w:hAnsi="Calibri" w:cs="Times New Roman"/>
          <w:color w:val="auto"/>
          <w:sz w:val="22"/>
          <w:szCs w:val="22"/>
          <w:bdr w:val="none" w:sz="0" w:space="0" w:color="auto"/>
        </w:rPr>
        <w:t>Uvedené platí pre čerpadlá a dúchadlá.</w:t>
      </w:r>
    </w:p>
    <w:p w14:paraId="1B26671E"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vykoná všetky primerané kroky na ochranu životného prostredia (tak na stavenisku ako aj mimo neho) a na obmedzenie škôd a ohrozenia ľudí a majetku. Zhotoviteľ sa výslovne zaväzuje, že pri vykonávaní diela a ani po jeho ukončení nespôsobí ekologickú haváriu alebo škodu na životnom prostredí.</w:t>
      </w:r>
    </w:p>
    <w:p w14:paraId="2B4E973B" w14:textId="77777777" w:rsidR="00643897" w:rsidRPr="00032AD9" w:rsidRDefault="00254ABD" w:rsidP="00643897">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O všetkých fosíliách, minciach, cenných alebo starožitných predmetoch a objektoch, a iných pozostatkoch alebo predmetoch geologicky a archeologicky zaujímavých nájdených na stavenisku oboznámi zhotoviteľ bezodkladne objednávateľa. Zhotoviteľ je povinný vykonať potrebné opatrenia na zabránenie zamestnancom a poddodávateľom zhotoviteľa v ktoromkoľvek rade alebo iným osobám, aby vybrali alebo poškodili niektoré z týchto nálezov a je povinný </w:t>
      </w:r>
      <w:r w:rsidR="0000001D">
        <w:rPr>
          <w:rFonts w:ascii="Calibri" w:eastAsia="Times New Roman" w:hAnsi="Calibri" w:cs="Times New Roman"/>
          <w:color w:val="auto"/>
          <w:sz w:val="22"/>
          <w:szCs w:val="22"/>
          <w:bdr w:val="none" w:sz="0" w:space="0" w:color="auto"/>
        </w:rPr>
        <w:t xml:space="preserve">poskytnúť objednávateľovi všetku potrebnú súčinnosť aby objednávateľ mohol </w:t>
      </w:r>
      <w:r w:rsidRPr="00032AD9">
        <w:rPr>
          <w:rFonts w:ascii="Calibri" w:eastAsia="Times New Roman" w:hAnsi="Calibri" w:cs="Times New Roman"/>
          <w:color w:val="auto"/>
          <w:sz w:val="22"/>
          <w:szCs w:val="22"/>
          <w:bdr w:val="none" w:sz="0" w:space="0" w:color="auto"/>
        </w:rPr>
        <w:t>uzavrieť v zmysle zákona č. 49/2002 Z. z. zmluvu s právnickou osobou, ktorá má príslušné oprávnenie na vykonanie záchranného archeologického výskumu/prieskumu a zabezpečiť archeologický výskumu/prieskumu v potrebnom rozsahu.</w:t>
      </w:r>
    </w:p>
    <w:p w14:paraId="010C8828"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na výzvu objednávateľa odstrániť zo staveniska a nahradiť akékoľvek technologické zariadenie alebo materiály, ktoré nie sú v súlade s touto zmluvou, a ktoré súčasne nerealizoval na pokyn objednávateľa a/alebo odstrániť a znovu vykonať akékoľvek práce, ktoré nie sú v súlade s touto zmluvou a ktoré súčasne nerealizoval na pokyn objednávateľa. Ustanovenia o cene tým nie sú dotknuté, prípadné náklady hradí zhotoviteľ.</w:t>
      </w:r>
    </w:p>
    <w:p w14:paraId="58D01237"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vyhlasuje, že sa oboznámil s vhodnosťou a dostupnosťou prístupových ciest na stavenisko. Ak v súvislosti so začatím prác na stavenisku je potrebné požiadať o vydanie rozhodnutí na zvláštne užívanie komunikácií (</w:t>
      </w:r>
      <w:proofErr w:type="spellStart"/>
      <w:r w:rsidRPr="00032AD9">
        <w:rPr>
          <w:rFonts w:ascii="Calibri" w:eastAsia="Times New Roman" w:hAnsi="Calibri" w:cs="Times New Roman"/>
          <w:color w:val="auto"/>
          <w:sz w:val="22"/>
          <w:szCs w:val="22"/>
          <w:bdr w:val="none" w:sz="0" w:space="0" w:color="auto"/>
        </w:rPr>
        <w:t>rozkopávkové</w:t>
      </w:r>
      <w:proofErr w:type="spellEnd"/>
      <w:r w:rsidRPr="00032AD9">
        <w:rPr>
          <w:rFonts w:ascii="Calibri" w:eastAsia="Times New Roman" w:hAnsi="Calibri" w:cs="Times New Roman"/>
          <w:color w:val="auto"/>
          <w:sz w:val="22"/>
          <w:szCs w:val="22"/>
          <w:bdr w:val="none" w:sz="0" w:space="0" w:color="auto"/>
        </w:rPr>
        <w:t xml:space="preserve"> povolenie a pod.) za ich riadne a včasné obstarávanie zodp</w:t>
      </w:r>
      <w:r w:rsidR="00267EA0" w:rsidRPr="00032AD9">
        <w:rPr>
          <w:rFonts w:ascii="Calibri" w:eastAsia="Times New Roman" w:hAnsi="Calibri" w:cs="Times New Roman"/>
          <w:color w:val="auto"/>
          <w:sz w:val="22"/>
          <w:szCs w:val="22"/>
          <w:bdr w:val="none" w:sz="0" w:space="0" w:color="auto"/>
        </w:rPr>
        <w:t>ovedá</w:t>
      </w:r>
      <w:r w:rsidRPr="00032AD9">
        <w:rPr>
          <w:rFonts w:ascii="Calibri" w:eastAsia="Times New Roman" w:hAnsi="Calibri" w:cs="Times New Roman"/>
          <w:color w:val="auto"/>
          <w:sz w:val="22"/>
          <w:szCs w:val="22"/>
          <w:bdr w:val="none" w:sz="0" w:space="0" w:color="auto"/>
        </w:rPr>
        <w:t xml:space="preserve"> zhotoviteľ. Zhotoviteľ je povinný počínať si tak, aby sa predišlo poškodeniu každej cesty alebo mostu v dôsledku dopravy zhotoviteľa, činnosti zamestnanca alebo poddodávateľa zhotoviteľa</w:t>
      </w:r>
      <w:r w:rsidR="001E3002" w:rsidRPr="00032AD9">
        <w:rPr>
          <w:rFonts w:ascii="Calibri" w:eastAsia="Times New Roman" w:hAnsi="Calibri" w:cs="Times New Roman"/>
          <w:color w:val="auto"/>
          <w:sz w:val="22"/>
          <w:szCs w:val="22"/>
          <w:bdr w:val="none" w:sz="0" w:space="0" w:color="auto"/>
        </w:rPr>
        <w:t xml:space="preserve"> v ktoromkoľvek rade</w:t>
      </w:r>
      <w:r w:rsidRPr="00032AD9">
        <w:rPr>
          <w:rFonts w:ascii="Calibri" w:eastAsia="Times New Roman" w:hAnsi="Calibri" w:cs="Times New Roman"/>
          <w:color w:val="auto"/>
          <w:sz w:val="22"/>
          <w:szCs w:val="22"/>
          <w:bdr w:val="none" w:sz="0" w:space="0" w:color="auto"/>
        </w:rPr>
        <w:t>. Uvedené zahŕňa najmä správne používanie vhodných vozidiel a trás. Zhotoviteľ je zároveň zodpovedný za každú údržbu vrátan</w:t>
      </w:r>
      <w:del w:id="121" w:author="Jačmanová Helena" w:date="2021-08-06T09:48:00Z">
        <w:r w:rsidRPr="00032AD9" w:rsidDel="007D5668">
          <w:rPr>
            <w:rFonts w:ascii="Calibri" w:eastAsia="Times New Roman" w:hAnsi="Calibri" w:cs="Times New Roman"/>
            <w:color w:val="auto"/>
            <w:sz w:val="22"/>
            <w:szCs w:val="22"/>
            <w:bdr w:val="none" w:sz="0" w:space="0" w:color="auto"/>
          </w:rPr>
          <w:delText>i</w:delText>
        </w:r>
      </w:del>
      <w:r w:rsidRPr="00032AD9">
        <w:rPr>
          <w:rFonts w:ascii="Calibri" w:eastAsia="Times New Roman" w:hAnsi="Calibri" w:cs="Times New Roman"/>
          <w:color w:val="auto"/>
          <w:sz w:val="22"/>
          <w:szCs w:val="22"/>
          <w:bdr w:val="none" w:sz="0" w:space="0" w:color="auto"/>
        </w:rPr>
        <w:t>e čistenia použitých komunikácií, ktorá môže byť požadovaná v dôsledku používania prístupových ciest zhotoviteľom a je povinný zriadiť všetky potrebné dopravné značky alebo smerové tabule a získať všetky povolenia, ktoré môžu byť požadované príslušnými úradmi.</w:t>
      </w:r>
    </w:p>
    <w:p w14:paraId="41579DDA"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zodpovedá za škody na majetku objednávateľa, ktoré preukázateľne spôsobil svojou činnosťou pri zhotovovaní diela bez zavinenia objednávateľa.</w:t>
      </w:r>
    </w:p>
    <w:p w14:paraId="594F7947"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pri zhotovovaní diela dodržať technologické postupy stanovené výrobcom použitých materiálov, výrobkov, zariadení a pod.</w:t>
      </w:r>
    </w:p>
    <w:p w14:paraId="58EC84C3"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strpieť výkon kontroly/auditu súvisiaceho s dodávaným tovarom, službami a stavebnými prácami, a to oprávnenými osobami na výkon tejto kontroly/auditu do lehoty urče</w:t>
      </w:r>
      <w:r w:rsidR="0000001D">
        <w:rPr>
          <w:rFonts w:ascii="Calibri" w:eastAsia="Times New Roman" w:hAnsi="Calibri" w:cs="Times New Roman"/>
          <w:color w:val="auto"/>
          <w:sz w:val="22"/>
          <w:szCs w:val="22"/>
          <w:bdr w:val="none" w:sz="0" w:space="0" w:color="auto"/>
        </w:rPr>
        <w:t xml:space="preserve">nej riadiacou dokumentáciou OP </w:t>
      </w:r>
      <w:r w:rsidRPr="00032AD9">
        <w:rPr>
          <w:rFonts w:ascii="Calibri" w:eastAsia="Times New Roman" w:hAnsi="Calibri" w:cs="Times New Roman"/>
          <w:color w:val="auto"/>
          <w:sz w:val="22"/>
          <w:szCs w:val="22"/>
          <w:bdr w:val="none" w:sz="0" w:space="0" w:color="auto"/>
        </w:rPr>
        <w:t>a poskytnúť im a objednávateľovi všetku potrebnú súčinnosť. Zhotoviteľ zabezpečí rovnakú povinnosť u poddodávateľov v ktoromkoľvek rade.</w:t>
      </w:r>
    </w:p>
    <w:p w14:paraId="04AE233B" w14:textId="77777777" w:rsidR="007A7138" w:rsidRPr="0000001D" w:rsidRDefault="00F21F08" w:rsidP="007A7138">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 xml:space="preserve">Oprávnené osoby na výkon kontroly/auditu sú najmä: </w:t>
      </w:r>
    </w:p>
    <w:p w14:paraId="278A419D" w14:textId="77777777" w:rsidR="00D4651C" w:rsidRPr="00D4651C" w:rsidRDefault="00D4651C" w:rsidP="00D4651C">
      <w:pPr>
        <w:pStyle w:val="Default"/>
        <w:ind w:left="567"/>
        <w:rPr>
          <w:ins w:id="122" w:author="Jačmanová Helena" w:date="2021-07-21T09:57:00Z"/>
          <w:rFonts w:ascii="Calibri" w:hAnsi="Calibri"/>
          <w:color w:val="auto"/>
          <w:sz w:val="22"/>
          <w:szCs w:val="22"/>
        </w:rPr>
      </w:pPr>
      <w:ins w:id="123" w:author="Jačmanová Helena" w:date="2021-07-21T09:57:00Z">
        <w:r w:rsidRPr="00D4651C">
          <w:rPr>
            <w:rFonts w:ascii="Calibri" w:hAnsi="Calibri"/>
            <w:color w:val="auto"/>
            <w:sz w:val="22"/>
            <w:szCs w:val="22"/>
          </w:rPr>
          <w:t>a) Poskytovateľ a ním poverené osoby,</w:t>
        </w:r>
      </w:ins>
    </w:p>
    <w:p w14:paraId="7E03D9D5" w14:textId="77777777" w:rsidR="00D4651C" w:rsidRPr="00D4651C" w:rsidRDefault="00D4651C" w:rsidP="00D4651C">
      <w:pPr>
        <w:pStyle w:val="Default"/>
        <w:ind w:left="567"/>
        <w:rPr>
          <w:ins w:id="124" w:author="Jačmanová Helena" w:date="2021-07-21T09:57:00Z"/>
          <w:rFonts w:ascii="Calibri" w:hAnsi="Calibri"/>
          <w:color w:val="auto"/>
          <w:sz w:val="22"/>
          <w:szCs w:val="22"/>
        </w:rPr>
      </w:pPr>
      <w:ins w:id="125" w:author="Jačmanová Helena" w:date="2021-07-21T09:57:00Z">
        <w:r w:rsidRPr="00D4651C">
          <w:rPr>
            <w:rFonts w:ascii="Calibri" w:hAnsi="Calibri"/>
            <w:color w:val="auto"/>
            <w:sz w:val="22"/>
            <w:szCs w:val="22"/>
          </w:rPr>
          <w:t>b) Útvar vnútorného auditu RO/útvar vnútornej kontroly SO a ním poverené osoby,</w:t>
        </w:r>
      </w:ins>
    </w:p>
    <w:p w14:paraId="74C8AA40" w14:textId="77777777" w:rsidR="00D4651C" w:rsidRPr="00D4651C" w:rsidRDefault="00D4651C" w:rsidP="00D4651C">
      <w:pPr>
        <w:pStyle w:val="Default"/>
        <w:ind w:left="567"/>
        <w:rPr>
          <w:ins w:id="126" w:author="Jačmanová Helena" w:date="2021-07-21T09:57:00Z"/>
          <w:rFonts w:ascii="Calibri" w:hAnsi="Calibri"/>
          <w:color w:val="auto"/>
          <w:sz w:val="22"/>
          <w:szCs w:val="22"/>
        </w:rPr>
      </w:pPr>
      <w:ins w:id="127" w:author="Jačmanová Helena" w:date="2021-07-21T09:57:00Z">
        <w:r w:rsidRPr="00D4651C">
          <w:rPr>
            <w:rFonts w:ascii="Calibri" w:hAnsi="Calibri"/>
            <w:color w:val="auto"/>
            <w:sz w:val="22"/>
            <w:szCs w:val="22"/>
          </w:rPr>
          <w:t>c) NKÚ SR, Úrad vládneho auditu a nimi poverené osoby,</w:t>
        </w:r>
      </w:ins>
    </w:p>
    <w:p w14:paraId="51384C6A" w14:textId="77777777" w:rsidR="00D4651C" w:rsidRPr="00D4651C" w:rsidRDefault="00D4651C" w:rsidP="00D4651C">
      <w:pPr>
        <w:pStyle w:val="Default"/>
        <w:ind w:left="567"/>
        <w:rPr>
          <w:ins w:id="128" w:author="Jačmanová Helena" w:date="2021-07-21T09:57:00Z"/>
          <w:rFonts w:ascii="Calibri" w:hAnsi="Calibri"/>
          <w:color w:val="auto"/>
          <w:sz w:val="22"/>
          <w:szCs w:val="22"/>
        </w:rPr>
      </w:pPr>
      <w:ins w:id="129" w:author="Jačmanová Helena" w:date="2021-07-21T09:57:00Z">
        <w:r w:rsidRPr="00D4651C">
          <w:rPr>
            <w:rFonts w:ascii="Calibri" w:hAnsi="Calibri"/>
            <w:color w:val="auto"/>
            <w:sz w:val="22"/>
            <w:szCs w:val="22"/>
          </w:rPr>
          <w:t>d) OA, jeho spolupracujúce orgány a osoby poverené na výkon kontroly/auditu,</w:t>
        </w:r>
      </w:ins>
    </w:p>
    <w:p w14:paraId="77D85F63" w14:textId="77777777" w:rsidR="00D4651C" w:rsidRPr="00D4651C" w:rsidRDefault="00D4651C" w:rsidP="00D4651C">
      <w:pPr>
        <w:pStyle w:val="Default"/>
        <w:ind w:left="567"/>
        <w:rPr>
          <w:ins w:id="130" w:author="Jačmanová Helena" w:date="2021-07-21T09:57:00Z"/>
          <w:rFonts w:ascii="Calibri" w:hAnsi="Calibri"/>
          <w:color w:val="auto"/>
          <w:sz w:val="22"/>
          <w:szCs w:val="22"/>
        </w:rPr>
      </w:pPr>
      <w:ins w:id="131" w:author="Jačmanová Helena" w:date="2021-07-21T09:57:00Z">
        <w:r w:rsidRPr="00D4651C">
          <w:rPr>
            <w:rFonts w:ascii="Calibri" w:hAnsi="Calibri"/>
            <w:color w:val="auto"/>
            <w:sz w:val="22"/>
            <w:szCs w:val="22"/>
          </w:rPr>
          <w:t>e) Splnomocnení zástupcovia EK a Európskeho dvora audítorov,</w:t>
        </w:r>
      </w:ins>
    </w:p>
    <w:p w14:paraId="42D053D9" w14:textId="77777777" w:rsidR="00D4651C" w:rsidRPr="00D4651C" w:rsidRDefault="00D4651C" w:rsidP="00D4651C">
      <w:pPr>
        <w:pStyle w:val="Default"/>
        <w:ind w:left="567"/>
        <w:rPr>
          <w:ins w:id="132" w:author="Jačmanová Helena" w:date="2021-07-21T09:57:00Z"/>
          <w:rFonts w:ascii="Calibri" w:hAnsi="Calibri"/>
          <w:color w:val="auto"/>
          <w:sz w:val="22"/>
          <w:szCs w:val="22"/>
        </w:rPr>
      </w:pPr>
      <w:ins w:id="133" w:author="Jačmanová Helena" w:date="2021-07-21T09:57:00Z">
        <w:r w:rsidRPr="00D4651C">
          <w:rPr>
            <w:rFonts w:ascii="Calibri" w:hAnsi="Calibri"/>
            <w:color w:val="auto"/>
            <w:sz w:val="22"/>
            <w:szCs w:val="22"/>
          </w:rPr>
          <w:t>f) Orgán zabezpečujúci ochranu finančných záujmov EÚ,</w:t>
        </w:r>
      </w:ins>
    </w:p>
    <w:p w14:paraId="4D2D8179" w14:textId="77777777" w:rsidR="007A7138" w:rsidRPr="00032AD9" w:rsidDel="00D4651C" w:rsidRDefault="00D4651C" w:rsidP="00D4651C">
      <w:pPr>
        <w:pStyle w:val="Default"/>
        <w:ind w:left="567"/>
        <w:rPr>
          <w:del w:id="134" w:author="Jačmanová Helena" w:date="2021-07-21T09:57:00Z"/>
          <w:rFonts w:ascii="Calibri" w:hAnsi="Calibri"/>
          <w:color w:val="auto"/>
          <w:sz w:val="22"/>
          <w:szCs w:val="22"/>
        </w:rPr>
      </w:pPr>
      <w:ins w:id="135" w:author="Jačmanová Helena" w:date="2021-07-21T09:57:00Z">
        <w:r w:rsidRPr="00D4651C">
          <w:rPr>
            <w:rFonts w:ascii="Calibri" w:hAnsi="Calibri"/>
            <w:color w:val="auto"/>
            <w:sz w:val="22"/>
            <w:szCs w:val="22"/>
          </w:rPr>
          <w:t>g) Osoby prizvané orgánmi uvedenými v písm. a) až e) v súlade s príslušnými právnymi predpismi SR a právnymi aktmi EÚ</w:t>
        </w:r>
      </w:ins>
      <w:del w:id="136" w:author="Jačmanová Helena" w:date="2021-07-21T09:57:00Z">
        <w:r w:rsidR="007A7138" w:rsidRPr="00032AD9" w:rsidDel="00D4651C">
          <w:rPr>
            <w:rFonts w:ascii="Calibri" w:hAnsi="Calibri"/>
            <w:color w:val="auto"/>
            <w:sz w:val="22"/>
            <w:szCs w:val="22"/>
          </w:rPr>
          <w:delText xml:space="preserve">a) Komisia, </w:delText>
        </w:r>
      </w:del>
    </w:p>
    <w:p w14:paraId="65CCF065" w14:textId="77777777" w:rsidR="007A7138" w:rsidRPr="00032AD9" w:rsidDel="00D4651C" w:rsidRDefault="007A7138" w:rsidP="007A7138">
      <w:pPr>
        <w:pStyle w:val="Default"/>
        <w:ind w:left="567"/>
        <w:rPr>
          <w:del w:id="137" w:author="Jačmanová Helena" w:date="2021-07-21T09:57:00Z"/>
          <w:rFonts w:ascii="Calibri" w:hAnsi="Calibri"/>
          <w:color w:val="auto"/>
          <w:sz w:val="22"/>
          <w:szCs w:val="22"/>
        </w:rPr>
      </w:pPr>
      <w:del w:id="138" w:author="Jačmanová Helena" w:date="2021-07-21T09:57:00Z">
        <w:r w:rsidRPr="00032AD9" w:rsidDel="00D4651C">
          <w:rPr>
            <w:rFonts w:ascii="Calibri" w:hAnsi="Calibri"/>
            <w:color w:val="auto"/>
            <w:sz w:val="22"/>
            <w:szCs w:val="22"/>
          </w:rPr>
          <w:delText xml:space="preserve">b) vláda SR, </w:delText>
        </w:r>
      </w:del>
    </w:p>
    <w:p w14:paraId="022F530C" w14:textId="77777777" w:rsidR="007A7138" w:rsidRPr="00032AD9" w:rsidDel="00D4651C" w:rsidRDefault="007A7138" w:rsidP="007A7138">
      <w:pPr>
        <w:pStyle w:val="Default"/>
        <w:ind w:left="567"/>
        <w:rPr>
          <w:del w:id="139" w:author="Jačmanová Helena" w:date="2021-07-21T09:57:00Z"/>
          <w:rFonts w:ascii="Calibri" w:hAnsi="Calibri"/>
          <w:color w:val="auto"/>
          <w:sz w:val="22"/>
          <w:szCs w:val="22"/>
        </w:rPr>
      </w:pPr>
      <w:del w:id="140" w:author="Jačmanová Helena" w:date="2021-07-21T09:57:00Z">
        <w:r w:rsidRPr="00032AD9" w:rsidDel="00D4651C">
          <w:rPr>
            <w:rFonts w:ascii="Calibri" w:hAnsi="Calibri"/>
            <w:color w:val="auto"/>
            <w:sz w:val="22"/>
            <w:szCs w:val="22"/>
          </w:rPr>
          <w:delText xml:space="preserve">c) CKO, </w:delText>
        </w:r>
      </w:del>
    </w:p>
    <w:p w14:paraId="6C91AC9A" w14:textId="77777777" w:rsidR="007A7138" w:rsidRPr="00032AD9" w:rsidDel="00D4651C" w:rsidRDefault="007A7138" w:rsidP="007A7138">
      <w:pPr>
        <w:pStyle w:val="Default"/>
        <w:ind w:left="567"/>
        <w:rPr>
          <w:del w:id="141" w:author="Jačmanová Helena" w:date="2021-07-21T09:57:00Z"/>
          <w:rFonts w:ascii="Calibri" w:hAnsi="Calibri"/>
          <w:color w:val="auto"/>
          <w:sz w:val="22"/>
          <w:szCs w:val="22"/>
        </w:rPr>
      </w:pPr>
      <w:del w:id="142" w:author="Jačmanová Helena" w:date="2021-07-21T09:57:00Z">
        <w:r w:rsidRPr="00032AD9" w:rsidDel="00D4651C">
          <w:rPr>
            <w:rFonts w:ascii="Calibri" w:hAnsi="Calibri"/>
            <w:color w:val="auto"/>
            <w:sz w:val="22"/>
            <w:szCs w:val="22"/>
          </w:rPr>
          <w:delText xml:space="preserve">d) Certifikačný orgán, </w:delText>
        </w:r>
      </w:del>
    </w:p>
    <w:p w14:paraId="2B978776" w14:textId="77777777" w:rsidR="007A7138" w:rsidRPr="00032AD9" w:rsidDel="00D4651C" w:rsidRDefault="007A7138" w:rsidP="007A7138">
      <w:pPr>
        <w:pStyle w:val="Default"/>
        <w:ind w:left="567"/>
        <w:rPr>
          <w:del w:id="143" w:author="Jačmanová Helena" w:date="2021-07-21T09:57:00Z"/>
          <w:rFonts w:ascii="Calibri" w:hAnsi="Calibri"/>
          <w:color w:val="auto"/>
          <w:sz w:val="22"/>
          <w:szCs w:val="22"/>
        </w:rPr>
      </w:pPr>
      <w:del w:id="144" w:author="Jačmanová Helena" w:date="2021-07-21T09:57:00Z">
        <w:r w:rsidRPr="00032AD9" w:rsidDel="00D4651C">
          <w:rPr>
            <w:rFonts w:ascii="Calibri" w:hAnsi="Calibri"/>
            <w:color w:val="auto"/>
            <w:sz w:val="22"/>
            <w:szCs w:val="22"/>
          </w:rPr>
          <w:delText xml:space="preserve">e) Monitorovací výbor, </w:delText>
        </w:r>
      </w:del>
    </w:p>
    <w:p w14:paraId="6F34797B" w14:textId="77777777" w:rsidR="007A7138" w:rsidRPr="00032AD9" w:rsidDel="00D4651C" w:rsidRDefault="007A7138" w:rsidP="007A7138">
      <w:pPr>
        <w:pStyle w:val="Default"/>
        <w:ind w:left="567"/>
        <w:rPr>
          <w:del w:id="145" w:author="Jačmanová Helena" w:date="2021-07-21T09:57:00Z"/>
          <w:rFonts w:ascii="Calibri" w:hAnsi="Calibri"/>
          <w:color w:val="auto"/>
          <w:sz w:val="22"/>
          <w:szCs w:val="22"/>
        </w:rPr>
      </w:pPr>
      <w:del w:id="146" w:author="Jačmanová Helena" w:date="2021-07-21T09:57:00Z">
        <w:r w:rsidRPr="00032AD9" w:rsidDel="00D4651C">
          <w:rPr>
            <w:rFonts w:ascii="Calibri" w:hAnsi="Calibri"/>
            <w:color w:val="auto"/>
            <w:sz w:val="22"/>
            <w:szCs w:val="22"/>
          </w:rPr>
          <w:delText xml:space="preserve">f) Orgán auditu a spolupracujúce orgány, </w:delText>
        </w:r>
      </w:del>
    </w:p>
    <w:p w14:paraId="4B2545B0" w14:textId="77777777" w:rsidR="007A7138" w:rsidRPr="00032AD9" w:rsidDel="00D4651C" w:rsidRDefault="007A7138" w:rsidP="007A7138">
      <w:pPr>
        <w:pStyle w:val="Default"/>
        <w:ind w:left="567"/>
        <w:rPr>
          <w:del w:id="147" w:author="Jačmanová Helena" w:date="2021-07-21T09:57:00Z"/>
          <w:rFonts w:ascii="Calibri" w:hAnsi="Calibri"/>
          <w:color w:val="auto"/>
          <w:sz w:val="22"/>
          <w:szCs w:val="22"/>
        </w:rPr>
      </w:pPr>
      <w:del w:id="148" w:author="Jačmanová Helena" w:date="2021-07-21T09:57:00Z">
        <w:r w:rsidRPr="00032AD9" w:rsidDel="00D4651C">
          <w:rPr>
            <w:rFonts w:ascii="Calibri" w:hAnsi="Calibri"/>
            <w:color w:val="auto"/>
            <w:sz w:val="22"/>
            <w:szCs w:val="22"/>
          </w:rPr>
          <w:delText xml:space="preserve">g) Orgán zabezpečujúci ochranu finančných záujmov EÚ, </w:delText>
        </w:r>
      </w:del>
    </w:p>
    <w:p w14:paraId="6FEF6141" w14:textId="77777777" w:rsidR="007A7138" w:rsidRPr="00032AD9" w:rsidDel="00D4651C" w:rsidRDefault="007A7138" w:rsidP="007A7138">
      <w:pPr>
        <w:pStyle w:val="Default"/>
        <w:ind w:left="567"/>
        <w:rPr>
          <w:del w:id="149" w:author="Jačmanová Helena" w:date="2021-07-21T09:57:00Z"/>
          <w:rFonts w:ascii="Calibri" w:hAnsi="Calibri"/>
          <w:color w:val="auto"/>
          <w:sz w:val="22"/>
          <w:szCs w:val="22"/>
        </w:rPr>
      </w:pPr>
      <w:del w:id="150" w:author="Jačmanová Helena" w:date="2021-07-21T09:57:00Z">
        <w:r w:rsidRPr="00032AD9" w:rsidDel="00D4651C">
          <w:rPr>
            <w:rFonts w:ascii="Calibri" w:hAnsi="Calibri"/>
            <w:color w:val="auto"/>
            <w:sz w:val="22"/>
            <w:szCs w:val="22"/>
          </w:rPr>
          <w:delText xml:space="preserve">h) Gestori horizontálnych princípov, </w:delText>
        </w:r>
      </w:del>
    </w:p>
    <w:p w14:paraId="4D72DF2B" w14:textId="77777777" w:rsidR="007A7138" w:rsidRPr="00032AD9" w:rsidDel="00D4651C" w:rsidRDefault="007A7138" w:rsidP="007A7138">
      <w:pPr>
        <w:pStyle w:val="Default"/>
        <w:ind w:left="567"/>
        <w:rPr>
          <w:del w:id="151" w:author="Jačmanová Helena" w:date="2021-07-21T09:57:00Z"/>
          <w:rFonts w:ascii="Calibri" w:hAnsi="Calibri"/>
          <w:color w:val="auto"/>
        </w:rPr>
      </w:pPr>
      <w:del w:id="152" w:author="Jačmanová Helena" w:date="2021-07-21T09:57:00Z">
        <w:r w:rsidRPr="00032AD9" w:rsidDel="00D4651C">
          <w:rPr>
            <w:rFonts w:ascii="Calibri" w:hAnsi="Calibri"/>
            <w:color w:val="auto"/>
            <w:sz w:val="22"/>
            <w:szCs w:val="22"/>
          </w:rPr>
          <w:delText xml:space="preserve">i) Riadiaci orgán, </w:delText>
        </w:r>
      </w:del>
    </w:p>
    <w:p w14:paraId="4AE84578" w14:textId="77777777" w:rsidR="00F21F08" w:rsidRPr="00032AD9" w:rsidRDefault="007A7138" w:rsidP="007A7138">
      <w:pPr>
        <w:pStyle w:val="Default"/>
        <w:ind w:left="567"/>
        <w:rPr>
          <w:rFonts w:ascii="Calibri" w:hAnsi="Calibri"/>
          <w:color w:val="auto"/>
          <w:sz w:val="22"/>
          <w:szCs w:val="22"/>
        </w:rPr>
      </w:pPr>
      <w:del w:id="153" w:author="Jačmanová Helena" w:date="2021-07-21T09:57:00Z">
        <w:r w:rsidRPr="00032AD9" w:rsidDel="00D4651C">
          <w:rPr>
            <w:rFonts w:ascii="Calibri" w:hAnsi="Calibri"/>
            <w:color w:val="auto"/>
            <w:sz w:val="22"/>
            <w:szCs w:val="22"/>
          </w:rPr>
          <w:delText>j) Sprostredkovateľský orgán;</w:delText>
        </w:r>
      </w:del>
      <w:r w:rsidRPr="00032AD9">
        <w:rPr>
          <w:rFonts w:ascii="Calibri" w:hAnsi="Calibri"/>
          <w:color w:val="auto"/>
          <w:sz w:val="22"/>
          <w:szCs w:val="22"/>
        </w:rPr>
        <w:t xml:space="preserve"> </w:t>
      </w:r>
    </w:p>
    <w:p w14:paraId="4BBDE60F"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poskytnúť súčinnosť pri spracovaní zmien projektu za účelom splnenia povinností objednávateľa ako prijímateľa v súlade s príslušnou zmluvou o poskytnutí nenávratného finančného prostriedku.</w:t>
      </w:r>
    </w:p>
    <w:p w14:paraId="4F2FA2A4" w14:textId="77777777" w:rsidR="00F8006E" w:rsidRPr="002A60BC" w:rsidRDefault="00F8006E"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hAnsi="Calibri"/>
          <w:color w:val="auto"/>
          <w:sz w:val="22"/>
          <w:szCs w:val="22"/>
        </w:rPr>
        <w:t xml:space="preserve">Ak v rámci plnenia zmluvy vznikne samostatné autorské dielo, zhotoviteľ zmluvou s účinnosťou odo dňa prevzatia autorského diela (a to aj len jeho akejkoľvek časti) postupuje na objednávateľa právo výkonu všetkých majetkových práv autorov k autorskému dielu, na základe čoho bude jedinou osobou oprávnenou vykonávať majetkové práva autora k autorskému dielu objednávateľovi. Objednávateľ tak bude plne oprávnený rozhodovať o použití tohto autorského diela (SW), ako aj do tohto autorského diela zasahovať, </w:t>
      </w:r>
      <w:proofErr w:type="spellStart"/>
      <w:r w:rsidRPr="00032AD9">
        <w:rPr>
          <w:rFonts w:ascii="Calibri" w:hAnsi="Calibri"/>
          <w:color w:val="auto"/>
          <w:sz w:val="22"/>
          <w:szCs w:val="22"/>
        </w:rPr>
        <w:t>t.j</w:t>
      </w:r>
      <w:proofErr w:type="spellEnd"/>
      <w:r w:rsidRPr="00032AD9">
        <w:rPr>
          <w:rFonts w:ascii="Calibri" w:hAnsi="Calibri"/>
          <w:color w:val="auto"/>
          <w:sz w:val="22"/>
          <w:szCs w:val="22"/>
        </w:rPr>
        <w:t>. vykonať jeho spracovanie, preklad, adaptáciu, modifikáciu, aktualizáciu za účelom rozvoja a vývoja, ktoré nie je v rozpore s chránenými osobnostnými právami autorov autorského diela. Objednávateľ bude tiež oprávnený k výkonu majetkových práv aj k všetkým neskorším verziám a aktualizáciám autorského diela.</w:t>
      </w:r>
    </w:p>
    <w:p w14:paraId="717F5B92" w14:textId="77777777" w:rsidR="00482E84" w:rsidRPr="00032AD9" w:rsidRDefault="00482E84" w:rsidP="00A823A2">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color w:val="auto"/>
          <w:sz w:val="22"/>
          <w:szCs w:val="22"/>
          <w:bdr w:val="none" w:sz="0" w:space="0" w:color="auto"/>
        </w:rPr>
      </w:pPr>
      <w:r w:rsidRPr="00482E84">
        <w:rPr>
          <w:rFonts w:ascii="Calibri" w:eastAsia="Times New Roman" w:hAnsi="Calibri" w:cs="Times New Roman"/>
          <w:color w:val="auto"/>
          <w:sz w:val="22"/>
          <w:szCs w:val="22"/>
          <w:bdr w:val="none" w:sz="0" w:space="0" w:color="auto"/>
        </w:rPr>
        <w:t>Pred uvedením stavby do predčasného užívania, zhotoviteľ vypracuje kompletný návrh prevádzkového p</w:t>
      </w:r>
      <w:r>
        <w:rPr>
          <w:rFonts w:ascii="Calibri" w:eastAsia="Times New Roman" w:hAnsi="Calibri" w:cs="Times New Roman"/>
          <w:color w:val="auto"/>
          <w:sz w:val="22"/>
          <w:szCs w:val="22"/>
          <w:bdr w:val="none" w:sz="0" w:space="0" w:color="auto"/>
        </w:rPr>
        <w:t xml:space="preserve">oriadku </w:t>
      </w:r>
      <w:ins w:id="154" w:author="Jačmanová Helena" w:date="2021-08-12T09:28:00Z">
        <w:r w:rsidR="00A823A2" w:rsidRPr="00A823A2">
          <w:rPr>
            <w:rFonts w:ascii="Calibri" w:eastAsia="Times New Roman" w:hAnsi="Calibri" w:cs="Times New Roman"/>
            <w:color w:val="auto"/>
            <w:sz w:val="22"/>
            <w:szCs w:val="22"/>
            <w:bdr w:val="none" w:sz="0" w:space="0" w:color="auto"/>
          </w:rPr>
          <w:t xml:space="preserve">v zmysle vyhlášky MŽP SR č. 55/2004 Z. z. </w:t>
        </w:r>
      </w:ins>
      <w:r>
        <w:rPr>
          <w:rFonts w:ascii="Calibri" w:eastAsia="Times New Roman" w:hAnsi="Calibri" w:cs="Times New Roman"/>
          <w:color w:val="auto"/>
          <w:sz w:val="22"/>
          <w:szCs w:val="22"/>
          <w:bdr w:val="none" w:sz="0" w:space="0" w:color="auto"/>
        </w:rPr>
        <w:t xml:space="preserve">pre predčasné užívanie </w:t>
      </w:r>
      <w:r w:rsidRPr="00482E84">
        <w:rPr>
          <w:rFonts w:ascii="Calibri" w:eastAsia="Times New Roman" w:hAnsi="Calibri" w:cs="Times New Roman"/>
          <w:color w:val="auto"/>
          <w:sz w:val="22"/>
          <w:szCs w:val="22"/>
          <w:bdr w:val="none" w:sz="0" w:space="0" w:color="auto"/>
        </w:rPr>
        <w:t xml:space="preserve">rekonštruovaných častí úpravne vody a predloží ho objednávateľovi v 2 vyhotoveniach k posúdeniu a pripomienkam najneskôr 28 dní pred </w:t>
      </w:r>
      <w:del w:id="155" w:author="Jačmanová Helena" w:date="2021-08-06T09:48:00Z">
        <w:r w:rsidRPr="00482E84" w:rsidDel="00631674">
          <w:rPr>
            <w:rFonts w:ascii="Calibri" w:eastAsia="Times New Roman" w:hAnsi="Calibri" w:cs="Times New Roman"/>
            <w:color w:val="auto"/>
            <w:sz w:val="22"/>
            <w:szCs w:val="22"/>
            <w:bdr w:val="none" w:sz="0" w:space="0" w:color="auto"/>
          </w:rPr>
          <w:delText xml:space="preserve">plánovaných </w:delText>
        </w:r>
      </w:del>
      <w:ins w:id="156" w:author="Jačmanová Helena" w:date="2021-08-06T09:48:00Z">
        <w:r w:rsidR="00631674" w:rsidRPr="00482E84">
          <w:rPr>
            <w:rFonts w:ascii="Calibri" w:eastAsia="Times New Roman" w:hAnsi="Calibri" w:cs="Times New Roman"/>
            <w:color w:val="auto"/>
            <w:sz w:val="22"/>
            <w:szCs w:val="22"/>
            <w:bdr w:val="none" w:sz="0" w:space="0" w:color="auto"/>
          </w:rPr>
          <w:t>plánovaný</w:t>
        </w:r>
        <w:r w:rsidR="00631674">
          <w:rPr>
            <w:rFonts w:ascii="Calibri" w:eastAsia="Times New Roman" w:hAnsi="Calibri" w:cs="Times New Roman"/>
            <w:color w:val="auto"/>
            <w:sz w:val="22"/>
            <w:szCs w:val="22"/>
            <w:bdr w:val="none" w:sz="0" w:space="0" w:color="auto"/>
          </w:rPr>
          <w:t>m</w:t>
        </w:r>
        <w:r w:rsidR="00631674" w:rsidRPr="00482E84">
          <w:rPr>
            <w:rFonts w:ascii="Calibri" w:eastAsia="Times New Roman" w:hAnsi="Calibri" w:cs="Times New Roman"/>
            <w:color w:val="auto"/>
            <w:sz w:val="22"/>
            <w:szCs w:val="22"/>
            <w:bdr w:val="none" w:sz="0" w:space="0" w:color="auto"/>
          </w:rPr>
          <w:t xml:space="preserve"> </w:t>
        </w:r>
      </w:ins>
      <w:r w:rsidRPr="00482E84">
        <w:rPr>
          <w:rFonts w:ascii="Calibri" w:eastAsia="Times New Roman" w:hAnsi="Calibri" w:cs="Times New Roman"/>
          <w:color w:val="auto"/>
          <w:sz w:val="22"/>
          <w:szCs w:val="22"/>
          <w:bdr w:val="none" w:sz="0" w:space="0" w:color="auto"/>
        </w:rPr>
        <w:t>uvedením stavby do predčasného užívania</w:t>
      </w:r>
      <w:r>
        <w:rPr>
          <w:rFonts w:ascii="Calibri" w:eastAsia="Times New Roman" w:hAnsi="Calibri" w:cs="Times New Roman"/>
          <w:color w:val="auto"/>
          <w:sz w:val="22"/>
          <w:szCs w:val="22"/>
          <w:bdr w:val="none" w:sz="0" w:space="0" w:color="auto"/>
        </w:rPr>
        <w:t xml:space="preserve">. </w:t>
      </w:r>
      <w:r w:rsidRPr="00482E84">
        <w:rPr>
          <w:rFonts w:ascii="Calibri" w:eastAsia="Times New Roman" w:hAnsi="Calibri" w:cs="Times New Roman"/>
          <w:color w:val="auto"/>
          <w:sz w:val="22"/>
          <w:szCs w:val="22"/>
          <w:bdr w:val="none" w:sz="0" w:space="0" w:color="auto"/>
        </w:rPr>
        <w:t>Objednávateľ sa vyjadrí k náv</w:t>
      </w:r>
      <w:r>
        <w:rPr>
          <w:rFonts w:ascii="Calibri" w:eastAsia="Times New Roman" w:hAnsi="Calibri" w:cs="Times New Roman"/>
          <w:color w:val="auto"/>
          <w:sz w:val="22"/>
          <w:szCs w:val="22"/>
          <w:bdr w:val="none" w:sz="0" w:space="0" w:color="auto"/>
        </w:rPr>
        <w:t>rhu prevádzkového poriadku do 14</w:t>
      </w:r>
      <w:r w:rsidRPr="00482E84">
        <w:rPr>
          <w:rFonts w:ascii="Calibri" w:eastAsia="Times New Roman" w:hAnsi="Calibri" w:cs="Times New Roman"/>
          <w:color w:val="auto"/>
          <w:sz w:val="22"/>
          <w:szCs w:val="22"/>
          <w:bdr w:val="none" w:sz="0" w:space="0" w:color="auto"/>
        </w:rPr>
        <w:t xml:space="preserve"> dní. Pripomienky objednávateľa zapracuje zhotoviteľ do doby uvedenia </w:t>
      </w:r>
      <w:r w:rsidR="00F57955">
        <w:rPr>
          <w:rFonts w:ascii="Calibri" w:eastAsia="Times New Roman" w:hAnsi="Calibri" w:cs="Times New Roman"/>
          <w:color w:val="auto"/>
          <w:sz w:val="22"/>
          <w:szCs w:val="22"/>
          <w:bdr w:val="none" w:sz="0" w:space="0" w:color="auto"/>
        </w:rPr>
        <w:t xml:space="preserve">príslušnej časti </w:t>
      </w:r>
      <w:r>
        <w:rPr>
          <w:rFonts w:ascii="Calibri" w:eastAsia="Times New Roman" w:hAnsi="Calibri" w:cs="Times New Roman"/>
          <w:color w:val="auto"/>
          <w:sz w:val="22"/>
          <w:szCs w:val="22"/>
          <w:bdr w:val="none" w:sz="0" w:space="0" w:color="auto"/>
        </w:rPr>
        <w:t>stavby do predčasného užívania</w:t>
      </w:r>
      <w:r w:rsidRPr="00482E84">
        <w:rPr>
          <w:rFonts w:ascii="Calibri" w:eastAsia="Times New Roman" w:hAnsi="Calibri" w:cs="Times New Roman"/>
          <w:color w:val="auto"/>
          <w:sz w:val="22"/>
          <w:szCs w:val="22"/>
          <w:bdr w:val="none" w:sz="0" w:space="0" w:color="auto"/>
        </w:rPr>
        <w:t xml:space="preserve">. Do doby zahájenia predčasného užívania </w:t>
      </w:r>
      <w:r w:rsidRPr="002A436B">
        <w:rPr>
          <w:rFonts w:ascii="Calibri" w:eastAsia="Times New Roman" w:hAnsi="Calibri" w:cs="Times New Roman"/>
          <w:color w:val="auto"/>
          <w:sz w:val="22"/>
          <w:szCs w:val="22"/>
          <w:bdr w:val="none" w:sz="0" w:space="0" w:color="auto"/>
        </w:rPr>
        <w:t xml:space="preserve">zhotoviteľ tiež predloží </w:t>
      </w:r>
      <w:ins w:id="157" w:author="Jačmanová Helena" w:date="2021-07-27T08:26:00Z">
        <w:r w:rsidR="002A436B">
          <w:rPr>
            <w:rFonts w:ascii="Calibri" w:eastAsia="Times New Roman" w:hAnsi="Calibri" w:cs="Times New Roman"/>
            <w:color w:val="auto"/>
            <w:sz w:val="22"/>
            <w:szCs w:val="22"/>
            <w:bdr w:val="none" w:sz="0" w:space="0" w:color="auto"/>
          </w:rPr>
          <w:t xml:space="preserve">objednávateľovi </w:t>
        </w:r>
      </w:ins>
      <w:r w:rsidRPr="002A436B">
        <w:rPr>
          <w:rFonts w:ascii="Calibri" w:eastAsia="Times New Roman" w:hAnsi="Calibri" w:cs="Times New Roman"/>
          <w:color w:val="auto"/>
          <w:sz w:val="22"/>
          <w:szCs w:val="22"/>
          <w:bdr w:val="none" w:sz="0" w:space="0" w:color="auto"/>
        </w:rPr>
        <w:t>návrh prevádzkového poriadku pre predčasné</w:t>
      </w:r>
      <w:ins w:id="158" w:author="Jačmanová Helena" w:date="2021-07-27T08:26:00Z">
        <w:r w:rsidR="002A436B">
          <w:rPr>
            <w:rFonts w:ascii="Calibri" w:eastAsia="Times New Roman" w:hAnsi="Calibri" w:cs="Times New Roman"/>
            <w:color w:val="auto"/>
            <w:sz w:val="22"/>
            <w:szCs w:val="22"/>
            <w:bdr w:val="none" w:sz="0" w:space="0" w:color="auto"/>
          </w:rPr>
          <w:t xml:space="preserve"> užívanie</w:t>
        </w:r>
      </w:ins>
      <w:r w:rsidRPr="002A436B">
        <w:rPr>
          <w:rFonts w:ascii="Calibri" w:eastAsia="Times New Roman" w:hAnsi="Calibri" w:cs="Times New Roman"/>
          <w:color w:val="auto"/>
          <w:sz w:val="22"/>
          <w:szCs w:val="22"/>
          <w:bdr w:val="none" w:sz="0" w:space="0" w:color="auto"/>
        </w:rPr>
        <w:t xml:space="preserve"> na prerokovanie a</w:t>
      </w:r>
      <w:del w:id="159" w:author="Jačmanová Helena" w:date="2021-08-06T09:49:00Z">
        <w:r w:rsidRPr="002A436B" w:rsidDel="00631674">
          <w:rPr>
            <w:rFonts w:ascii="Calibri" w:eastAsia="Times New Roman" w:hAnsi="Calibri" w:cs="Times New Roman"/>
            <w:color w:val="auto"/>
            <w:sz w:val="22"/>
            <w:szCs w:val="22"/>
            <w:bdr w:val="none" w:sz="0" w:space="0" w:color="auto"/>
          </w:rPr>
          <w:delText xml:space="preserve"> </w:delText>
        </w:r>
      </w:del>
      <w:ins w:id="160" w:author="Jačmanová Helena" w:date="2021-08-06T09:49:00Z">
        <w:r w:rsidR="00631674">
          <w:rPr>
            <w:rFonts w:ascii="Calibri" w:eastAsia="Times New Roman" w:hAnsi="Calibri" w:cs="Times New Roman"/>
            <w:color w:val="auto"/>
            <w:sz w:val="22"/>
            <w:szCs w:val="22"/>
            <w:bdr w:val="none" w:sz="0" w:space="0" w:color="auto"/>
          </w:rPr>
          <w:t xml:space="preserve"> k </w:t>
        </w:r>
      </w:ins>
      <w:r w:rsidRPr="002A436B">
        <w:rPr>
          <w:rFonts w:ascii="Calibri" w:eastAsia="Times New Roman" w:hAnsi="Calibri" w:cs="Times New Roman"/>
          <w:color w:val="auto"/>
          <w:sz w:val="22"/>
          <w:szCs w:val="22"/>
          <w:bdr w:val="none" w:sz="0" w:space="0" w:color="auto"/>
        </w:rPr>
        <w:t xml:space="preserve">pripomienkam </w:t>
      </w:r>
      <w:ins w:id="161" w:author="Jačmanová Helena" w:date="2021-08-06T09:49:00Z">
        <w:r w:rsidR="00631674">
          <w:rPr>
            <w:rFonts w:ascii="Calibri" w:eastAsia="Times New Roman" w:hAnsi="Calibri" w:cs="Times New Roman"/>
            <w:color w:val="auto"/>
            <w:sz w:val="22"/>
            <w:szCs w:val="22"/>
            <w:bdr w:val="none" w:sz="0" w:space="0" w:color="auto"/>
          </w:rPr>
          <w:t xml:space="preserve">a </w:t>
        </w:r>
      </w:ins>
      <w:ins w:id="162" w:author="Jačmanová Helena" w:date="2021-07-27T08:27:00Z">
        <w:r w:rsidR="002A436B">
          <w:rPr>
            <w:rFonts w:ascii="Calibri" w:eastAsia="Times New Roman" w:hAnsi="Calibri" w:cs="Times New Roman"/>
            <w:color w:val="auto"/>
            <w:sz w:val="22"/>
            <w:szCs w:val="22"/>
            <w:bdr w:val="none" w:sz="0" w:space="0" w:color="auto"/>
          </w:rPr>
          <w:t>k</w:t>
        </w:r>
      </w:ins>
      <w:ins w:id="163" w:author="Jačmanová Helena" w:date="2021-08-06T09:48:00Z">
        <w:r w:rsidR="00631674">
          <w:rPr>
            <w:rFonts w:ascii="Calibri" w:eastAsia="Times New Roman" w:hAnsi="Calibri" w:cs="Times New Roman"/>
            <w:color w:val="auto"/>
            <w:sz w:val="22"/>
            <w:szCs w:val="22"/>
            <w:bdr w:val="none" w:sz="0" w:space="0" w:color="auto"/>
          </w:rPr>
          <w:t xml:space="preserve"> jeho </w:t>
        </w:r>
      </w:ins>
      <w:ins w:id="164" w:author="Jačmanová Helena" w:date="2021-07-27T08:27:00Z">
        <w:r w:rsidR="002A436B">
          <w:rPr>
            <w:rFonts w:ascii="Calibri" w:eastAsia="Times New Roman" w:hAnsi="Calibri" w:cs="Times New Roman"/>
            <w:color w:val="auto"/>
            <w:sz w:val="22"/>
            <w:szCs w:val="22"/>
            <w:bdr w:val="none" w:sz="0" w:space="0" w:color="auto"/>
          </w:rPr>
          <w:t>schváleniu</w:t>
        </w:r>
      </w:ins>
      <w:ins w:id="165" w:author="Jačmanová Helena" w:date="2021-08-06T09:49:00Z">
        <w:r w:rsidR="00631674">
          <w:rPr>
            <w:rFonts w:ascii="Calibri" w:eastAsia="Times New Roman" w:hAnsi="Calibri" w:cs="Times New Roman"/>
            <w:color w:val="auto"/>
            <w:sz w:val="22"/>
            <w:szCs w:val="22"/>
            <w:bdr w:val="none" w:sz="0" w:space="0" w:color="auto"/>
          </w:rPr>
          <w:t xml:space="preserve"> objednávateľom. </w:t>
        </w:r>
      </w:ins>
      <w:del w:id="166" w:author="Jačmanová Helena" w:date="2021-07-27T08:27:00Z">
        <w:r w:rsidRPr="002A436B" w:rsidDel="002A436B">
          <w:rPr>
            <w:rFonts w:ascii="Calibri" w:eastAsia="Times New Roman" w:hAnsi="Calibri" w:cs="Times New Roman"/>
            <w:color w:val="auto"/>
            <w:sz w:val="22"/>
            <w:szCs w:val="22"/>
            <w:bdr w:val="none" w:sz="0" w:space="0" w:color="auto"/>
          </w:rPr>
          <w:delText xml:space="preserve">príslušnému </w:delText>
        </w:r>
      </w:del>
      <w:del w:id="167" w:author="Jačmanová Helena" w:date="2021-08-06T09:49:00Z">
        <w:r w:rsidRPr="002A436B" w:rsidDel="00631674">
          <w:rPr>
            <w:rFonts w:ascii="Calibri" w:eastAsia="Times New Roman" w:hAnsi="Calibri" w:cs="Times New Roman"/>
            <w:color w:val="auto"/>
            <w:sz w:val="22"/>
            <w:szCs w:val="22"/>
            <w:bdr w:val="none" w:sz="0" w:space="0" w:color="auto"/>
          </w:rPr>
          <w:delText>odbor</w:delText>
        </w:r>
      </w:del>
      <w:del w:id="168" w:author="Jačmanová Helena" w:date="2021-07-27T08:27:00Z">
        <w:r w:rsidRPr="002A436B" w:rsidDel="002A436B">
          <w:rPr>
            <w:rFonts w:ascii="Calibri" w:eastAsia="Times New Roman" w:hAnsi="Calibri" w:cs="Times New Roman"/>
            <w:color w:val="auto"/>
            <w:sz w:val="22"/>
            <w:szCs w:val="22"/>
            <w:bdr w:val="none" w:sz="0" w:space="0" w:color="auto"/>
          </w:rPr>
          <w:delText>u</w:delText>
        </w:r>
      </w:del>
      <w:del w:id="169" w:author="Jačmanová Helena" w:date="2021-08-06T09:49:00Z">
        <w:r w:rsidRPr="002A436B" w:rsidDel="00631674">
          <w:rPr>
            <w:rFonts w:ascii="Calibri" w:eastAsia="Times New Roman" w:hAnsi="Calibri" w:cs="Times New Roman"/>
            <w:color w:val="auto"/>
            <w:sz w:val="22"/>
            <w:szCs w:val="22"/>
            <w:bdr w:val="none" w:sz="0" w:space="0" w:color="auto"/>
          </w:rPr>
          <w:delText xml:space="preserve"> životného prostredia</w:delText>
        </w:r>
        <w:r w:rsidRPr="00482E84" w:rsidDel="00631674">
          <w:rPr>
            <w:rFonts w:ascii="Calibri" w:eastAsia="Times New Roman" w:hAnsi="Calibri" w:cs="Times New Roman"/>
            <w:color w:val="auto"/>
            <w:sz w:val="22"/>
            <w:szCs w:val="22"/>
            <w:bdr w:val="none" w:sz="0" w:space="0" w:color="auto"/>
          </w:rPr>
          <w:delText>, zapracuje ich prípadné pripomienky a zabezpečí jeho schválenie týmito orgánmi a organizáciami</w:delText>
        </w:r>
      </w:del>
      <w:r w:rsidRPr="00482E84">
        <w:rPr>
          <w:rFonts w:ascii="Calibri" w:eastAsia="Times New Roman" w:hAnsi="Calibri" w:cs="Times New Roman"/>
          <w:color w:val="auto"/>
          <w:sz w:val="22"/>
          <w:szCs w:val="22"/>
          <w:bdr w:val="none" w:sz="0" w:space="0" w:color="auto"/>
        </w:rPr>
        <w:t xml:space="preserve">. Dopracovanie čistopisu prevádzkového poriadku </w:t>
      </w:r>
      <w:ins w:id="170" w:author="Jačmanová Helena" w:date="2021-08-06T09:55:00Z">
        <w:r w:rsidR="00337265">
          <w:rPr>
            <w:rFonts w:ascii="Calibri" w:eastAsia="Times New Roman" w:hAnsi="Calibri" w:cs="Times New Roman"/>
            <w:color w:val="auto"/>
            <w:sz w:val="22"/>
            <w:szCs w:val="22"/>
            <w:bdr w:val="none" w:sz="0" w:space="0" w:color="auto"/>
          </w:rPr>
          <w:t xml:space="preserve">úpravne vody </w:t>
        </w:r>
      </w:ins>
      <w:r w:rsidRPr="00482E84">
        <w:rPr>
          <w:rFonts w:ascii="Calibri" w:eastAsia="Times New Roman" w:hAnsi="Calibri" w:cs="Times New Roman"/>
          <w:color w:val="auto"/>
          <w:sz w:val="22"/>
          <w:szCs w:val="22"/>
          <w:bdr w:val="none" w:sz="0" w:space="0" w:color="auto"/>
        </w:rPr>
        <w:t>pre trvalú prevádzku</w:t>
      </w:r>
      <w:ins w:id="171" w:author="Jačmanová Helena" w:date="2021-08-06T09:55:00Z">
        <w:r w:rsidR="00EF1289">
          <w:rPr>
            <w:rFonts w:ascii="Calibri" w:eastAsia="Times New Roman" w:hAnsi="Calibri" w:cs="Times New Roman"/>
            <w:color w:val="auto"/>
            <w:sz w:val="22"/>
            <w:szCs w:val="22"/>
            <w:bdr w:val="none" w:sz="0" w:space="0" w:color="auto"/>
          </w:rPr>
          <w:t xml:space="preserve"> v zmysle vyhlášky MŽP SR č. 55/2004 Z. z.</w:t>
        </w:r>
      </w:ins>
      <w:r w:rsidRPr="00482E84">
        <w:rPr>
          <w:rFonts w:ascii="Calibri" w:eastAsia="Times New Roman" w:hAnsi="Calibri" w:cs="Times New Roman"/>
          <w:color w:val="auto"/>
          <w:sz w:val="22"/>
          <w:szCs w:val="22"/>
          <w:bdr w:val="none" w:sz="0" w:space="0" w:color="auto"/>
        </w:rPr>
        <w:t xml:space="preserve"> zaistí </w:t>
      </w:r>
      <w:del w:id="172" w:author="Jačmanová Helena" w:date="2021-07-21T09:59:00Z">
        <w:r w:rsidRPr="00482E84" w:rsidDel="009D3815">
          <w:rPr>
            <w:rFonts w:ascii="Calibri" w:eastAsia="Times New Roman" w:hAnsi="Calibri" w:cs="Times New Roman"/>
            <w:color w:val="auto"/>
            <w:sz w:val="22"/>
            <w:szCs w:val="22"/>
            <w:bdr w:val="none" w:sz="0" w:space="0" w:color="auto"/>
          </w:rPr>
          <w:delText xml:space="preserve">Prevádzkovateľ </w:delText>
        </w:r>
      </w:del>
      <w:ins w:id="173" w:author="Jačmanová Helena" w:date="2021-08-12T09:28:00Z">
        <w:r w:rsidR="00A823A2" w:rsidRPr="00A823A2">
          <w:rPr>
            <w:rFonts w:ascii="Calibri" w:eastAsia="Times New Roman" w:hAnsi="Calibri" w:cs="Times New Roman"/>
            <w:color w:val="auto"/>
            <w:sz w:val="22"/>
            <w:szCs w:val="22"/>
            <w:bdr w:val="none" w:sz="0" w:space="0" w:color="auto"/>
          </w:rPr>
          <w:t>zhotoviteľ v spolupráci s</w:t>
        </w:r>
      </w:ins>
      <w:ins w:id="174" w:author="Jačmanová Helena" w:date="2021-08-12T09:29:00Z">
        <w:r w:rsidR="00A823A2">
          <w:rPr>
            <w:rFonts w:ascii="Calibri" w:eastAsia="Times New Roman" w:hAnsi="Calibri" w:cs="Times New Roman"/>
            <w:color w:val="auto"/>
            <w:sz w:val="22"/>
            <w:szCs w:val="22"/>
            <w:bdr w:val="none" w:sz="0" w:space="0" w:color="auto"/>
          </w:rPr>
          <w:t xml:space="preserve"> objednávateľom </w:t>
        </w:r>
      </w:ins>
      <w:r w:rsidRPr="00482E84">
        <w:rPr>
          <w:rFonts w:ascii="Calibri" w:eastAsia="Times New Roman" w:hAnsi="Calibri" w:cs="Times New Roman"/>
          <w:color w:val="auto"/>
          <w:sz w:val="22"/>
          <w:szCs w:val="22"/>
          <w:bdr w:val="none" w:sz="0" w:space="0" w:color="auto"/>
        </w:rPr>
        <w:t>po</w:t>
      </w:r>
      <w:r>
        <w:rPr>
          <w:rFonts w:ascii="Calibri" w:eastAsia="Times New Roman" w:hAnsi="Calibri" w:cs="Times New Roman"/>
          <w:color w:val="auto"/>
          <w:sz w:val="22"/>
          <w:szCs w:val="22"/>
          <w:bdr w:val="none" w:sz="0" w:space="0" w:color="auto"/>
        </w:rPr>
        <w:t xml:space="preserve"> ukončení predčasného užívania </w:t>
      </w:r>
      <w:r w:rsidRPr="00482E84">
        <w:rPr>
          <w:rFonts w:ascii="Calibri" w:eastAsia="Times New Roman" w:hAnsi="Calibri" w:cs="Times New Roman"/>
          <w:color w:val="auto"/>
          <w:sz w:val="22"/>
          <w:szCs w:val="22"/>
          <w:bdr w:val="none" w:sz="0" w:space="0" w:color="auto"/>
        </w:rPr>
        <w:t>úpravne vody a po jeho vyhodnotení</w:t>
      </w:r>
      <w:r w:rsidR="00F7093A">
        <w:rPr>
          <w:rFonts w:ascii="Calibri" w:eastAsia="Times New Roman" w:hAnsi="Calibri" w:cs="Times New Roman"/>
          <w:color w:val="auto"/>
          <w:sz w:val="22"/>
          <w:szCs w:val="22"/>
          <w:bdr w:val="none" w:sz="0" w:space="0" w:color="auto"/>
        </w:rPr>
        <w:t xml:space="preserve"> v zmysle tejto zmluvy</w:t>
      </w:r>
      <w:r w:rsidRPr="00482E84">
        <w:rPr>
          <w:rFonts w:ascii="Calibri" w:eastAsia="Times New Roman" w:hAnsi="Calibri" w:cs="Times New Roman"/>
          <w:color w:val="auto"/>
          <w:sz w:val="22"/>
          <w:szCs w:val="22"/>
          <w:bdr w:val="none" w:sz="0" w:space="0" w:color="auto"/>
        </w:rPr>
        <w:t>.</w:t>
      </w:r>
    </w:p>
    <w:p w14:paraId="3DE8E2C1" w14:textId="77777777" w:rsidR="002D0AD5" w:rsidRPr="00032AD9" w:rsidRDefault="002D0AD5" w:rsidP="002D0AD5">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0"/>
          <w:szCs w:val="20"/>
          <w:bdr w:val="none" w:sz="0" w:space="0" w:color="auto"/>
        </w:rPr>
      </w:pPr>
    </w:p>
    <w:p w14:paraId="2A4FE38D"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IX.</w:t>
      </w:r>
    </w:p>
    <w:p w14:paraId="55D95F1B"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032AD9">
        <w:rPr>
          <w:rFonts w:ascii="Calibri" w:eastAsia="Times New Roman" w:hAnsi="Calibri" w:cs="Times New Roman"/>
          <w:b/>
          <w:color w:val="auto"/>
          <w:bdr w:val="none" w:sz="0" w:space="0" w:color="auto"/>
        </w:rPr>
        <w:t>Odovzdanie a prevzatie</w:t>
      </w:r>
    </w:p>
    <w:p w14:paraId="0F226235" w14:textId="77777777" w:rsidR="00F21F08" w:rsidRPr="00032AD9" w:rsidRDefault="00F21F08" w:rsidP="00177AA0">
      <w:pPr>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51E4519" w14:textId="77777777" w:rsidR="00F21F08" w:rsidRPr="00032AD9" w:rsidRDefault="00F21F08" w:rsidP="00177AA0">
      <w:pPr>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54DB29C"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Preberacie konanie zvoláva stavebný dozor na základe písomnej žiadosti zhotoviteľa najmenej 5 pracovných dní dopredu. Stavebný dozor musí obdržať písomnú žiadosť od zhotoviteľa najmenej 14 dní pred požadovaným termínom preberacieho konania. K žiadosti je zhotoviteľ povinný odovzdať stavebnému </w:t>
      </w:r>
      <w:proofErr w:type="spellStart"/>
      <w:r w:rsidRPr="00032AD9">
        <w:rPr>
          <w:rFonts w:ascii="Calibri" w:eastAsia="Times New Roman" w:hAnsi="Calibri" w:cs="Times New Roman"/>
          <w:color w:val="auto"/>
          <w:sz w:val="22"/>
          <w:szCs w:val="22"/>
          <w:bdr w:val="none" w:sz="0" w:space="0" w:color="auto"/>
        </w:rPr>
        <w:t>dozorovi</w:t>
      </w:r>
      <w:proofErr w:type="spellEnd"/>
      <w:r w:rsidRPr="00032AD9">
        <w:rPr>
          <w:rFonts w:ascii="Calibri" w:eastAsia="Times New Roman" w:hAnsi="Calibri" w:cs="Times New Roman"/>
          <w:color w:val="auto"/>
          <w:sz w:val="22"/>
          <w:szCs w:val="22"/>
          <w:bdr w:val="none" w:sz="0" w:space="0" w:color="auto"/>
        </w:rPr>
        <w:t xml:space="preserve"> najmä podklady v súlade s Prílohou č. 6. Prípadné chýbajúce podklady doloží bezodkladne, najneskôr však ku dňu prevzatia a odovzdania diela.</w:t>
      </w:r>
    </w:p>
    <w:p w14:paraId="70CA0567"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O odovzdaní a prevzatí diela bude spísaný preberací protokol, z ktorého bude zrejmý stav diela v okamihu jeho prevzatia objednávateľom. Preberací protokol spíšu zmluvné strany v </w:t>
      </w:r>
      <w:r w:rsidR="0000001D">
        <w:rPr>
          <w:rFonts w:ascii="Calibri" w:eastAsia="Times New Roman" w:hAnsi="Calibri" w:cs="Times New Roman"/>
          <w:color w:val="auto"/>
          <w:sz w:val="22"/>
          <w:szCs w:val="22"/>
          <w:bdr w:val="none" w:sz="0" w:space="0" w:color="auto"/>
        </w:rPr>
        <w:t>šiestich</w:t>
      </w:r>
      <w:r w:rsidRPr="00032AD9">
        <w:rPr>
          <w:rFonts w:ascii="Calibri" w:eastAsia="Times New Roman" w:hAnsi="Calibri" w:cs="Times New Roman"/>
          <w:color w:val="auto"/>
          <w:sz w:val="22"/>
          <w:szCs w:val="22"/>
          <w:bdr w:val="none" w:sz="0" w:space="0" w:color="auto"/>
        </w:rPr>
        <w:t xml:space="preserve"> vyhotoveniach. Zápis bude obsahovať minimálne:</w:t>
      </w:r>
    </w:p>
    <w:p w14:paraId="113E2E7E" w14:textId="77777777" w:rsidR="00F21F08" w:rsidRPr="00032AD9"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označenie stavby a popis diela</w:t>
      </w:r>
    </w:p>
    <w:p w14:paraId="198A44CF" w14:textId="77777777" w:rsidR="00F21F08" w:rsidRPr="00032AD9"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označenie zmluvných strán</w:t>
      </w:r>
    </w:p>
    <w:p w14:paraId="687E730B" w14:textId="77777777" w:rsidR="00F21F08" w:rsidRPr="00032AD9"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vyjadrenie objednávateľa k prevzatiu diela</w:t>
      </w:r>
    </w:p>
    <w:p w14:paraId="56104F87" w14:textId="77777777" w:rsidR="00F21F08" w:rsidRPr="00032AD9"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prílohy</w:t>
      </w:r>
    </w:p>
    <w:p w14:paraId="4AC7C269" w14:textId="77777777" w:rsidR="00F21F08" w:rsidRPr="00032AD9"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podpisy</w:t>
      </w:r>
    </w:p>
    <w:p w14:paraId="6C7A2436"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4CC254D"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6BFD436"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83D0245"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78CE50F"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33C620B"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E8A018F"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F6AA250"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8E1CF52"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9DB6B29"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1AACCBA"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07CC454" w14:textId="77777777" w:rsidR="00FD1354" w:rsidRPr="00032AD9" w:rsidRDefault="00FD1354"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2A436B">
        <w:rPr>
          <w:rFonts w:ascii="Calibri" w:eastAsia="Times New Roman" w:hAnsi="Calibri" w:cs="Times New Roman"/>
          <w:color w:val="auto"/>
          <w:sz w:val="22"/>
          <w:szCs w:val="22"/>
          <w:bdr w:val="none" w:sz="0" w:space="0" w:color="auto"/>
        </w:rPr>
        <w:t>Zhotoviteľ vyhotoví a ur</w:t>
      </w:r>
      <w:r w:rsidR="00FC63DB" w:rsidRPr="002A436B">
        <w:rPr>
          <w:rFonts w:ascii="Calibri" w:eastAsia="Times New Roman" w:hAnsi="Calibri" w:cs="Times New Roman"/>
          <w:color w:val="auto"/>
          <w:sz w:val="22"/>
          <w:szCs w:val="22"/>
          <w:bdr w:val="none" w:sz="0" w:space="0" w:color="auto"/>
        </w:rPr>
        <w:t>čení zástupcovia zmluvných strán</w:t>
      </w:r>
      <w:r w:rsidRPr="002A436B">
        <w:rPr>
          <w:rFonts w:ascii="Calibri" w:eastAsia="Times New Roman" w:hAnsi="Calibri" w:cs="Times New Roman"/>
          <w:color w:val="auto"/>
          <w:sz w:val="22"/>
          <w:szCs w:val="22"/>
          <w:bdr w:val="none" w:sz="0" w:space="0" w:color="auto"/>
        </w:rPr>
        <w:t xml:space="preserve"> podpíšu </w:t>
      </w:r>
      <w:del w:id="175" w:author="Jačmanová Helena" w:date="2021-07-27T08:29:00Z">
        <w:r w:rsidRPr="002A436B" w:rsidDel="002A436B">
          <w:rPr>
            <w:rFonts w:ascii="Calibri" w:eastAsia="Times New Roman" w:hAnsi="Calibri" w:cs="Times New Roman"/>
            <w:color w:val="auto"/>
            <w:sz w:val="22"/>
            <w:szCs w:val="22"/>
            <w:bdr w:val="none" w:sz="0" w:space="0" w:color="auto"/>
          </w:rPr>
          <w:delText xml:space="preserve">okrem preberacieho protokolu aj protokol o odovzdaní a </w:delText>
        </w:r>
      </w:del>
      <w:ins w:id="176" w:author="Jačmanová Helena" w:date="2021-07-27T08:29:00Z">
        <w:r w:rsidR="002A436B" w:rsidRPr="002A436B">
          <w:rPr>
            <w:rFonts w:ascii="Calibri" w:eastAsia="Times New Roman" w:hAnsi="Calibri" w:cs="Times New Roman"/>
            <w:color w:val="auto"/>
            <w:sz w:val="22"/>
            <w:szCs w:val="22"/>
            <w:bdr w:val="none" w:sz="0" w:space="0" w:color="auto"/>
          </w:rPr>
          <w:t> </w:t>
        </w:r>
      </w:ins>
      <w:del w:id="177" w:author="Jačmanová Helena" w:date="2021-07-27T08:29:00Z">
        <w:r w:rsidRPr="002A436B" w:rsidDel="002A436B">
          <w:rPr>
            <w:rFonts w:ascii="Calibri" w:eastAsia="Times New Roman" w:hAnsi="Calibri" w:cs="Times New Roman"/>
            <w:color w:val="auto"/>
            <w:sz w:val="22"/>
            <w:szCs w:val="22"/>
            <w:bdr w:val="none" w:sz="0" w:space="0" w:color="auto"/>
          </w:rPr>
          <w:delText>prevzatí verejnej práce</w:delText>
        </w:r>
        <w:r w:rsidR="0000001D" w:rsidRPr="002A436B" w:rsidDel="002A436B">
          <w:rPr>
            <w:rFonts w:ascii="Calibri" w:eastAsia="Times New Roman" w:hAnsi="Calibri" w:cs="Times New Roman"/>
            <w:color w:val="auto"/>
            <w:sz w:val="22"/>
            <w:szCs w:val="22"/>
            <w:bdr w:val="none" w:sz="0" w:space="0" w:color="auto"/>
          </w:rPr>
          <w:delText xml:space="preserve"> </w:delText>
        </w:r>
      </w:del>
      <w:ins w:id="178" w:author="Jačmanová Helena" w:date="2021-07-27T08:30:00Z">
        <w:r w:rsidR="00535AED">
          <w:rPr>
            <w:rFonts w:ascii="Calibri" w:eastAsia="Times New Roman" w:hAnsi="Calibri" w:cs="Times New Roman"/>
            <w:color w:val="auto"/>
            <w:sz w:val="22"/>
            <w:szCs w:val="22"/>
            <w:bdr w:val="none" w:sz="0" w:space="0" w:color="auto"/>
          </w:rPr>
          <w:t xml:space="preserve"> preberací protokol </w:t>
        </w:r>
      </w:ins>
      <w:r w:rsidR="0000001D" w:rsidRPr="002A436B">
        <w:rPr>
          <w:rFonts w:ascii="Calibri" w:eastAsia="Times New Roman" w:hAnsi="Calibri" w:cs="Times New Roman"/>
          <w:color w:val="auto"/>
          <w:sz w:val="22"/>
          <w:szCs w:val="22"/>
          <w:bdr w:val="none" w:sz="0" w:space="0" w:color="auto"/>
        </w:rPr>
        <w:t>v troch vyhotoveniach</w:t>
      </w:r>
      <w:ins w:id="179" w:author="Jačmanová Helena" w:date="2021-07-27T08:29:00Z">
        <w:r w:rsidR="002A436B" w:rsidRPr="002A436B">
          <w:rPr>
            <w:rFonts w:ascii="Calibri" w:eastAsia="Times New Roman" w:hAnsi="Calibri" w:cs="Times New Roman"/>
            <w:color w:val="auto"/>
            <w:sz w:val="22"/>
            <w:szCs w:val="22"/>
            <w:bdr w:val="none" w:sz="0" w:space="0" w:color="auto"/>
          </w:rPr>
          <w:t xml:space="preserve"> a</w:t>
        </w:r>
      </w:ins>
      <w:r w:rsidRPr="002A436B">
        <w:rPr>
          <w:rFonts w:ascii="Calibri" w:eastAsia="Times New Roman" w:hAnsi="Calibri" w:cs="Times New Roman"/>
          <w:color w:val="auto"/>
          <w:sz w:val="22"/>
          <w:szCs w:val="22"/>
          <w:bdr w:val="none" w:sz="0" w:space="0" w:color="auto"/>
        </w:rPr>
        <w:t xml:space="preserve"> v súlade s vyhláškou č. 83/2008 Z.</w:t>
      </w:r>
      <w:r w:rsidR="00077F0B" w:rsidRPr="002A436B">
        <w:rPr>
          <w:rFonts w:ascii="Calibri" w:eastAsia="Times New Roman" w:hAnsi="Calibri" w:cs="Times New Roman"/>
          <w:color w:val="auto"/>
          <w:sz w:val="22"/>
          <w:szCs w:val="22"/>
          <w:bdr w:val="none" w:sz="0" w:space="0" w:color="auto"/>
        </w:rPr>
        <w:t xml:space="preserve"> </w:t>
      </w:r>
      <w:r w:rsidRPr="002A436B">
        <w:rPr>
          <w:rFonts w:ascii="Calibri" w:eastAsia="Times New Roman" w:hAnsi="Calibri" w:cs="Times New Roman"/>
          <w:color w:val="auto"/>
          <w:sz w:val="22"/>
          <w:szCs w:val="22"/>
          <w:bdr w:val="none" w:sz="0" w:space="0" w:color="auto"/>
        </w:rPr>
        <w:t>z., ktorou sa vykonáva zákon o verejných prácach.</w:t>
      </w:r>
    </w:p>
    <w:p w14:paraId="4D848C4D"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Dielo je zhotovené a odovzdané podpisom preberacieho protokolu. Dielo je vykonané až vo chvíli podpisu </w:t>
      </w:r>
      <w:del w:id="180" w:author="Jačmanová Helena" w:date="2021-08-09T09:56:00Z">
        <w:r w:rsidR="00ED7945" w:rsidDel="00755CF9">
          <w:rPr>
            <w:rFonts w:ascii="Calibri" w:eastAsia="Times New Roman" w:hAnsi="Calibri" w:cs="Times New Roman"/>
            <w:color w:val="auto"/>
            <w:sz w:val="22"/>
            <w:szCs w:val="22"/>
            <w:bdr w:val="none" w:sz="0" w:space="0" w:color="auto"/>
          </w:rPr>
          <w:delText xml:space="preserve">druhej </w:delText>
        </w:r>
      </w:del>
      <w:ins w:id="181" w:author="Jačmanová Helena" w:date="2021-08-09T09:56:00Z">
        <w:r w:rsidR="00755CF9">
          <w:rPr>
            <w:rFonts w:ascii="Calibri" w:eastAsia="Times New Roman" w:hAnsi="Calibri" w:cs="Times New Roman"/>
            <w:color w:val="auto"/>
            <w:sz w:val="22"/>
            <w:szCs w:val="22"/>
            <w:bdr w:val="none" w:sz="0" w:space="0" w:color="auto"/>
          </w:rPr>
          <w:t xml:space="preserve">záverečnej </w:t>
        </w:r>
      </w:ins>
      <w:r w:rsidR="00ED7945">
        <w:rPr>
          <w:rFonts w:ascii="Calibri" w:eastAsia="Times New Roman" w:hAnsi="Calibri" w:cs="Times New Roman"/>
          <w:color w:val="auto"/>
          <w:sz w:val="22"/>
          <w:szCs w:val="22"/>
          <w:bdr w:val="none" w:sz="0" w:space="0" w:color="auto"/>
        </w:rPr>
        <w:t>správy</w:t>
      </w:r>
      <w:r w:rsidRPr="00032AD9">
        <w:rPr>
          <w:rFonts w:ascii="Calibri" w:eastAsia="Times New Roman" w:hAnsi="Calibri" w:cs="Times New Roman"/>
          <w:color w:val="auto"/>
          <w:sz w:val="22"/>
          <w:szCs w:val="22"/>
          <w:bdr w:val="none" w:sz="0" w:space="0" w:color="auto"/>
        </w:rPr>
        <w:t xml:space="preserve"> </w:t>
      </w:r>
      <w:r w:rsidR="0000001D">
        <w:rPr>
          <w:rFonts w:ascii="Calibri" w:eastAsia="Times New Roman" w:hAnsi="Calibri" w:cs="Times New Roman"/>
          <w:color w:val="auto"/>
          <w:sz w:val="22"/>
          <w:szCs w:val="22"/>
          <w:bdr w:val="none" w:sz="0" w:space="0" w:color="auto"/>
        </w:rPr>
        <w:t>o vyhodnotení prevádzky počas technickej asistencie</w:t>
      </w:r>
      <w:r w:rsidRPr="00032AD9">
        <w:rPr>
          <w:rFonts w:ascii="Calibri" w:eastAsia="Times New Roman" w:hAnsi="Calibri" w:cs="Times New Roman"/>
          <w:color w:val="auto"/>
          <w:sz w:val="22"/>
          <w:szCs w:val="22"/>
          <w:bdr w:val="none" w:sz="0" w:space="0" w:color="auto"/>
        </w:rPr>
        <w:t xml:space="preserve">. </w:t>
      </w:r>
      <w:del w:id="182" w:author="Jačmanová Helena" w:date="2021-07-27T08:48:00Z">
        <w:r w:rsidR="00F05DC6" w:rsidDel="009D5C2D">
          <w:rPr>
            <w:rFonts w:ascii="Calibri" w:eastAsia="Times New Roman" w:hAnsi="Calibri" w:cs="Times New Roman"/>
            <w:color w:val="auto"/>
            <w:sz w:val="22"/>
            <w:szCs w:val="22"/>
            <w:bdr w:val="none" w:sz="0" w:space="0" w:color="auto"/>
          </w:rPr>
          <w:delText>Túto správu</w:delText>
        </w:r>
        <w:r w:rsidRPr="00032AD9" w:rsidDel="009D5C2D">
          <w:rPr>
            <w:rFonts w:ascii="Calibri" w:eastAsia="Times New Roman" w:hAnsi="Calibri" w:cs="Times New Roman"/>
            <w:color w:val="auto"/>
            <w:sz w:val="22"/>
            <w:szCs w:val="22"/>
            <w:bdr w:val="none" w:sz="0" w:space="0" w:color="auto"/>
          </w:rPr>
          <w:delText xml:space="preserve"> podpíšu zmluvné strany po uplynutí lehoty</w:delText>
        </w:r>
        <w:r w:rsidR="00DE0436" w:rsidDel="009D5C2D">
          <w:rPr>
            <w:rFonts w:ascii="Calibri" w:eastAsia="Times New Roman" w:hAnsi="Calibri" w:cs="Times New Roman"/>
            <w:color w:val="auto"/>
            <w:sz w:val="22"/>
            <w:szCs w:val="22"/>
            <w:bdr w:val="none" w:sz="0" w:space="0" w:color="auto"/>
          </w:rPr>
          <w:delText xml:space="preserve"> technickej asistencie zhotoviteľa</w:delText>
        </w:r>
        <w:r w:rsidR="00F05DC6" w:rsidDel="009D5C2D">
          <w:rPr>
            <w:rFonts w:ascii="Calibri" w:eastAsia="Times New Roman" w:hAnsi="Calibri" w:cs="Times New Roman"/>
            <w:color w:val="auto"/>
            <w:sz w:val="22"/>
            <w:szCs w:val="22"/>
            <w:bdr w:val="none" w:sz="0" w:space="0" w:color="auto"/>
          </w:rPr>
          <w:delText xml:space="preserve"> (6 mesiacov</w:delText>
        </w:r>
        <w:r w:rsidR="00C45AFB" w:rsidDel="009D5C2D">
          <w:rPr>
            <w:rFonts w:ascii="Calibri" w:eastAsia="Times New Roman" w:hAnsi="Calibri" w:cs="Times New Roman"/>
            <w:color w:val="auto"/>
            <w:sz w:val="22"/>
            <w:szCs w:val="22"/>
            <w:bdr w:val="none" w:sz="0" w:space="0" w:color="auto"/>
          </w:rPr>
          <w:delText xml:space="preserve"> </w:delText>
        </w:r>
        <w:r w:rsidR="00C45AFB" w:rsidRPr="00ED7945" w:rsidDel="009D5C2D">
          <w:rPr>
            <w:rFonts w:ascii="Calibri" w:eastAsia="Times New Roman" w:hAnsi="Calibri" w:cs="Times New Roman"/>
            <w:color w:val="auto"/>
            <w:sz w:val="22"/>
            <w:szCs w:val="22"/>
            <w:bdr w:val="none" w:sz="0" w:space="0" w:color="auto"/>
          </w:rPr>
          <w:delText>od nadobudnutia právoplatnosti rozhodnutia o predčasnom užívaní stavby vydaným príslušným orgánom</w:delText>
        </w:r>
        <w:r w:rsidR="00C45AFB" w:rsidDel="009D5C2D">
          <w:rPr>
            <w:rFonts w:ascii="Calibri" w:eastAsia="Times New Roman" w:hAnsi="Calibri" w:cs="Times New Roman"/>
            <w:color w:val="auto"/>
            <w:sz w:val="22"/>
            <w:szCs w:val="22"/>
            <w:bdr w:val="none" w:sz="0" w:space="0" w:color="auto"/>
          </w:rPr>
          <w:delText xml:space="preserve"> </w:delText>
        </w:r>
        <w:r w:rsidR="00C45AFB" w:rsidRPr="00ED7945" w:rsidDel="009D5C2D">
          <w:rPr>
            <w:rFonts w:ascii="Calibri" w:eastAsia="Times New Roman" w:hAnsi="Calibri" w:cs="Times New Roman"/>
            <w:color w:val="auto"/>
            <w:sz w:val="22"/>
            <w:szCs w:val="22"/>
            <w:bdr w:val="none" w:sz="0" w:space="0" w:color="auto"/>
          </w:rPr>
          <w:delText xml:space="preserve">pre prvú časť </w:delText>
        </w:r>
        <w:r w:rsidR="00F607BB" w:rsidRPr="00F607BB" w:rsidDel="009D5C2D">
          <w:rPr>
            <w:rFonts w:ascii="Calibri" w:eastAsia="Times New Roman" w:hAnsi="Calibri" w:cs="Times New Roman"/>
            <w:color w:val="auto"/>
            <w:sz w:val="22"/>
            <w:szCs w:val="22"/>
            <w:bdr w:val="none" w:sz="0" w:space="0" w:color="auto"/>
          </w:rPr>
          <w:delText>realizácie</w:delText>
        </w:r>
        <w:r w:rsidR="00F607BB" w:rsidDel="009D5C2D">
          <w:rPr>
            <w:rFonts w:ascii="Calibri" w:eastAsia="Times New Roman" w:hAnsi="Calibri" w:cs="Times New Roman"/>
            <w:color w:val="auto"/>
            <w:sz w:val="22"/>
            <w:szCs w:val="22"/>
            <w:bdr w:val="none" w:sz="0" w:space="0" w:color="auto"/>
          </w:rPr>
          <w:delText xml:space="preserve"> v zmysle POV</w:delText>
        </w:r>
      </w:del>
      <w:del w:id="183" w:author="Jačmanová Helena" w:date="2021-07-21T10:01:00Z">
        <w:r w:rsidR="00F607BB" w:rsidDel="009D3815">
          <w:rPr>
            <w:rFonts w:ascii="Calibri" w:eastAsia="Times New Roman" w:hAnsi="Calibri" w:cs="Times New Roman"/>
            <w:color w:val="auto"/>
            <w:sz w:val="22"/>
            <w:szCs w:val="22"/>
            <w:bdr w:val="none" w:sz="0" w:space="0" w:color="auto"/>
          </w:rPr>
          <w:delText>, resp.</w:delText>
        </w:r>
      </w:del>
      <w:del w:id="184" w:author="Jačmanová Helena" w:date="2021-07-27T08:48:00Z">
        <w:r w:rsidR="00F607BB" w:rsidDel="009D5C2D">
          <w:rPr>
            <w:rFonts w:ascii="Calibri" w:eastAsia="Times New Roman" w:hAnsi="Calibri" w:cs="Times New Roman"/>
            <w:color w:val="auto"/>
            <w:sz w:val="22"/>
            <w:szCs w:val="22"/>
            <w:bdr w:val="none" w:sz="0" w:space="0" w:color="auto"/>
          </w:rPr>
          <w:delText xml:space="preserve"> 6 mesiacov </w:delText>
        </w:r>
        <w:r w:rsidR="00C45AFB" w:rsidRPr="00ED7945" w:rsidDel="009D5C2D">
          <w:rPr>
            <w:rFonts w:ascii="Calibri" w:eastAsia="Times New Roman" w:hAnsi="Calibri" w:cs="Times New Roman"/>
            <w:color w:val="auto"/>
            <w:sz w:val="22"/>
            <w:szCs w:val="22"/>
            <w:bdr w:val="none" w:sz="0" w:space="0" w:color="auto"/>
          </w:rPr>
          <w:delText xml:space="preserve">od </w:delText>
        </w:r>
        <w:r w:rsidR="00F607BB" w:rsidDel="009D5C2D">
          <w:rPr>
            <w:rFonts w:ascii="Calibri" w:eastAsia="Times New Roman" w:hAnsi="Calibri" w:cs="Times New Roman"/>
            <w:color w:val="auto"/>
            <w:sz w:val="22"/>
            <w:szCs w:val="22"/>
            <w:bdr w:val="none" w:sz="0" w:space="0" w:color="auto"/>
          </w:rPr>
          <w:delText xml:space="preserve">podpisu preberacieho protokolu </w:delText>
        </w:r>
        <w:r w:rsidR="00C45AFB" w:rsidRPr="00ED7945" w:rsidDel="009D5C2D">
          <w:rPr>
            <w:rFonts w:ascii="Calibri" w:eastAsia="Times New Roman" w:hAnsi="Calibri" w:cs="Times New Roman"/>
            <w:color w:val="auto"/>
            <w:sz w:val="22"/>
            <w:szCs w:val="22"/>
            <w:bdr w:val="none" w:sz="0" w:space="0" w:color="auto"/>
          </w:rPr>
          <w:delText xml:space="preserve">pre druhú časť </w:delText>
        </w:r>
        <w:r w:rsidR="00F607BB" w:rsidRPr="00F607BB" w:rsidDel="009D5C2D">
          <w:rPr>
            <w:rFonts w:ascii="Calibri" w:eastAsia="Times New Roman" w:hAnsi="Calibri" w:cs="Times New Roman"/>
            <w:color w:val="auto"/>
            <w:sz w:val="22"/>
            <w:szCs w:val="22"/>
            <w:bdr w:val="none" w:sz="0" w:space="0" w:color="auto"/>
          </w:rPr>
          <w:delText>realizácie</w:delText>
        </w:r>
        <w:r w:rsidR="00F607BB" w:rsidDel="009D5C2D">
          <w:rPr>
            <w:rFonts w:ascii="Calibri" w:eastAsia="Times New Roman" w:hAnsi="Calibri" w:cs="Times New Roman"/>
            <w:color w:val="auto"/>
            <w:sz w:val="22"/>
            <w:szCs w:val="22"/>
            <w:bdr w:val="none" w:sz="0" w:space="0" w:color="auto"/>
          </w:rPr>
          <w:delText xml:space="preserve"> v zmysle POV)</w:delText>
        </w:r>
        <w:r w:rsidRPr="00032AD9" w:rsidDel="009D5C2D">
          <w:rPr>
            <w:rFonts w:ascii="Calibri" w:eastAsia="Times New Roman" w:hAnsi="Calibri" w:cs="Times New Roman"/>
            <w:color w:val="auto"/>
            <w:sz w:val="22"/>
            <w:szCs w:val="22"/>
            <w:bdr w:val="none" w:sz="0" w:space="0" w:color="auto"/>
          </w:rPr>
          <w:delText>.</w:delText>
        </w:r>
        <w:r w:rsidR="00482E84" w:rsidDel="009D5C2D">
          <w:rPr>
            <w:rFonts w:ascii="Calibri" w:eastAsia="Times New Roman" w:hAnsi="Calibri" w:cs="Times New Roman"/>
            <w:color w:val="auto"/>
            <w:sz w:val="22"/>
            <w:szCs w:val="22"/>
            <w:bdr w:val="none" w:sz="0" w:space="0" w:color="auto"/>
          </w:rPr>
          <w:delText xml:space="preserve"> </w:delText>
        </w:r>
      </w:del>
    </w:p>
    <w:p w14:paraId="7107523E"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vypratať stavenisko do 30 dní od podpisu </w:t>
      </w:r>
      <w:r w:rsidR="0000001D">
        <w:rPr>
          <w:rFonts w:ascii="Calibri" w:eastAsia="Times New Roman" w:hAnsi="Calibri" w:cs="Times New Roman"/>
          <w:color w:val="auto"/>
          <w:sz w:val="22"/>
          <w:szCs w:val="22"/>
          <w:bdr w:val="none" w:sz="0" w:space="0" w:color="auto"/>
        </w:rPr>
        <w:t xml:space="preserve">preberacieho </w:t>
      </w:r>
      <w:r w:rsidRPr="00032AD9">
        <w:rPr>
          <w:rFonts w:ascii="Calibri" w:eastAsia="Times New Roman" w:hAnsi="Calibri" w:cs="Times New Roman"/>
          <w:color w:val="auto"/>
          <w:sz w:val="22"/>
          <w:szCs w:val="22"/>
          <w:bdr w:val="none" w:sz="0" w:space="0" w:color="auto"/>
        </w:rPr>
        <w:t>protokolu. V prípade nesplnenia tejto povinnosti je objednávateľ oprávnený účtovať zhotoviteľovi zmluvnú pokutu vo výške 300 Eur bez DPH za každý začatý deň omeškania s vyprataním staveniska. Týmto nie je dotknuté právo na náhradu škody.</w:t>
      </w:r>
    </w:p>
    <w:p w14:paraId="40EB0BE2"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Objednávateľ sa zaväzuje zabezpečiť preberanie diela, kontrolu, rozsah, akosť dodávok a prác v súlade s touto zmluvou, určen</w:t>
      </w:r>
      <w:r w:rsidR="00BC4A18" w:rsidRPr="00032AD9">
        <w:rPr>
          <w:rFonts w:ascii="Calibri" w:eastAsia="Times New Roman" w:hAnsi="Calibri" w:cs="Times New Roman"/>
          <w:color w:val="auto"/>
          <w:sz w:val="22"/>
          <w:szCs w:val="22"/>
          <w:bdr w:val="none" w:sz="0" w:space="0" w:color="auto"/>
        </w:rPr>
        <w:t>ý</w:t>
      </w:r>
      <w:r w:rsidRPr="00032AD9">
        <w:rPr>
          <w:rFonts w:ascii="Calibri" w:eastAsia="Times New Roman" w:hAnsi="Calibri" w:cs="Times New Roman"/>
          <w:color w:val="auto"/>
          <w:sz w:val="22"/>
          <w:szCs w:val="22"/>
          <w:bdr w:val="none" w:sz="0" w:space="0" w:color="auto"/>
        </w:rPr>
        <w:t>m zástupcom objednávateľa.</w:t>
      </w:r>
    </w:p>
    <w:p w14:paraId="1433C495"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9D5C2D">
        <w:rPr>
          <w:rFonts w:ascii="Calibri" w:eastAsia="Times New Roman" w:hAnsi="Calibri" w:cs="Times New Roman"/>
          <w:color w:val="auto"/>
          <w:sz w:val="22"/>
          <w:szCs w:val="22"/>
          <w:bdr w:val="none" w:sz="0" w:space="0" w:color="auto"/>
        </w:rPr>
        <w:t>V prípade, ak má dielo pri jeho odovzdávaní vady a/alebo nedorobky, ktoré sťažujú a/alebo bránia riadnemu, bezpečnému a plne funkčnému užívaniu diela, objednávateľ nemá povinnosť ho prevziať a podpísať preberací protokol. Ak objednávateľ odmietne prevziať dielo, uvedie v zápise dôvody takéhoto odmietnutia. K tomuto je zhotoviteľ oprávnený uviesť svoje stanovisko. Zmluvné strany si následne stanovia deň opätovného prevzatia a odovzdania diela. Bod 4.1. tejto zmluvy týmto nie je dotknutý.</w:t>
      </w:r>
    </w:p>
    <w:p w14:paraId="210935B0"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Objednávateľ je oprávnený prevziať dielo aj s drobnými vadami a nedorobkami, ktoré sami o sebe ani v spojení s inými nesťažujú a nebránia riadnemu, bezpečnému a plne funkčnému užívaniu diela. Zhotoviteľ je povinný odstrániť tieto drobné vady a nedorobky na svoje náklady riadne a včas, t. j. za podmienok a v lehotách oznámených objednávateľom a uvedených v preberacom protokole, v opačnom prípade má objednávateľ právo odstrániť vady a nedorobky sám alebo ich nechať odstrániť treťou osobou na náklady Zhotoviteľa. Lehoty musia byť určené tak, aby odstránenie drobných vád a/alebo nedorobkov bolo objektívne technicky </w:t>
      </w:r>
      <w:proofErr w:type="spellStart"/>
      <w:r w:rsidRPr="00032AD9">
        <w:rPr>
          <w:rFonts w:ascii="Calibri" w:eastAsia="Times New Roman" w:hAnsi="Calibri" w:cs="Times New Roman"/>
          <w:color w:val="auto"/>
          <w:sz w:val="22"/>
          <w:szCs w:val="22"/>
          <w:bdr w:val="none" w:sz="0" w:space="0" w:color="auto"/>
        </w:rPr>
        <w:t>zrealizovateľné</w:t>
      </w:r>
      <w:proofErr w:type="spellEnd"/>
      <w:r w:rsidRPr="00032AD9">
        <w:rPr>
          <w:rFonts w:ascii="Calibri" w:eastAsia="Times New Roman" w:hAnsi="Calibri" w:cs="Times New Roman"/>
          <w:color w:val="auto"/>
          <w:sz w:val="22"/>
          <w:szCs w:val="22"/>
          <w:bdr w:val="none" w:sz="0" w:space="0" w:color="auto"/>
        </w:rPr>
        <w:t>.</w:t>
      </w:r>
    </w:p>
    <w:p w14:paraId="795D6532"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počas realizácie diela zabezpečovať kontrolné skúšky použitých materiálov ako aj stavebných častí diela podľa príslušnej platnej STN. Materiály a stavebné časti, ktoré nevyhoveli kvalitatívnym skúškam zhotoviteľ odstráni bezodkladne na vlastné náklady. Preberacie skúšky budú vykonávané </w:t>
      </w:r>
      <w:r w:rsidRPr="00535AED">
        <w:rPr>
          <w:rFonts w:ascii="Calibri" w:eastAsia="Times New Roman" w:hAnsi="Calibri" w:cs="Times New Roman"/>
          <w:color w:val="auto"/>
          <w:sz w:val="22"/>
          <w:szCs w:val="22"/>
          <w:bdr w:val="none" w:sz="0" w:space="0" w:color="auto"/>
        </w:rPr>
        <w:t xml:space="preserve">v </w:t>
      </w:r>
      <w:del w:id="185" w:author="Jačmanová Helena" w:date="2021-07-27T08:31:00Z">
        <w:r w:rsidRPr="00535AED" w:rsidDel="00535AED">
          <w:rPr>
            <w:rFonts w:ascii="Calibri" w:eastAsia="Times New Roman" w:hAnsi="Calibri" w:cs="Times New Roman"/>
            <w:color w:val="auto"/>
            <w:sz w:val="22"/>
            <w:szCs w:val="22"/>
            <w:bdr w:val="none" w:sz="0" w:space="0" w:color="auto"/>
          </w:rPr>
          <w:delText xml:space="preserve">100%-nom </w:delText>
        </w:r>
      </w:del>
      <w:r w:rsidRPr="00535AED">
        <w:rPr>
          <w:rFonts w:ascii="Calibri" w:eastAsia="Times New Roman" w:hAnsi="Calibri" w:cs="Times New Roman"/>
          <w:color w:val="auto"/>
          <w:sz w:val="22"/>
          <w:szCs w:val="22"/>
          <w:bdr w:val="none" w:sz="0" w:space="0" w:color="auto"/>
        </w:rPr>
        <w:t xml:space="preserve">rozsahu </w:t>
      </w:r>
      <w:del w:id="186" w:author="Jačmanová Helena" w:date="2021-07-27T08:31:00Z">
        <w:r w:rsidRPr="00535AED" w:rsidDel="00535AED">
          <w:rPr>
            <w:rFonts w:ascii="Calibri" w:eastAsia="Times New Roman" w:hAnsi="Calibri" w:cs="Times New Roman"/>
            <w:color w:val="auto"/>
            <w:sz w:val="22"/>
            <w:szCs w:val="22"/>
            <w:bdr w:val="none" w:sz="0" w:space="0" w:color="auto"/>
          </w:rPr>
          <w:delText>zhotovovaného diela</w:delText>
        </w:r>
      </w:del>
      <w:ins w:id="187" w:author="Jačmanová Helena" w:date="2021-07-27T08:31:00Z">
        <w:r w:rsidR="00535AED">
          <w:rPr>
            <w:rFonts w:ascii="Calibri" w:eastAsia="Times New Roman" w:hAnsi="Calibri" w:cs="Times New Roman"/>
            <w:color w:val="auto"/>
            <w:sz w:val="22"/>
            <w:szCs w:val="22"/>
            <w:bdr w:val="none" w:sz="0" w:space="0" w:color="auto"/>
          </w:rPr>
          <w:t xml:space="preserve">podľa </w:t>
        </w:r>
      </w:ins>
      <w:ins w:id="188" w:author="Jačmanová Helena" w:date="2021-07-27T08:32:00Z">
        <w:r w:rsidR="00535AED">
          <w:rPr>
            <w:rFonts w:ascii="Calibri" w:eastAsia="Times New Roman" w:hAnsi="Calibri" w:cs="Times New Roman"/>
            <w:color w:val="auto"/>
            <w:sz w:val="22"/>
            <w:szCs w:val="22"/>
            <w:bdr w:val="none" w:sz="0" w:space="0" w:color="auto"/>
          </w:rPr>
          <w:t>KSP</w:t>
        </w:r>
      </w:ins>
      <w:r w:rsidRPr="00032AD9">
        <w:rPr>
          <w:rFonts w:ascii="Calibri" w:eastAsia="Times New Roman" w:hAnsi="Calibri" w:cs="Times New Roman"/>
          <w:color w:val="auto"/>
          <w:sz w:val="22"/>
          <w:szCs w:val="22"/>
          <w:bdr w:val="none" w:sz="0" w:space="0" w:color="auto"/>
        </w:rPr>
        <w:t xml:space="preserve">, súčasťou preberacích skúšok </w:t>
      </w:r>
      <w:r w:rsidR="003E0382" w:rsidRPr="00032AD9">
        <w:rPr>
          <w:rFonts w:ascii="Calibri" w:eastAsia="Times New Roman" w:hAnsi="Calibri" w:cs="Times New Roman"/>
          <w:color w:val="auto"/>
          <w:sz w:val="22"/>
          <w:szCs w:val="22"/>
          <w:bdr w:val="none" w:sz="0" w:space="0" w:color="auto"/>
        </w:rPr>
        <w:t>vodovodných</w:t>
      </w:r>
      <w:r w:rsidRPr="00032AD9">
        <w:rPr>
          <w:rFonts w:ascii="Calibri" w:eastAsia="Times New Roman" w:hAnsi="Calibri" w:cs="Times New Roman"/>
          <w:color w:val="auto"/>
          <w:sz w:val="22"/>
          <w:szCs w:val="22"/>
          <w:bdr w:val="none" w:sz="0" w:space="0" w:color="auto"/>
        </w:rPr>
        <w:t xml:space="preserve"> potrubí bude </w:t>
      </w:r>
      <w:r w:rsidR="003E0382" w:rsidRPr="00032AD9">
        <w:rPr>
          <w:rFonts w:ascii="Calibri" w:eastAsia="Times New Roman" w:hAnsi="Calibri" w:cs="Times New Roman"/>
          <w:color w:val="auto"/>
          <w:sz w:val="22"/>
          <w:szCs w:val="22"/>
          <w:bdr w:val="none" w:sz="0" w:space="0" w:color="auto"/>
        </w:rPr>
        <w:t>tlaková skúška v zmysle príslušnej normy STN</w:t>
      </w:r>
      <w:r w:rsidRPr="00032AD9">
        <w:rPr>
          <w:rFonts w:ascii="Calibri" w:eastAsia="Times New Roman" w:hAnsi="Calibri" w:cs="Times New Roman"/>
          <w:color w:val="auto"/>
          <w:sz w:val="22"/>
          <w:szCs w:val="22"/>
          <w:bdr w:val="none" w:sz="0" w:space="0" w:color="auto"/>
        </w:rPr>
        <w:t> s protokolárnym vyhodnotením</w:t>
      </w:r>
      <w:r w:rsidR="001F62F4" w:rsidRPr="00032AD9">
        <w:rPr>
          <w:rFonts w:ascii="Calibri" w:eastAsia="Times New Roman" w:hAnsi="Calibri" w:cs="Times New Roman"/>
          <w:color w:val="auto"/>
          <w:sz w:val="22"/>
          <w:szCs w:val="22"/>
          <w:bdr w:val="none" w:sz="0" w:space="0" w:color="auto"/>
        </w:rPr>
        <w:t xml:space="preserve"> a skúška vodotesnosti </w:t>
      </w:r>
      <w:r w:rsidR="007A7138" w:rsidRPr="00032AD9">
        <w:rPr>
          <w:rFonts w:ascii="Calibri" w:eastAsia="Times New Roman" w:hAnsi="Calibri" w:cs="Times New Roman"/>
          <w:color w:val="auto"/>
          <w:sz w:val="22"/>
          <w:szCs w:val="22"/>
          <w:bdr w:val="none" w:sz="0" w:space="0" w:color="auto"/>
        </w:rPr>
        <w:t>nádrží</w:t>
      </w:r>
      <w:r w:rsidR="001F62F4" w:rsidRPr="00032AD9">
        <w:rPr>
          <w:rFonts w:ascii="Calibri" w:eastAsia="Times New Roman" w:hAnsi="Calibri" w:cs="Times New Roman"/>
          <w:color w:val="auto"/>
          <w:sz w:val="22"/>
          <w:szCs w:val="22"/>
          <w:bdr w:val="none" w:sz="0" w:space="0" w:color="auto"/>
        </w:rPr>
        <w:t>.</w:t>
      </w:r>
    </w:p>
    <w:p w14:paraId="0F001B37"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nie je oprávnený poskytnúť akúkoľvek dokumentáciu a ani iné výsledky svojej činnosti, ktorá súvisí s vykonávaním diela iným osobám ako objednávateľovi.</w:t>
      </w:r>
    </w:p>
    <w:p w14:paraId="1220BDC3" w14:textId="77777777" w:rsidR="00F21F08" w:rsidRPr="0000001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0001D">
        <w:rPr>
          <w:rFonts w:ascii="Calibri" w:eastAsia="Times New Roman" w:hAnsi="Calibri" w:cs="Times New Roman"/>
          <w:color w:val="auto"/>
          <w:sz w:val="22"/>
          <w:szCs w:val="22"/>
          <w:bdr w:val="none" w:sz="0" w:space="0" w:color="auto"/>
        </w:rPr>
        <w:t>Pokiaľ sa zistí pri kolaudačnom konaní nutnosť dodania ďalších dokladov od zhotoviteľa, zaväzuje sa zhotoviteľ tieto doklady bezplatne dodať objednávateľovi v lehote minimálne 5 pracovných dní pred termínom určeným príslušným orgánom. V prípade porušenia tejto povinnosti je objednávateľ oprávnený požadovať zaplatenie zmluvnej pokuty vo výške 10-násobku správneho poplatku vyrubeného v predmetnom kolaudačnom konaní. Nárok na náhradu škody tým nie je dotknutý.</w:t>
      </w:r>
    </w:p>
    <w:p w14:paraId="0D1C9ED6" w14:textId="77777777" w:rsidR="00F21F08" w:rsidRPr="0000001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0001D">
        <w:rPr>
          <w:rFonts w:ascii="Calibri" w:eastAsia="Times New Roman" w:hAnsi="Calibri" w:cs="Times New Roman"/>
          <w:color w:val="auto"/>
          <w:sz w:val="22"/>
          <w:szCs w:val="22"/>
          <w:bdr w:val="none" w:sz="0" w:space="0" w:color="auto"/>
        </w:rPr>
        <w:lastRenderedPageBreak/>
        <w:t>Objednávateľ môže prevziať len dielo ako celok. Odsúhlasenie súpisu vykonaných prác sa nepovažuje za prevzatie diela, resp. časti diela.</w:t>
      </w:r>
      <w:r w:rsidR="007A7138" w:rsidRPr="0000001D">
        <w:rPr>
          <w:rFonts w:ascii="Calibri" w:eastAsia="Times New Roman" w:hAnsi="Calibri" w:cs="Times New Roman"/>
          <w:color w:val="auto"/>
          <w:sz w:val="22"/>
          <w:szCs w:val="22"/>
          <w:bdr w:val="none" w:sz="0" w:space="0" w:color="auto"/>
        </w:rPr>
        <w:t xml:space="preserve"> </w:t>
      </w:r>
    </w:p>
    <w:p w14:paraId="1E0625AD"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sz w:val="20"/>
          <w:szCs w:val="20"/>
          <w:bdr w:val="none" w:sz="0" w:space="0" w:color="auto"/>
        </w:rPr>
      </w:pPr>
    </w:p>
    <w:p w14:paraId="6CE01E9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w:t>
      </w:r>
    </w:p>
    <w:p w14:paraId="6D0237E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032AD9">
        <w:rPr>
          <w:rFonts w:ascii="Calibri" w:eastAsia="Times New Roman" w:hAnsi="Calibri" w:cs="Times New Roman"/>
          <w:b/>
          <w:color w:val="auto"/>
          <w:bdr w:val="none" w:sz="0" w:space="0" w:color="auto"/>
        </w:rPr>
        <w:t>Zodpovednosť za vady, záruka za zhotovené dielo</w:t>
      </w:r>
    </w:p>
    <w:p w14:paraId="0928A4C5"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7745BE0E"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49990A88"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0F35EF88"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2332EC01"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7394B3A8"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2ABD374F"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37FF8E2B"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61FDD180"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615AF915"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7A1295CF"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Vady existujúce pri preberaní diela je objednávateľ povinný oznámiť pri prevzatí diela, najneskôr však bez zbytočného odkladu po tom, čo ich zistil. Týmto nie je dotknutý bod 9.</w:t>
      </w:r>
      <w:r w:rsidR="00FD1354" w:rsidRPr="00032AD9">
        <w:rPr>
          <w:rFonts w:ascii="Calibri" w:eastAsia="Times New Roman" w:hAnsi="Calibri" w:cs="Times New Roman"/>
          <w:color w:val="auto"/>
          <w:sz w:val="22"/>
          <w:szCs w:val="22"/>
          <w:bdr w:val="none" w:sz="0" w:space="0" w:color="auto"/>
        </w:rPr>
        <w:t>7., bod 9.8</w:t>
      </w:r>
      <w:r w:rsidRPr="00032AD9">
        <w:rPr>
          <w:rFonts w:ascii="Calibri" w:eastAsia="Times New Roman" w:hAnsi="Calibri" w:cs="Times New Roman"/>
          <w:color w:val="auto"/>
          <w:sz w:val="22"/>
          <w:szCs w:val="22"/>
          <w:bdr w:val="none" w:sz="0" w:space="0" w:color="auto"/>
        </w:rPr>
        <w:t>. tejto zmluvy a ustanovenie § 560 ods. 2 Obchodného zákonníka.</w:t>
      </w:r>
    </w:p>
    <w:p w14:paraId="360A17B7"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Nárok objednávateľa zo zodpovednosti za vady sa bude spravovať § 564 Obchodného zákonníka.</w:t>
      </w:r>
    </w:p>
    <w:p w14:paraId="3C3CA883"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Ak objednávateľ v prípade vady diela (vrátane spornej vady) zvolí nárok odstránenia vady opravou, zhotoviteľ zodpovedá za bezplatné odstránenie vád a je povinný nastúpiť na odstraňovanie vád do 5 dní od nahlásenia a vytknuté vady odstrániť v termíne určenom objednávateľom. Počas </w:t>
      </w:r>
      <w:r w:rsidR="00DE0436">
        <w:rPr>
          <w:rFonts w:ascii="Calibri" w:eastAsia="Times New Roman" w:hAnsi="Calibri" w:cs="Times New Roman"/>
          <w:color w:val="auto"/>
          <w:sz w:val="22"/>
          <w:szCs w:val="22"/>
          <w:bdr w:val="none" w:sz="0" w:space="0" w:color="auto"/>
        </w:rPr>
        <w:t>technickej asistencie pre príslušnú časť</w:t>
      </w:r>
      <w:r w:rsidRPr="00032AD9">
        <w:rPr>
          <w:rFonts w:ascii="Calibri" w:eastAsia="Times New Roman" w:hAnsi="Calibri" w:cs="Times New Roman"/>
          <w:color w:val="auto"/>
          <w:sz w:val="22"/>
          <w:szCs w:val="22"/>
          <w:bdr w:val="none" w:sz="0" w:space="0" w:color="auto"/>
        </w:rPr>
        <w:t xml:space="preserve"> </w:t>
      </w:r>
      <w:r w:rsidR="00F607BB">
        <w:rPr>
          <w:rFonts w:ascii="Calibri" w:eastAsia="Times New Roman" w:hAnsi="Calibri" w:cs="Times New Roman"/>
          <w:color w:val="auto"/>
          <w:sz w:val="22"/>
          <w:szCs w:val="22"/>
          <w:bdr w:val="none" w:sz="0" w:space="0" w:color="auto"/>
        </w:rPr>
        <w:t xml:space="preserve">realizácie </w:t>
      </w:r>
      <w:r w:rsidRPr="00032AD9">
        <w:rPr>
          <w:rFonts w:ascii="Calibri" w:eastAsia="Times New Roman" w:hAnsi="Calibri" w:cs="Times New Roman"/>
          <w:color w:val="auto"/>
          <w:sz w:val="22"/>
          <w:szCs w:val="22"/>
          <w:bdr w:val="none" w:sz="0" w:space="0" w:color="auto"/>
        </w:rPr>
        <w:t>je zhotoviteľ povinný nastúpiť na odstraňovanie vád okamžite od nahlásenia a vytknuté vady odstrániť v termíne určenom objednávateľom.</w:t>
      </w:r>
    </w:p>
    <w:p w14:paraId="7E198C0B" w14:textId="77777777" w:rsidR="00F21F08" w:rsidRPr="00032AD9" w:rsidDel="009D3815"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del w:id="189" w:author="Jačmanová Helena" w:date="2021-07-21T10:05:00Z"/>
          <w:rFonts w:ascii="Calibri" w:eastAsia="Times New Roman" w:hAnsi="Calibri" w:cs="Times New Roman"/>
          <w:color w:val="auto"/>
          <w:sz w:val="22"/>
          <w:szCs w:val="22"/>
          <w:bdr w:val="none" w:sz="0" w:space="0" w:color="auto"/>
        </w:rPr>
      </w:pPr>
      <w:del w:id="190" w:author="Jačmanová Helena" w:date="2021-07-21T10:05:00Z">
        <w:r w:rsidRPr="00032AD9" w:rsidDel="009D3815">
          <w:rPr>
            <w:rFonts w:ascii="Calibri" w:eastAsia="Times New Roman" w:hAnsi="Calibri" w:cs="Times New Roman"/>
            <w:color w:val="auto"/>
            <w:sz w:val="22"/>
            <w:szCs w:val="22"/>
            <w:bdr w:val="none" w:sz="0" w:space="0" w:color="auto"/>
          </w:rPr>
          <w:delText xml:space="preserve">Ak nie je v zmluve uvedené inak, najneskôr do konca </w:delText>
        </w:r>
        <w:r w:rsidR="0000001D" w:rsidDel="009D3815">
          <w:rPr>
            <w:rFonts w:ascii="Calibri" w:eastAsia="Times New Roman" w:hAnsi="Calibri" w:cs="Times New Roman"/>
            <w:color w:val="auto"/>
            <w:sz w:val="22"/>
            <w:szCs w:val="22"/>
            <w:bdr w:val="none" w:sz="0" w:space="0" w:color="auto"/>
          </w:rPr>
          <w:delText xml:space="preserve">podpisu </w:delText>
        </w:r>
        <w:r w:rsidR="00ED7945" w:rsidDel="009D3815">
          <w:rPr>
            <w:rFonts w:ascii="Calibri" w:eastAsia="Times New Roman" w:hAnsi="Calibri" w:cs="Times New Roman"/>
            <w:color w:val="auto"/>
            <w:sz w:val="22"/>
            <w:szCs w:val="22"/>
            <w:bdr w:val="none" w:sz="0" w:space="0" w:color="auto"/>
          </w:rPr>
          <w:delText xml:space="preserve">druhej správy </w:delText>
        </w:r>
        <w:r w:rsidR="0000001D" w:rsidDel="009D3815">
          <w:rPr>
            <w:rFonts w:ascii="Calibri" w:eastAsia="Times New Roman" w:hAnsi="Calibri" w:cs="Times New Roman"/>
            <w:color w:val="auto"/>
            <w:sz w:val="22"/>
            <w:szCs w:val="22"/>
            <w:bdr w:val="none" w:sz="0" w:space="0" w:color="auto"/>
          </w:rPr>
          <w:delText xml:space="preserve">o vyhodnotení prevádzky počas technickej asistencie </w:delText>
        </w:r>
        <w:r w:rsidRPr="00032AD9" w:rsidDel="009D3815">
          <w:rPr>
            <w:rFonts w:ascii="Calibri" w:eastAsia="Times New Roman" w:hAnsi="Calibri" w:cs="Times New Roman"/>
            <w:color w:val="auto"/>
            <w:sz w:val="22"/>
            <w:szCs w:val="22"/>
            <w:bdr w:val="none" w:sz="0" w:space="0" w:color="auto"/>
          </w:rPr>
          <w:delText xml:space="preserve">musí byť dielo v stave požadovanom Zmluvou. Zhotoviteľ je povinný </w:delText>
        </w:r>
        <w:r w:rsidR="0000001D" w:rsidDel="009D3815">
          <w:rPr>
            <w:rFonts w:ascii="Calibri" w:eastAsia="Times New Roman" w:hAnsi="Calibri" w:cs="Times New Roman"/>
            <w:color w:val="auto"/>
            <w:sz w:val="22"/>
            <w:szCs w:val="22"/>
            <w:bdr w:val="none" w:sz="0" w:space="0" w:color="auto"/>
          </w:rPr>
          <w:delText>najneskôr do tohto okamihu</w:delText>
        </w:r>
        <w:r w:rsidRPr="00032AD9" w:rsidDel="009D3815">
          <w:rPr>
            <w:rFonts w:ascii="Calibri" w:eastAsia="Times New Roman" w:hAnsi="Calibri" w:cs="Times New Roman"/>
            <w:color w:val="auto"/>
            <w:sz w:val="22"/>
            <w:szCs w:val="22"/>
            <w:bdr w:val="none" w:sz="0" w:space="0" w:color="auto"/>
          </w:rPr>
          <w:delText xml:space="preserve"> vykonať na svoje riziko a náklady všetky práce požadované k odstráneniu vád alebo poškodení v súlade s touto zmluvou a podľa požiadaviek objednávateľa. Týmto nie je dotknutá záruka za dielo a ostatné ustanovenia zmluvy.</w:delText>
        </w:r>
      </w:del>
    </w:p>
    <w:p w14:paraId="351E75C3"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neodstráni vytknuté vady v zmysle bodu 10.3. tejto zmluvy v určenom termíne, môže objednávateľ nechať vady odstrániť na náklady zhotoviteľa sám alebo prostredníctvom tretej osoby. Odstránením vady na náklady zhotoviteľa nezaniká jeho zodpovednosť za vady či záruka za akosť, ani sa neobmedzuje ich rozsah a nie je ani dotknuté právo objednávateľa na zmluvnú pokutu za omeškanie s odstránením vád stanovenú v bode 11.3. tejto zmluvy. Zmluvné strany sa dohodli, že objednávateľ je oprávnený jednostranne započítať si svoju pohľadávku voči zhotoviteľovi titulom odstránenia vady v zmysle vyššie uvedeného. Zmluvné strany sa dohodli, že objednávateľ je oprávnený uspokojiť si jednostranným zápočtom zo zádržného aj náklady a straty objednávateľa plynúce z nedodržania lehoty výstavby zhotoviteľom a náklady vzniknuté objednávateľovi v dôsledku odstúpenia od zmluvy  z dôvodov na strane zhotoviteľa.</w:t>
      </w:r>
    </w:p>
    <w:p w14:paraId="6C9885BD"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nezodpovedá za vady spôsobené neodborným zásahom objednávateľa do diela po jeho ukončení.</w:t>
      </w:r>
    </w:p>
    <w:p w14:paraId="324FA3F0"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zodpovedá objednávateľovi za škodu (vrátane finančných strát), ktorá vznikla objednávateľovi v dôsledku vád na diele, za ktoré zodpovedá zhotoviteľ. Skutočnosť, že objednávateľ alebo stavebný dozor skontroloval výkresy, výpočty, dodávky, vzorky a vykonané práce, nezbavuje zhotoviteľa zodpovednosti za prípadné vady a nedostatky a vykonávanie potrebných kontrol tak, aby bolo zaručené riadne splnenie predmetu zmluvy. Zhotoviteľ zároveň zodpovedá za to, že sa dodané množstvo zhoduje s údajmi v sprievodných dokladoch.</w:t>
      </w:r>
    </w:p>
    <w:p w14:paraId="345106D4"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poskytne záruku za úplné a kvalitné vykonanie diela, za kvalitu zariadení, materiálov a výrobkov, za dosiahnutie kvalitatívno-technických parametrov celého diela podľa tejto zmluvy, a to po dobu </w:t>
      </w:r>
      <w:r w:rsidRPr="00032AD9">
        <w:rPr>
          <w:rFonts w:ascii="Calibri" w:eastAsia="Times New Roman" w:hAnsi="Calibri" w:cs="Times New Roman"/>
          <w:b/>
          <w:color w:val="auto"/>
          <w:sz w:val="22"/>
          <w:szCs w:val="22"/>
          <w:u w:val="single"/>
          <w:bdr w:val="none" w:sz="0" w:space="0" w:color="auto"/>
        </w:rPr>
        <w:t>60 mesiacov</w:t>
      </w:r>
      <w:r w:rsidRPr="00032AD9">
        <w:rPr>
          <w:rFonts w:ascii="Calibri" w:eastAsia="Times New Roman" w:hAnsi="Calibri" w:cs="Times New Roman"/>
          <w:color w:val="auto"/>
          <w:sz w:val="22"/>
          <w:szCs w:val="22"/>
          <w:bdr w:val="none" w:sz="0" w:space="0" w:color="auto"/>
        </w:rPr>
        <w:t xml:space="preserve"> na stavebnú časť (tzn. stavebné objekty) a </w:t>
      </w:r>
      <w:r w:rsidRPr="00032AD9">
        <w:rPr>
          <w:rFonts w:ascii="Calibri" w:eastAsia="Times New Roman" w:hAnsi="Calibri" w:cs="Times New Roman"/>
          <w:b/>
          <w:color w:val="auto"/>
          <w:sz w:val="22"/>
          <w:szCs w:val="22"/>
          <w:u w:val="single"/>
          <w:bdr w:val="none" w:sz="0" w:space="0" w:color="auto"/>
        </w:rPr>
        <w:t>24 mesiacov</w:t>
      </w:r>
      <w:r w:rsidRPr="00032AD9">
        <w:rPr>
          <w:rFonts w:ascii="Calibri" w:eastAsia="Times New Roman" w:hAnsi="Calibri" w:cs="Times New Roman"/>
          <w:color w:val="auto"/>
          <w:sz w:val="22"/>
          <w:szCs w:val="22"/>
          <w:bdr w:val="none" w:sz="0" w:space="0" w:color="auto"/>
        </w:rPr>
        <w:t xml:space="preserve"> na technologickú časť (tzn. prevádzkové súbory) od podpísania preberacieho protokolu, a že dielo bude mať vlastnosti dohodnuté v tejto zmluve, inak obvyklé pre dané dielo počas záručnej doby.</w:t>
      </w:r>
    </w:p>
    <w:p w14:paraId="237FC849"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Pre práce, na ktorých boli zistené vady a nedorobky pri odovzdávaní a preberaní predmetu zmluvy, začína záručná doba plynúť dňom ich odstránenia napriek tomu, že sa považujú za prebraté dňom podpisu preberacieho protokolu.</w:t>
      </w:r>
    </w:p>
    <w:p w14:paraId="7833671E"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V prípade výskytu vady, ktorá sa opakovane (minimálne 2 krát) prejaví na technologickej časti diela počas záručnej doby 24 mesiacov, je zhotoviteľ povinný poskytnúť nové </w:t>
      </w:r>
      <w:proofErr w:type="spellStart"/>
      <w:r w:rsidRPr="00032AD9">
        <w:rPr>
          <w:rFonts w:ascii="Calibri" w:eastAsia="Times New Roman" w:hAnsi="Calibri" w:cs="Times New Roman"/>
          <w:color w:val="auto"/>
          <w:sz w:val="22"/>
          <w:szCs w:val="22"/>
          <w:bdr w:val="none" w:sz="0" w:space="0" w:color="auto"/>
        </w:rPr>
        <w:t>bezvadné</w:t>
      </w:r>
      <w:proofErr w:type="spellEnd"/>
      <w:r w:rsidRPr="00032AD9">
        <w:rPr>
          <w:rFonts w:ascii="Calibri" w:eastAsia="Times New Roman" w:hAnsi="Calibri" w:cs="Times New Roman"/>
          <w:color w:val="auto"/>
          <w:sz w:val="22"/>
          <w:szCs w:val="22"/>
          <w:bdr w:val="none" w:sz="0" w:space="0" w:color="auto"/>
        </w:rPr>
        <w:t xml:space="preserve"> plnenie, pričom po poskytnutí nového plnenia začína na toto plynúť nová záručná doba 24 mesiacov.</w:t>
      </w:r>
    </w:p>
    <w:p w14:paraId="6707D87E"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Zhotoviteľ je povinný pri preberacom konaní odovzdať objednávateľovi zoznam použitých materiálov, výrobkov, prvkov a technologických zariadení, spolu s uvedením dĺžky záručnej doby poskytovanej výrobcom pri každom z nich, pokiaľ prekračuje vyššie uvedené minimálne doby.</w:t>
      </w:r>
    </w:p>
    <w:p w14:paraId="33093783"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neposkytuje záruku na vykonané práce, ktoré vykoná na pokyn objednávateľa, len ak na nevhodnosť pokynu objednávateľa vopred upozornil, resp. upozornil objednávateľa na rozpor s platnými technologickými postupmi.</w:t>
      </w:r>
    </w:p>
    <w:p w14:paraId="03A358FC"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záväzok zhotoviteľa zhotoviť dielo celkom alebo z časti zanikne inak ako splnením, zodpovedá zhotoviteľ za vady prác, ktoré pri zhotovovaní diela už uskutočnil a objednávateľ ich prevzal, v rozsahu a za podmienok obdobne ako keby záväzok zhotoviteľa zhotoviť dielo zanikol splnením. Objednávateľ je povinný oznámiť zhotoviteľovi vady takýchto prác bez zbytočného odkladu potom čo ich zistil, najneskôr však do uplynutia záručnej doby, ktorá začína plynúť dňom, kedy záväzok zhotoviteľa zhotoviť dielo celkom alebo z časti zanikol inak ako splnením.</w:t>
      </w:r>
    </w:p>
    <w:p w14:paraId="2C997E76"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by práce na odstraňovaní niektorej vady a/alebo nedorobku a/alebo poškodenia mohli ovplyvniť výkonnosť a/alebo funkčnosť diela, môže objednávateľ vyžadovať opakovanie akýchkoľvek už vykonaných súvisiacich skúšok. Táto požiadavka musí byť objednávateľom oznámená zhotoviteľovi do 15 dní od odstránenia vady a/alebo nedorobku a/alebo poškodenia. Vzniknuté náklady hradí zhotoviteľ.</w:t>
      </w:r>
    </w:p>
    <w:p w14:paraId="17953037"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zhotoviteľa, ktorý je združením, sú všetci účastníci voči objednávateľovi zodpovední spoločne a nerozdielne.</w:t>
      </w:r>
    </w:p>
    <w:p w14:paraId="51675C10" w14:textId="77777777" w:rsidR="00032111" w:rsidRPr="00032AD9" w:rsidRDefault="00032111"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sz w:val="20"/>
          <w:szCs w:val="20"/>
          <w:bdr w:val="none" w:sz="0" w:space="0" w:color="auto"/>
        </w:rPr>
      </w:pPr>
    </w:p>
    <w:p w14:paraId="0543A07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XI.</w:t>
      </w:r>
    </w:p>
    <w:p w14:paraId="0E70AA9D"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032AD9">
        <w:rPr>
          <w:rFonts w:ascii="Calibri" w:eastAsia="Times New Roman" w:hAnsi="Calibri" w:cs="Times New Roman"/>
          <w:b/>
          <w:color w:val="auto"/>
          <w:bdr w:val="none" w:sz="0" w:space="0" w:color="auto"/>
        </w:rPr>
        <w:t>Zmluvné pokuty</w:t>
      </w:r>
    </w:p>
    <w:p w14:paraId="134DFC4A"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1D45FA7"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B66490F"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že pri nedodržaní zmluvne dohodnutého termínu zhotovenia a odovzdania diela alebo termínu vykonania diela bez zavinenia objednávateľa, môže objednávateľ zhotoviteľovi fakturovať zmluvnú pokutu vo výške 0,025 % z ceny celého diela za každý deň omeškania. Týmto nie je dotknutý nárok na náhradu škody v plnom rozsahu.</w:t>
      </w:r>
    </w:p>
    <w:p w14:paraId="5E0D918D"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že v prípade omeškania objednávateľa s úhradou faktúry, môže zhotoviteľ objednávateľovi fakturovať úrok z omeškania vo výške 0,025 % z fakturovanej sumy za každý deň omeškania.</w:t>
      </w:r>
    </w:p>
    <w:p w14:paraId="4995A48A"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je zhotoviteľ v omeškaní s odstránením vád, objednávateľ má právo požadovať zaplatenie zmluvnej pokuty vo výške 0,05% za každý deň prekročenia stanoveného termínu podľa článku X. bod 10.3. tejto zmluvy. Týmto nie je dotknutý nárok na náhradu škody v plnom rozsahu.</w:t>
      </w:r>
    </w:p>
    <w:p w14:paraId="0CD62591"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že v prípade nesplnenia povinnosti zhotoviteľa vykonať dielo v požadovanom rozsahu a/alebo v dojednanej cene a/alebo v dojednanej kvalite a/alebo akosti, má objednávateľ právo uplatniť u zhotoviteľa zmluvnú pokutu vo výške 1 % z ceny diela. Týmto nie je dotknuté právo na náhradu škody v plnom rozsahu.</w:t>
      </w:r>
    </w:p>
    <w:p w14:paraId="0E6BE094"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znáša všetky sankcie a škodu, ktoré boli uplatnené voči objednávateľovi tretími osobami, za porušenie povinností zhotoviteľa v súvislosti s vykonávaním diela.</w:t>
      </w:r>
    </w:p>
    <w:p w14:paraId="5B934A62"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postúpi pohľadávku v rozpore s bodom 19.15. tejto zmluvy, je povinný uhradiť objednávateľovi zmluvnú pokutu vo výške 20 % z hodnoty pohľadávky, ktorú postúpil. Pre vylúčenie akýchkoľvek pochybností, týmto nie je dotknutá neplatnosť takéhoto úkonu. Zároveň týmto nie je dotknuté právo na náhradu škody v plnom rozsahu.</w:t>
      </w:r>
    </w:p>
    <w:p w14:paraId="3C99696B"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535AED">
        <w:rPr>
          <w:rFonts w:ascii="Calibri" w:eastAsia="Times New Roman" w:hAnsi="Calibri" w:cs="Times New Roman"/>
          <w:color w:val="auto"/>
          <w:sz w:val="22"/>
          <w:szCs w:val="22"/>
          <w:bdr w:val="none" w:sz="0" w:space="0" w:color="auto"/>
        </w:rPr>
        <w:t xml:space="preserve">Ak z dôvodu nedodržania termínu ukončenia diela a/alebo nedodržania finančného harmonogramu </w:t>
      </w:r>
      <w:ins w:id="191" w:author="Jačmanová Helena" w:date="2021-07-27T08:32:00Z">
        <w:r w:rsidR="00535AED">
          <w:rPr>
            <w:rFonts w:ascii="Calibri" w:eastAsia="Times New Roman" w:hAnsi="Calibri" w:cs="Times New Roman"/>
            <w:color w:val="auto"/>
            <w:sz w:val="22"/>
            <w:szCs w:val="22"/>
            <w:bdr w:val="none" w:sz="0" w:space="0" w:color="auto"/>
          </w:rPr>
          <w:t xml:space="preserve">objednávateľa </w:t>
        </w:r>
      </w:ins>
      <w:ins w:id="192" w:author="Jačmanová Helena" w:date="2021-07-27T08:33:00Z">
        <w:r w:rsidR="00535AED">
          <w:rPr>
            <w:rFonts w:ascii="Calibri" w:eastAsia="Times New Roman" w:hAnsi="Calibri" w:cs="Times New Roman"/>
            <w:color w:val="auto"/>
            <w:sz w:val="22"/>
            <w:szCs w:val="22"/>
            <w:bdr w:val="none" w:sz="0" w:space="0" w:color="auto"/>
          </w:rPr>
          <w:t xml:space="preserve">odovzdaného poskytovateľovi </w:t>
        </w:r>
      </w:ins>
      <w:ins w:id="193" w:author="Jačmanová Helena" w:date="2021-07-27T08:32:00Z">
        <w:r w:rsidR="00535AED">
          <w:rPr>
            <w:rFonts w:ascii="Calibri" w:eastAsia="Times New Roman" w:hAnsi="Calibri" w:cs="Times New Roman"/>
            <w:color w:val="auto"/>
            <w:sz w:val="22"/>
            <w:szCs w:val="22"/>
            <w:bdr w:val="none" w:sz="0" w:space="0" w:color="auto"/>
          </w:rPr>
          <w:t>vypracovaného podľa finančného harmonogramu</w:t>
        </w:r>
      </w:ins>
      <w:ins w:id="194" w:author="Jačmanová Helena" w:date="2021-07-27T08:33:00Z">
        <w:r w:rsidR="00535AED">
          <w:rPr>
            <w:rFonts w:ascii="Calibri" w:eastAsia="Times New Roman" w:hAnsi="Calibri" w:cs="Times New Roman"/>
            <w:color w:val="auto"/>
            <w:sz w:val="22"/>
            <w:szCs w:val="22"/>
            <w:bdr w:val="none" w:sz="0" w:space="0" w:color="auto"/>
          </w:rPr>
          <w:t xml:space="preserve"> zhotoviteľa v zmysle bodu</w:t>
        </w:r>
      </w:ins>
      <w:ins w:id="195" w:author="Jačmanová Helena" w:date="2021-07-27T08:34:00Z">
        <w:r w:rsidR="00535AED">
          <w:rPr>
            <w:rFonts w:ascii="Calibri" w:eastAsia="Times New Roman" w:hAnsi="Calibri" w:cs="Times New Roman"/>
            <w:color w:val="auto"/>
            <w:sz w:val="22"/>
            <w:szCs w:val="22"/>
            <w:bdr w:val="none" w:sz="0" w:space="0" w:color="auto"/>
          </w:rPr>
          <w:t xml:space="preserve"> 4. 4.</w:t>
        </w:r>
      </w:ins>
      <w:ins w:id="196" w:author="Jačmanová Helena" w:date="2021-07-27T08:33:00Z">
        <w:r w:rsidR="00535AED">
          <w:rPr>
            <w:rFonts w:ascii="Calibri" w:eastAsia="Times New Roman" w:hAnsi="Calibri" w:cs="Times New Roman"/>
            <w:color w:val="auto"/>
            <w:sz w:val="22"/>
            <w:szCs w:val="22"/>
            <w:bdr w:val="none" w:sz="0" w:space="0" w:color="auto"/>
          </w:rPr>
          <w:t xml:space="preserve"> </w:t>
        </w:r>
      </w:ins>
      <w:ins w:id="197" w:author="Jačmanová Helena" w:date="2021-07-27T08:34:00Z">
        <w:r w:rsidR="00535AED">
          <w:rPr>
            <w:rFonts w:ascii="Calibri" w:eastAsia="Times New Roman" w:hAnsi="Calibri" w:cs="Times New Roman"/>
            <w:color w:val="auto"/>
            <w:sz w:val="22"/>
            <w:szCs w:val="22"/>
            <w:bdr w:val="none" w:sz="0" w:space="0" w:color="auto"/>
          </w:rPr>
          <w:t>tejto zmluvy,</w:t>
        </w:r>
      </w:ins>
      <w:ins w:id="198" w:author="Jačmanová Helena" w:date="2021-07-27T08:32:00Z">
        <w:r w:rsidR="00535AED">
          <w:rPr>
            <w:rFonts w:ascii="Calibri" w:eastAsia="Times New Roman" w:hAnsi="Calibri" w:cs="Times New Roman"/>
            <w:color w:val="auto"/>
            <w:sz w:val="22"/>
            <w:szCs w:val="22"/>
            <w:bdr w:val="none" w:sz="0" w:space="0" w:color="auto"/>
          </w:rPr>
          <w:t xml:space="preserve"> </w:t>
        </w:r>
      </w:ins>
      <w:r w:rsidRPr="00535AED">
        <w:rPr>
          <w:rFonts w:ascii="Calibri" w:eastAsia="Times New Roman" w:hAnsi="Calibri" w:cs="Times New Roman"/>
          <w:color w:val="auto"/>
          <w:sz w:val="22"/>
          <w:szCs w:val="22"/>
          <w:bdr w:val="none" w:sz="0" w:space="0" w:color="auto"/>
        </w:rPr>
        <w:t>z dôvodov na strane zhotoviteľa</w:t>
      </w:r>
      <w:ins w:id="199" w:author="Jačmanová Helena" w:date="2021-07-27T08:34:00Z">
        <w:r w:rsidR="00535AED">
          <w:rPr>
            <w:rFonts w:ascii="Calibri" w:eastAsia="Times New Roman" w:hAnsi="Calibri" w:cs="Times New Roman"/>
            <w:color w:val="auto"/>
            <w:sz w:val="22"/>
            <w:szCs w:val="22"/>
            <w:bdr w:val="none" w:sz="0" w:space="0" w:color="auto"/>
          </w:rPr>
          <w:t>,</w:t>
        </w:r>
      </w:ins>
      <w:r w:rsidRPr="00535AED">
        <w:rPr>
          <w:rFonts w:ascii="Calibri" w:eastAsia="Times New Roman" w:hAnsi="Calibri" w:cs="Times New Roman"/>
          <w:color w:val="auto"/>
          <w:sz w:val="22"/>
          <w:szCs w:val="22"/>
          <w:bdr w:val="none" w:sz="0" w:space="0" w:color="auto"/>
        </w:rPr>
        <w:t xml:space="preserve"> určí poskytovateľ objednávateľovi ako prijímateľovi NFP povinnosť vrátiť NFP alebo jeho časť poskytnutú na tento predmet zmluvy, a/alebo bude poskytovateľ krátiť NFP formou akejkoľvek sankcie, je objednávateľ  oprávnený požadovať a zhotoviteľ mu je povinný zaplatiť zmluvnú pokutu vo výške rovnajúcej sa  celej sume NFP, ktorú bude musieť objednávateľ poskytovateľovi vrátiť, resp. vo výške rovnajúcej sa udelenej sankcie v zmysle vyššie uvedeného. Zhotoviteľ je povinný zaplatiť sumu, ktorú objednávateľ vráti poskytovateľovi v plnej výške v lehote uvedenej </w:t>
      </w:r>
      <w:r w:rsidRPr="00535AED">
        <w:rPr>
          <w:rFonts w:ascii="Calibri" w:eastAsia="Times New Roman" w:hAnsi="Calibri" w:cs="Times New Roman"/>
          <w:color w:val="auto"/>
          <w:sz w:val="22"/>
          <w:szCs w:val="22"/>
          <w:bdr w:val="none" w:sz="0" w:space="0" w:color="auto"/>
        </w:rPr>
        <w:lastRenderedPageBreak/>
        <w:t>v písomnej výzve objednávateľa. Právo na náhradu škody  a zmluvnú pokutu  podľa bodu 11.1. zmluvy tým nie je dotknuté.</w:t>
      </w:r>
    </w:p>
    <w:p w14:paraId="646E0336"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je zhotoviteľ v omeškaní so začatím realizácie diela v zmysle článku 4.1. zmluvy, objednávateľ má právo požadovať zaplatenie zmluvnej pokuty vo výške 0,05% za každý aj začatý deň omeškania. Týmto nie je dotknutý nárok na náhradu škody v plnom rozsahu.</w:t>
      </w:r>
    </w:p>
    <w:p w14:paraId="6B7E2A8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Times New Roman" w:hAnsi="Calibri" w:cs="Times New Roman"/>
          <w:color w:val="auto"/>
          <w:sz w:val="20"/>
          <w:szCs w:val="20"/>
          <w:bdr w:val="none" w:sz="0" w:space="0" w:color="auto"/>
        </w:rPr>
      </w:pPr>
    </w:p>
    <w:p w14:paraId="6233275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XII.</w:t>
      </w:r>
    </w:p>
    <w:p w14:paraId="5F78C61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Zadávanie subdodávok a postúpenie zmluvy</w:t>
      </w:r>
    </w:p>
    <w:p w14:paraId="37533A04"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0EE57C01" w14:textId="77777777" w:rsidR="00F21F08" w:rsidRPr="00032AD9" w:rsidRDefault="00047350" w:rsidP="00535E9E">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Poddodávateľ (s</w:t>
      </w:r>
      <w:r w:rsidR="00F21F08" w:rsidRPr="00032AD9">
        <w:rPr>
          <w:rFonts w:ascii="Calibri" w:eastAsia="Times New Roman" w:hAnsi="Calibri" w:cs="Times New Roman"/>
          <w:color w:val="auto"/>
          <w:sz w:val="22"/>
          <w:szCs w:val="22"/>
          <w:bdr w:val="none" w:sz="0" w:space="0" w:color="auto"/>
        </w:rPr>
        <w:t>ubdodávateľ</w:t>
      </w:r>
      <w:r w:rsidR="003C6B49" w:rsidRPr="00032AD9">
        <w:rPr>
          <w:rFonts w:ascii="Calibri" w:eastAsia="Times New Roman" w:hAnsi="Calibri" w:cs="Times New Roman"/>
          <w:color w:val="auto"/>
          <w:sz w:val="22"/>
          <w:szCs w:val="22"/>
          <w:bdr w:val="none" w:sz="0" w:space="0" w:color="auto"/>
        </w:rPr>
        <w:t>)</w:t>
      </w:r>
      <w:r w:rsidR="00F21F08" w:rsidRPr="00032AD9">
        <w:rPr>
          <w:rFonts w:ascii="Calibri" w:eastAsia="Times New Roman" w:hAnsi="Calibri" w:cs="Times New Roman"/>
          <w:color w:val="auto"/>
          <w:sz w:val="22"/>
          <w:szCs w:val="22"/>
          <w:bdr w:val="none" w:sz="0" w:space="0" w:color="auto"/>
        </w:rPr>
        <w:t xml:space="preserve"> je hospodársky subjekt, ktorý </w:t>
      </w:r>
      <w:r w:rsidR="00535E9E">
        <w:rPr>
          <w:rFonts w:ascii="Calibri" w:eastAsia="Times New Roman" w:hAnsi="Calibri" w:cs="Times New Roman"/>
          <w:color w:val="auto"/>
          <w:sz w:val="22"/>
          <w:szCs w:val="22"/>
          <w:bdr w:val="none" w:sz="0" w:space="0" w:color="auto"/>
        </w:rPr>
        <w:t xml:space="preserve">uzavrie alebo </w:t>
      </w:r>
      <w:r w:rsidR="00F21F08" w:rsidRPr="00032AD9">
        <w:rPr>
          <w:rFonts w:ascii="Calibri" w:eastAsia="Times New Roman" w:hAnsi="Calibri" w:cs="Times New Roman"/>
          <w:color w:val="auto"/>
          <w:sz w:val="22"/>
          <w:szCs w:val="22"/>
          <w:bdr w:val="none" w:sz="0" w:space="0" w:color="auto"/>
        </w:rPr>
        <w:t xml:space="preserve">uzavrel so zhotoviteľom ako úspešným uchádzačom písomnú odplatnú zmluvu na plnenie určitej časti zákazky (§ 2 ods. </w:t>
      </w:r>
      <w:r w:rsidR="006B6A73" w:rsidRPr="00032AD9">
        <w:rPr>
          <w:rFonts w:ascii="Calibri" w:eastAsia="Times New Roman" w:hAnsi="Calibri" w:cs="Times New Roman"/>
          <w:color w:val="auto"/>
          <w:sz w:val="22"/>
          <w:szCs w:val="22"/>
          <w:bdr w:val="none" w:sz="0" w:space="0" w:color="auto"/>
        </w:rPr>
        <w:t xml:space="preserve">5 </w:t>
      </w:r>
      <w:r w:rsidR="00F21F08" w:rsidRPr="00032AD9">
        <w:rPr>
          <w:rFonts w:ascii="Calibri" w:eastAsia="Times New Roman" w:hAnsi="Calibri" w:cs="Times New Roman"/>
          <w:color w:val="auto"/>
          <w:sz w:val="22"/>
          <w:szCs w:val="22"/>
          <w:bdr w:val="none" w:sz="0" w:space="0" w:color="auto"/>
        </w:rPr>
        <w:t xml:space="preserve">zákona č. 343/2015 </w:t>
      </w:r>
      <w:proofErr w:type="spellStart"/>
      <w:r w:rsidR="00F21F08" w:rsidRPr="00032AD9">
        <w:rPr>
          <w:rFonts w:ascii="Calibri" w:eastAsia="Times New Roman" w:hAnsi="Calibri" w:cs="Times New Roman"/>
          <w:color w:val="auto"/>
          <w:sz w:val="22"/>
          <w:szCs w:val="22"/>
          <w:bdr w:val="none" w:sz="0" w:space="0" w:color="auto"/>
        </w:rPr>
        <w:t>Z.z</w:t>
      </w:r>
      <w:proofErr w:type="spellEnd"/>
      <w:r w:rsidR="00F21F08" w:rsidRPr="00032AD9">
        <w:rPr>
          <w:rFonts w:ascii="Calibri" w:eastAsia="Times New Roman" w:hAnsi="Calibri" w:cs="Times New Roman"/>
          <w:color w:val="auto"/>
          <w:sz w:val="22"/>
          <w:szCs w:val="22"/>
          <w:bdr w:val="none" w:sz="0" w:space="0" w:color="auto"/>
        </w:rPr>
        <w:t>.). Zoznam subdodávateľov zhotoviteľa tvorí Prílohu č. 3 tejto zmluvy.</w:t>
      </w:r>
    </w:p>
    <w:p w14:paraId="14D2EFF5"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nesmie postúpiť celú túto zmluvu alebo jej časť alebo akúkoľvek výhodu alebo podiel v nej alebo podľa nej bez predchádzajúceho súhlasu objednávateľa a</w:t>
      </w:r>
      <w:ins w:id="200" w:author="Jačmanová Helena" w:date="2021-08-06T09:51:00Z">
        <w:r w:rsidR="00631674">
          <w:rPr>
            <w:rFonts w:ascii="Calibri" w:eastAsia="Times New Roman" w:hAnsi="Calibri" w:cs="Times New Roman"/>
            <w:color w:val="auto"/>
            <w:sz w:val="22"/>
            <w:szCs w:val="22"/>
            <w:bdr w:val="none" w:sz="0" w:space="0" w:color="auto"/>
          </w:rPr>
          <w:t>/alebo</w:t>
        </w:r>
      </w:ins>
      <w:r w:rsidRPr="00032AD9">
        <w:rPr>
          <w:rFonts w:ascii="Calibri" w:eastAsia="Times New Roman" w:hAnsi="Calibri" w:cs="Times New Roman"/>
          <w:color w:val="auto"/>
          <w:sz w:val="22"/>
          <w:szCs w:val="22"/>
          <w:bdr w:val="none" w:sz="0" w:space="0" w:color="auto"/>
        </w:rPr>
        <w:t> v </w:t>
      </w:r>
      <w:del w:id="201" w:author="Jačmanová Helena" w:date="2021-08-06T09:51:00Z">
        <w:r w:rsidRPr="00032AD9" w:rsidDel="00631674">
          <w:rPr>
            <w:rFonts w:ascii="Calibri" w:eastAsia="Times New Roman" w:hAnsi="Calibri" w:cs="Times New Roman"/>
            <w:color w:val="auto"/>
            <w:sz w:val="22"/>
            <w:szCs w:val="22"/>
            <w:bdr w:val="none" w:sz="0" w:space="0" w:color="auto"/>
          </w:rPr>
          <w:delText xml:space="preserve">súlade </w:delText>
        </w:r>
      </w:del>
      <w:ins w:id="202" w:author="Jačmanová Helena" w:date="2021-08-06T09:51:00Z">
        <w:r w:rsidR="00631674">
          <w:rPr>
            <w:rFonts w:ascii="Calibri" w:eastAsia="Times New Roman" w:hAnsi="Calibri" w:cs="Times New Roman"/>
            <w:color w:val="auto"/>
            <w:sz w:val="22"/>
            <w:szCs w:val="22"/>
            <w:bdr w:val="none" w:sz="0" w:space="0" w:color="auto"/>
          </w:rPr>
          <w:t>rozpore</w:t>
        </w:r>
        <w:r w:rsidR="00631674" w:rsidRPr="00032AD9">
          <w:rPr>
            <w:rFonts w:ascii="Calibri" w:eastAsia="Times New Roman" w:hAnsi="Calibri" w:cs="Times New Roman"/>
            <w:color w:val="auto"/>
            <w:sz w:val="22"/>
            <w:szCs w:val="22"/>
            <w:bdr w:val="none" w:sz="0" w:space="0" w:color="auto"/>
          </w:rPr>
          <w:t xml:space="preserve"> </w:t>
        </w:r>
      </w:ins>
      <w:r w:rsidRPr="00032AD9">
        <w:rPr>
          <w:rFonts w:ascii="Calibri" w:eastAsia="Times New Roman" w:hAnsi="Calibri" w:cs="Times New Roman"/>
          <w:color w:val="auto"/>
          <w:sz w:val="22"/>
          <w:szCs w:val="22"/>
          <w:bdr w:val="none" w:sz="0" w:space="0" w:color="auto"/>
        </w:rPr>
        <w:t xml:space="preserve">so zákonom č. 343/2015 </w:t>
      </w:r>
      <w:proofErr w:type="spellStart"/>
      <w:r w:rsidRPr="00032AD9">
        <w:rPr>
          <w:rFonts w:ascii="Calibri" w:eastAsia="Times New Roman" w:hAnsi="Calibri" w:cs="Times New Roman"/>
          <w:color w:val="auto"/>
          <w:sz w:val="22"/>
          <w:szCs w:val="22"/>
          <w:bdr w:val="none" w:sz="0" w:space="0" w:color="auto"/>
        </w:rPr>
        <w:t>Z.z</w:t>
      </w:r>
      <w:proofErr w:type="spellEnd"/>
      <w:r w:rsidRPr="00032AD9">
        <w:rPr>
          <w:rFonts w:ascii="Calibri" w:eastAsia="Times New Roman" w:hAnsi="Calibri" w:cs="Times New Roman"/>
          <w:color w:val="auto"/>
          <w:sz w:val="22"/>
          <w:szCs w:val="22"/>
          <w:bdr w:val="none" w:sz="0" w:space="0" w:color="auto"/>
        </w:rPr>
        <w:t>. o verejnom obstarávaní.</w:t>
      </w:r>
    </w:p>
    <w:p w14:paraId="7B4C4951"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nesmie zadať poddodávateľom zhotovenie celého diela.</w:t>
      </w:r>
    </w:p>
    <w:p w14:paraId="38A594EC" w14:textId="77777777" w:rsidR="007C3D8E"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nie je oprávnený práva a povinnosti vyplývajúce z tejto zmluvy previesť na tretiu osobu, bez vopred daného písomného súhlasu objednávateľa, zároveň zhotoviteľovi poddodávatelia nie sú oprávnení práva a povinnosti vyplývajúce z </w:t>
      </w:r>
      <w:proofErr w:type="spellStart"/>
      <w:r w:rsidRPr="00032AD9">
        <w:rPr>
          <w:rFonts w:ascii="Calibri" w:eastAsia="Times New Roman" w:hAnsi="Calibri" w:cs="Times New Roman"/>
          <w:color w:val="auto"/>
          <w:sz w:val="22"/>
          <w:szCs w:val="22"/>
          <w:bdr w:val="none" w:sz="0" w:space="0" w:color="auto"/>
        </w:rPr>
        <w:t>poddodávateľskej</w:t>
      </w:r>
      <w:proofErr w:type="spellEnd"/>
      <w:r w:rsidRPr="00032AD9">
        <w:rPr>
          <w:rFonts w:ascii="Calibri" w:eastAsia="Times New Roman" w:hAnsi="Calibri" w:cs="Times New Roman"/>
          <w:color w:val="auto"/>
          <w:sz w:val="22"/>
          <w:szCs w:val="22"/>
          <w:bdr w:val="none" w:sz="0" w:space="0" w:color="auto"/>
        </w:rPr>
        <w:t xml:space="preserve"> zmluvy so zhotoviteľom previesť na tretiu osobu, bez vopred daného písomného súhlasu objednávateľa, pričom to isté platí pre poddodávateľov zhotoviteľových poddodávateľov atď. (schvaľovanie poddodávateľov v ktoromkoľvek rade). Požiadavka na schválenie poddodávateľa v ktoromkoľvek rade sa predkladá  stavebnému </w:t>
      </w:r>
      <w:proofErr w:type="spellStart"/>
      <w:r w:rsidRPr="00032AD9">
        <w:rPr>
          <w:rFonts w:ascii="Calibri" w:eastAsia="Times New Roman" w:hAnsi="Calibri" w:cs="Times New Roman"/>
          <w:color w:val="auto"/>
          <w:sz w:val="22"/>
          <w:szCs w:val="22"/>
          <w:bdr w:val="none" w:sz="0" w:space="0" w:color="auto"/>
        </w:rPr>
        <w:t>dozorovi</w:t>
      </w:r>
      <w:proofErr w:type="spellEnd"/>
      <w:r w:rsidRPr="00032AD9">
        <w:rPr>
          <w:rFonts w:ascii="Calibri" w:eastAsia="Times New Roman" w:hAnsi="Calibri" w:cs="Times New Roman"/>
          <w:color w:val="auto"/>
          <w:sz w:val="22"/>
          <w:szCs w:val="22"/>
          <w:bdr w:val="none" w:sz="0" w:space="0" w:color="auto"/>
        </w:rPr>
        <w:t xml:space="preserve">. Zhotoviteľ je oprávnený na zmenu svojich poddodávateľov v ktoromkoľvek rade len s predchádzajúcim písomným súhlasom objednávateľa. Zhotoviteľ je povinný v žiadosti o súhlas poskytnúť objednávateľovi o navrhovanom poddodávateľovi v ktoromkoľvek rade všetky údaje podľa § 41 ods. 3 zákona č. 343/2015 Z. z. </w:t>
      </w:r>
      <w:r w:rsidR="006B6A73" w:rsidRPr="00032AD9">
        <w:rPr>
          <w:rFonts w:ascii="Calibri" w:eastAsia="Times New Roman" w:hAnsi="Calibri" w:cs="Times New Roman"/>
          <w:color w:val="auto"/>
          <w:sz w:val="22"/>
          <w:szCs w:val="22"/>
          <w:bdr w:val="none" w:sz="0" w:space="0" w:color="auto"/>
        </w:rPr>
        <w:t xml:space="preserve">Navrhovaný poddodávateľ v ktoromkoľvek rade musí spĺňať podmienky účasti podľa § 41 odsek 1 písm. b) zákona č. 343/2015 Z. z. o verejnom obstarávaní. </w:t>
      </w:r>
    </w:p>
    <w:p w14:paraId="434EFC2C"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 vykonanie diela, časti diela a/alebo akýchkoľvek prác poddodávateľom v ktoromkoľvek rade, má zhotoviteľ zodpovednosť akoby dielo, časť diela a/alebo práce vykonával sám.</w:t>
      </w:r>
    </w:p>
    <w:p w14:paraId="482D070A"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Objednávateľ si vyhradzuje právo odmietnuť kedykoľvek akéhokoľvek poddodávateľa (v ktoromkoľvek rade) bez toho, že by mal zhotoviteľ nárok na kompenzáciu. V takomto prípade je zhotoviteľ povinný bez zbytočného odkladu právne relevantným spôsobom ukončiť zmluvu s poddodávateľom a uplatňovať voči nemu všetky svoje práva vyplývajúce zo zaniknutého zmluvného vzťahu.</w:t>
      </w:r>
    </w:p>
    <w:p w14:paraId="0273E96C"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Objednávateľ neudelí súhlas v zmysle bodu 12.4. tejto zmluvy, najmä ak nominovaný poddodávateľ (v ktoromkoľvek rade) bol uchádzačom o zákazku, ktorá je predmetom tejto zmluvy a z akéhokoľvek dôvodu neuspel a/alebo nespĺňa povinnosti vyplývajúce mu zo zákona č. </w:t>
      </w:r>
      <w:r w:rsidRPr="00032AD9">
        <w:rPr>
          <w:rFonts w:ascii="Calibri" w:eastAsia="Times New Roman" w:hAnsi="Calibri" w:cs="Arial"/>
          <w:color w:val="auto"/>
          <w:sz w:val="22"/>
          <w:szCs w:val="22"/>
          <w:bdr w:val="none" w:sz="0" w:space="0" w:color="auto"/>
        </w:rPr>
        <w:t>315/2016 Z. z. o registri partnerov verejného sektora a o zmene a doplnení niektorých zákonov.</w:t>
      </w:r>
    </w:p>
    <w:p w14:paraId="33CE7F18"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Objednávateľ ma právo kedykoľvek odvolať jeho súhlas podľa bodu 12.4. tejto zmluvy, najmä v prípade, že práce poddodávateľa (v ktoromkoľvek rade) nie sú vykonávané v súlade s touto zmluvou a/alebo k spokojnosti objednávateľa.</w:t>
      </w:r>
    </w:p>
    <w:p w14:paraId="13EE91AB"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 xml:space="preserve">Ak zhotoviteľ v súlade s touto zmluvou zadá časť diela poddodávateľovi je povinný mu za riadne a včas vykonané práce a/alebo službu a/alebo dodanie tovaru v zmysle </w:t>
      </w:r>
      <w:proofErr w:type="spellStart"/>
      <w:r w:rsidRPr="00032AD9">
        <w:rPr>
          <w:rFonts w:ascii="Calibri" w:eastAsia="Calibri" w:hAnsi="Calibri" w:cs="Times New Roman"/>
          <w:color w:val="auto"/>
          <w:sz w:val="22"/>
          <w:szCs w:val="22"/>
          <w:bdr w:val="none" w:sz="0" w:space="0" w:color="auto"/>
        </w:rPr>
        <w:t>poddodávateľskej</w:t>
      </w:r>
      <w:proofErr w:type="spellEnd"/>
      <w:r w:rsidRPr="00032AD9">
        <w:rPr>
          <w:rFonts w:ascii="Calibri" w:eastAsia="Calibri" w:hAnsi="Calibri" w:cs="Times New Roman"/>
          <w:color w:val="auto"/>
          <w:sz w:val="22"/>
          <w:szCs w:val="22"/>
          <w:bdr w:val="none" w:sz="0" w:space="0" w:color="auto"/>
        </w:rPr>
        <w:t xml:space="preserve"> zmluvy zaplatiť. Zhotoviteľ nie je oprávnený viazať platby poddodávateľovi na zaplatenie faktúry objednávateľom zhotoviteľovi (zákaz odkladacej podmienky na platby).</w:t>
      </w:r>
    </w:p>
    <w:p w14:paraId="4256FE59"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budú práce na spoločnom pracovisku vykonávať viacerí poddodávatelia zhotoviteľa (v ktoromkoľvek rade), koordináciu úloh a vzájomnú informovanosť pri realizácii prác na stavenisku z hľadiska zaistenia bezpečnosti a ochrany zdravia pri práci zabezpečuje zhotoviteľ.</w:t>
      </w:r>
    </w:p>
    <w:p w14:paraId="1E688323"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objednávateľovi bezodkladne oznámiť akúkoľvek zmenu údajov týkajúcich sa jeho poddodávateľov (v ktoromkoľvek rade).</w:t>
      </w:r>
    </w:p>
    <w:p w14:paraId="2A7B9149"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Zhotoviteľ nie je povinný získať predchádzajúci súhlas objednávateľa podľa bodu 12.4.</w:t>
      </w:r>
      <w:r w:rsidR="00535E9E">
        <w:rPr>
          <w:rFonts w:ascii="Calibri" w:eastAsia="Times New Roman" w:hAnsi="Calibri" w:cs="Times New Roman"/>
          <w:color w:val="auto"/>
          <w:sz w:val="22"/>
          <w:szCs w:val="22"/>
          <w:bdr w:val="none" w:sz="0" w:space="0" w:color="auto"/>
        </w:rPr>
        <w:t xml:space="preserve"> a 12.11. </w:t>
      </w:r>
      <w:r w:rsidRPr="00032AD9">
        <w:rPr>
          <w:rFonts w:ascii="Calibri" w:eastAsia="Times New Roman" w:hAnsi="Calibri" w:cs="Times New Roman"/>
          <w:color w:val="auto"/>
          <w:sz w:val="22"/>
          <w:szCs w:val="22"/>
          <w:bdr w:val="none" w:sz="0" w:space="0" w:color="auto"/>
        </w:rPr>
        <w:t xml:space="preserve"> tohto článku zmluvy pre dodávateľov </w:t>
      </w:r>
      <w:r w:rsidR="00535E9E">
        <w:rPr>
          <w:rFonts w:ascii="Calibri" w:eastAsia="Times New Roman" w:hAnsi="Calibri" w:cs="Times New Roman"/>
          <w:color w:val="auto"/>
          <w:sz w:val="22"/>
          <w:szCs w:val="22"/>
          <w:bdr w:val="none" w:sz="0" w:space="0" w:color="auto"/>
        </w:rPr>
        <w:t>tovaru</w:t>
      </w:r>
      <w:r w:rsidRPr="00032AD9">
        <w:rPr>
          <w:rFonts w:ascii="Calibri" w:eastAsia="Times New Roman" w:hAnsi="Calibri" w:cs="Times New Roman"/>
          <w:color w:val="auto"/>
          <w:sz w:val="22"/>
          <w:szCs w:val="22"/>
          <w:bdr w:val="none" w:sz="0" w:space="0" w:color="auto"/>
        </w:rPr>
        <w:t>. Ostatné ustanovenia týkajúce sa subdodávateľov (v ktoromkoľvek rade) týmto nie sú dotknuté.</w:t>
      </w:r>
    </w:p>
    <w:p w14:paraId="61816081"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sz w:val="20"/>
          <w:szCs w:val="20"/>
          <w:bdr w:val="none" w:sz="0" w:space="0" w:color="auto"/>
        </w:rPr>
      </w:pPr>
    </w:p>
    <w:p w14:paraId="3B601D8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XIII.</w:t>
      </w:r>
    </w:p>
    <w:p w14:paraId="715A0774"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aps/>
          <w:color w:val="auto"/>
          <w:bdr w:val="none" w:sz="0" w:space="0" w:color="auto"/>
        </w:rPr>
      </w:pPr>
      <w:r w:rsidRPr="00032AD9">
        <w:rPr>
          <w:rFonts w:ascii="Calibri" w:eastAsia="Times New Roman" w:hAnsi="Calibri" w:cs="Times New Roman"/>
          <w:b/>
          <w:color w:val="auto"/>
          <w:bdr w:val="none" w:sz="0" w:space="0" w:color="auto"/>
        </w:rPr>
        <w:t>Vyššia moc</w:t>
      </w:r>
    </w:p>
    <w:p w14:paraId="25DCE28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aps/>
          <w:color w:val="auto"/>
          <w:sz w:val="22"/>
          <w:szCs w:val="22"/>
          <w:bdr w:val="none" w:sz="0" w:space="0" w:color="auto"/>
        </w:rPr>
        <w:t>13.1.</w:t>
      </w:r>
      <w:r w:rsidRPr="00032AD9">
        <w:rPr>
          <w:rFonts w:ascii="Calibri" w:eastAsia="Times New Roman" w:hAnsi="Calibri" w:cs="Times New Roman"/>
          <w:caps/>
          <w:color w:val="auto"/>
          <w:sz w:val="22"/>
          <w:szCs w:val="22"/>
          <w:bdr w:val="none" w:sz="0" w:space="0" w:color="auto"/>
        </w:rPr>
        <w:tab/>
        <w:t>V</w:t>
      </w:r>
      <w:r w:rsidRPr="00032AD9">
        <w:rPr>
          <w:rFonts w:ascii="Calibri" w:eastAsia="Times New Roman" w:hAnsi="Calibri" w:cs="Times New Roman"/>
          <w:color w:val="auto"/>
          <w:sz w:val="22"/>
          <w:szCs w:val="22"/>
          <w:bdr w:val="none" w:sz="0" w:space="0" w:color="auto"/>
        </w:rPr>
        <w:t>yššia moc sa vzájomne stanovuje podľa ustanovení Obchodného zákonníka.</w:t>
      </w:r>
    </w:p>
    <w:p w14:paraId="25EC2D57"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13.2.</w:t>
      </w:r>
      <w:r w:rsidRPr="00032AD9">
        <w:rPr>
          <w:rFonts w:ascii="Calibri" w:eastAsia="Times New Roman" w:hAnsi="Calibri" w:cs="Times New Roman"/>
          <w:color w:val="auto"/>
          <w:sz w:val="22"/>
          <w:szCs w:val="22"/>
          <w:bdr w:val="none" w:sz="0" w:space="0" w:color="auto"/>
        </w:rPr>
        <w:tab/>
        <w:t>V prípade, že by vyššia moc spôsobila odloženie zmluvných záväzkov o viac ako 1 mesiac, dohodnú sa zmluvné strany na ďalšom postupe realizácie Zmluvy o Dielo.</w:t>
      </w:r>
    </w:p>
    <w:p w14:paraId="70942E9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7FCBEB0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XIV.</w:t>
      </w:r>
    </w:p>
    <w:p w14:paraId="4D03A6AF"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Odstúpenie od zmluvy</w:t>
      </w:r>
    </w:p>
    <w:p w14:paraId="201E6443"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14.1.</w:t>
      </w:r>
      <w:r w:rsidRPr="00032AD9">
        <w:rPr>
          <w:rFonts w:ascii="Calibri" w:eastAsia="Times New Roman" w:hAnsi="Calibri" w:cs="Times New Roman"/>
          <w:color w:val="auto"/>
          <w:sz w:val="22"/>
          <w:szCs w:val="22"/>
          <w:bdr w:val="none" w:sz="0" w:space="0" w:color="auto"/>
        </w:rPr>
        <w:tab/>
        <w:t>Objednávateľ či zhotoviteľ môže odstúpiť od tejto zmluvy z dôvodov stanovených v obchodnom zákonníku a ďalej pokiaľ:</w:t>
      </w:r>
    </w:p>
    <w:p w14:paraId="48F92C44" w14:textId="77777777" w:rsidR="00F21F08" w:rsidRPr="00032AD9" w:rsidRDefault="00F21F08" w:rsidP="00177AA0">
      <w:pPr>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bol na majetok druhej zmluvnej strany vyhlásený konkurz, bol </w:t>
      </w:r>
      <w:r w:rsidRPr="00032AD9">
        <w:rPr>
          <w:rFonts w:ascii="Calibri" w:eastAsia="Times New Roman" w:hAnsi="Calibri" w:cs="Times New Roman"/>
          <w:iCs/>
          <w:color w:val="auto"/>
          <w:sz w:val="22"/>
          <w:szCs w:val="22"/>
          <w:bdr w:val="none" w:sz="0" w:space="0" w:color="auto"/>
        </w:rPr>
        <w:t>zamietnutý návrh na vyhlásenie konkurzu pre nedostatok majetku, alebo ak bol konkurz zrušený z dôvodu, že majetok úpadcu nestačí na úhradu výdavkov a odmenu správcu konkurznej podstaty, alebo bolo konkurzné konanie zastavené pre nedostatok majetku, alebo ak bol konkurz zrušený pre nedostatok majetku, alebo ak po ukončení konkurzného konania nezostane spoločnosti žiaden majetok, alebo dôjde k akémukoľvek činu alebo udalosti, ktorá by mala (podľa platných zákonov) podobný efekt ako ktorýkoľvek z uvedených činov alebo udalostí, alebo</w:t>
      </w:r>
    </w:p>
    <w:p w14:paraId="1A2402F3" w14:textId="77777777" w:rsidR="00F21F08" w:rsidRPr="00032AD9" w:rsidRDefault="00F21F08" w:rsidP="00177AA0">
      <w:pPr>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iCs/>
          <w:color w:val="auto"/>
          <w:sz w:val="22"/>
          <w:szCs w:val="22"/>
          <w:bdr w:val="none" w:sz="0" w:space="0" w:color="auto"/>
        </w:rPr>
        <w:t>druhá zmluvná strana vstúpila do likvidácie</w:t>
      </w:r>
    </w:p>
    <w:p w14:paraId="7291DA5F"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14.2.</w:t>
      </w:r>
      <w:r w:rsidRPr="00032AD9">
        <w:rPr>
          <w:rFonts w:ascii="Calibri" w:eastAsia="Times New Roman" w:hAnsi="Calibri" w:cs="Times New Roman"/>
          <w:color w:val="auto"/>
          <w:sz w:val="22"/>
          <w:szCs w:val="22"/>
          <w:bdr w:val="none" w:sz="0" w:space="0" w:color="auto"/>
        </w:rPr>
        <w:tab/>
        <w:t>Objednávateľ môže odstúpiť od tejto zmluvy aj v prípade:</w:t>
      </w:r>
    </w:p>
    <w:p w14:paraId="60737442" w14:textId="77777777" w:rsidR="00F21F08" w:rsidRPr="00032AD9"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pokiaľ zhotoviteľ podstatným spôsobom poruší svoje povinnosti v oblasti bezpečnosti práce a ochrany zdravia pri práci, najmä ak takýmto porušením ohrozí život alebo zdravie osôb,</w:t>
      </w:r>
    </w:p>
    <w:p w14:paraId="483FEAA8" w14:textId="77777777" w:rsidR="00F21F08" w:rsidRPr="00032AD9"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opustí dielo, alebo inak jasne prejavuje úmysel nepokračovať v konaní svojich povinností podľa tejto zmluvy,</w:t>
      </w:r>
    </w:p>
    <w:p w14:paraId="571A1156" w14:textId="77777777" w:rsidR="00F21F08" w:rsidRPr="00032AD9"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zadá celé dielo ako subdodávku,</w:t>
      </w:r>
    </w:p>
    <w:p w14:paraId="1E17F612" w14:textId="77777777" w:rsidR="00F21F08" w:rsidRPr="00032AD9"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postúpi celú túto zmluvu, alebo jej časť alebo akúkoľvek výhodu alebo podiel v nej alebo podľa nej v rozpore s článkom XII. bod 12.2. tejto zmluvy,</w:t>
      </w:r>
    </w:p>
    <w:p w14:paraId="1847E49D" w14:textId="77777777" w:rsidR="00F21F08" w:rsidRPr="00032AD9"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ak z dôvodu existencie vyššej moci, ktorá má dosah na dielo, nebude mať záujem naďalej zotrvať v tomto zmluvnom vzťahu, </w:t>
      </w:r>
      <w:del w:id="203" w:author="Jačmanová Helena" w:date="2021-07-29T09:31:00Z">
        <w:r w:rsidRPr="00032AD9" w:rsidDel="000324DF">
          <w:rPr>
            <w:rFonts w:ascii="Calibri" w:eastAsia="Times New Roman" w:hAnsi="Calibri" w:cs="Times New Roman"/>
            <w:color w:val="auto"/>
            <w:sz w:val="22"/>
            <w:szCs w:val="22"/>
            <w:bdr w:val="none" w:sz="0" w:space="0" w:color="auto"/>
          </w:rPr>
          <w:delText>alebo</w:delText>
        </w:r>
      </w:del>
    </w:p>
    <w:p w14:paraId="191A06DF" w14:textId="77777777" w:rsidR="00F21F08"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ins w:id="204" w:author="Jačmanová Helena" w:date="2021-07-29T09:30:00Z"/>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sa ocitne druhá zmluvná strana v omeškaní so splnením svojho záväzku po dobu dlhšiu než 14 dní.</w:t>
      </w:r>
    </w:p>
    <w:p w14:paraId="16865675" w14:textId="77777777" w:rsidR="000324DF" w:rsidRPr="000324DF" w:rsidRDefault="000324DF" w:rsidP="000324DF">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ins w:id="205" w:author="Jačmanová Helena" w:date="2021-07-29T09:30:00Z"/>
          <w:rFonts w:ascii="Calibri" w:eastAsia="Times New Roman" w:hAnsi="Calibri" w:cs="Times New Roman"/>
          <w:color w:val="auto"/>
          <w:sz w:val="22"/>
          <w:szCs w:val="22"/>
          <w:bdr w:val="none" w:sz="0" w:space="0" w:color="auto"/>
        </w:rPr>
      </w:pPr>
      <w:ins w:id="206" w:author="Jačmanová Helena" w:date="2021-07-29T09:30:00Z">
        <w:r w:rsidRPr="000324DF">
          <w:rPr>
            <w:rFonts w:ascii="Calibri" w:eastAsia="Times New Roman" w:hAnsi="Calibri" w:cs="Times New Roman"/>
            <w:color w:val="auto"/>
            <w:sz w:val="22"/>
            <w:szCs w:val="22"/>
            <w:bdr w:val="none" w:sz="0" w:space="0" w:color="auto"/>
          </w:rPr>
          <w:t>ak v čase jej uzavretia existoval dôvod na vylúčenie zhotoviteľa pre nesplnenie podmienky účasti podľa § 32 ods. 1 písm. a) zákona č. 343/2015 Z. z. o verejnom obstarávaní a o zmene a doplnení niektorých zákonov v znení neskorších predpisov (ďalej len „ZVO“),</w:t>
        </w:r>
        <w:r>
          <w:rPr>
            <w:rFonts w:ascii="Calibri" w:eastAsia="Times New Roman" w:hAnsi="Calibri" w:cs="Times New Roman"/>
            <w:color w:val="auto"/>
            <w:sz w:val="22"/>
            <w:szCs w:val="22"/>
            <w:bdr w:val="none" w:sz="0" w:space="0" w:color="auto"/>
          </w:rPr>
          <w:t xml:space="preserve"> </w:t>
        </w:r>
        <w:r w:rsidRPr="000324DF">
          <w:rPr>
            <w:rFonts w:ascii="Calibri" w:eastAsia="Times New Roman" w:hAnsi="Calibri" w:cs="Times New Roman"/>
            <w:color w:val="auto"/>
            <w:sz w:val="22"/>
            <w:szCs w:val="22"/>
            <w:bdr w:val="none" w:sz="0" w:space="0" w:color="auto"/>
          </w:rPr>
          <w:t>ak táto nemala byť uzavretá s dodávateľom v súvislosti so závažným porušením povinnosti vyplývajúcej z právne záväzného aktu Európskej únie, o ktorom rozhodol Súdny dvor Európskej únie v súlade so Zmluvou o fungovaní Európskej únie, alebo</w:t>
        </w:r>
      </w:ins>
    </w:p>
    <w:p w14:paraId="3AAF77E2" w14:textId="77777777" w:rsidR="000324DF" w:rsidRPr="00032AD9" w:rsidRDefault="000324DF" w:rsidP="000324DF">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ins w:id="207" w:author="Jačmanová Helena" w:date="2021-07-29T09:30:00Z">
        <w:r w:rsidRPr="000324DF">
          <w:rPr>
            <w:rFonts w:ascii="Calibri" w:eastAsia="Times New Roman" w:hAnsi="Calibri" w:cs="Times New Roman"/>
            <w:color w:val="auto"/>
            <w:sz w:val="22"/>
            <w:szCs w:val="22"/>
            <w:bdr w:val="none" w:sz="0" w:space="0" w:color="auto"/>
          </w:rPr>
          <w:t>ak Slovenská republika porušila povinnosť vyplývajúcu z právne záväzného aktu Európskej únie z dôvodu, že verejný obstarávateľ alebo obstarávateľ porušil povinnosť vyplývajúcu z tohto právne záväzného aktu, o ktorom rozhodol Súdny dvor Európskej únie v súlade so Zmluvou o fungovaní Európskej únie.</w:t>
        </w:r>
      </w:ins>
    </w:p>
    <w:p w14:paraId="7896E77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14.3.</w:t>
      </w:r>
      <w:r w:rsidRPr="00032AD9">
        <w:rPr>
          <w:rFonts w:ascii="Calibri" w:eastAsia="Times New Roman" w:hAnsi="Calibri" w:cs="Times New Roman"/>
          <w:color w:val="auto"/>
          <w:sz w:val="22"/>
          <w:szCs w:val="22"/>
          <w:bdr w:val="none" w:sz="0" w:space="0" w:color="auto"/>
        </w:rPr>
        <w:tab/>
        <w:t>Pre účely tejto zmluvy sa podstatným porušením zmluvy rozumie najmä omeškanie zhotoviteľa so zhotovením a odovzdaním diela o viac ako 14 dní, alebo vykonanie diela inej ako dohodnutej akosti, alebo v inej ako dohodnutej kvalite alebo v inej ako dohodnutej cene, alebo ak nastanú okolnosti uvedené v bode 14.1. tohto článku.</w:t>
      </w:r>
    </w:p>
    <w:p w14:paraId="503B0D0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14.4.</w:t>
      </w:r>
      <w:r w:rsidRPr="00032AD9">
        <w:rPr>
          <w:rFonts w:ascii="Calibri" w:eastAsia="Times New Roman" w:hAnsi="Calibri" w:cs="Times New Roman"/>
          <w:color w:val="auto"/>
          <w:sz w:val="22"/>
          <w:szCs w:val="22"/>
          <w:bdr w:val="none" w:sz="0" w:space="0" w:color="auto"/>
        </w:rPr>
        <w:tab/>
        <w:t>Rozhodnutím odstúpiť od tejto zmluvy sa objednávateľ nevzdáva žiadnych jeho ostatných práv. Ak objednávateľ odstúpi od tejto zmluvy, nezodpovedá zhotoviteľovi za stratu zisku, stratu inej zákazky alebo za inú nepriamu alebo následnú stratu alebo škodu, ktorá mu môže vzniknúť v súvislosti s odstúpením.</w:t>
      </w:r>
    </w:p>
    <w:p w14:paraId="046EEFE7" w14:textId="77777777" w:rsidR="00F21F08"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ins w:id="208" w:author="Jačmanová Helena" w:date="2021-07-29T09:32:00Z"/>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14.5.</w:t>
      </w:r>
      <w:r w:rsidRPr="00032AD9">
        <w:rPr>
          <w:rFonts w:ascii="Calibri" w:eastAsia="Times New Roman" w:hAnsi="Calibri" w:cs="Times New Roman"/>
          <w:color w:val="auto"/>
          <w:sz w:val="22"/>
          <w:szCs w:val="22"/>
          <w:bdr w:val="none" w:sz="0" w:space="0" w:color="auto"/>
        </w:rPr>
        <w:tab/>
        <w:t>Objednávateľ má právo bez akýchkoľvek sankcií odstúpiť od zmluvy so zhotoviteľom v prípade, kedy ešte nedošlo k plneniu zo zmluvy a výsledky administratívnej finančnej kontroly Poskytovateľa viažuce sa na túto zákazku neumožňujú financovanie výdavkov vzniknutých z obstarávania stavebných prác  alebo iných postupov.</w:t>
      </w:r>
    </w:p>
    <w:p w14:paraId="2EF63328" w14:textId="77777777" w:rsidR="000324DF" w:rsidRPr="000324DF" w:rsidRDefault="000324DF" w:rsidP="000324DF">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ins w:id="209" w:author="Jačmanová Helena" w:date="2021-07-29T09:32:00Z"/>
          <w:rFonts w:ascii="Calibri" w:eastAsia="Times New Roman" w:hAnsi="Calibri" w:cs="Times New Roman"/>
          <w:color w:val="auto"/>
          <w:sz w:val="22"/>
          <w:szCs w:val="22"/>
          <w:bdr w:val="none" w:sz="0" w:space="0" w:color="auto"/>
        </w:rPr>
      </w:pPr>
      <w:ins w:id="210" w:author="Jačmanová Helena" w:date="2021-07-29T09:32:00Z">
        <w:r>
          <w:rPr>
            <w:rFonts w:ascii="Calibri" w:eastAsia="Times New Roman" w:hAnsi="Calibri" w:cs="Times New Roman"/>
            <w:color w:val="auto"/>
            <w:sz w:val="22"/>
            <w:szCs w:val="22"/>
            <w:bdr w:val="none" w:sz="0" w:space="0" w:color="auto"/>
          </w:rPr>
          <w:t>14.6.</w:t>
        </w:r>
        <w:r>
          <w:rPr>
            <w:rFonts w:ascii="Calibri" w:eastAsia="Times New Roman" w:hAnsi="Calibri" w:cs="Times New Roman"/>
            <w:color w:val="auto"/>
            <w:sz w:val="22"/>
            <w:szCs w:val="22"/>
            <w:bdr w:val="none" w:sz="0" w:space="0" w:color="auto"/>
          </w:rPr>
          <w:tab/>
        </w:r>
        <w:r w:rsidRPr="000324DF">
          <w:rPr>
            <w:rFonts w:ascii="Calibri" w:eastAsia="Times New Roman" w:hAnsi="Calibri" w:cs="Times New Roman"/>
            <w:color w:val="auto"/>
            <w:sz w:val="22"/>
            <w:szCs w:val="22"/>
            <w:bdr w:val="none" w:sz="0" w:space="0" w:color="auto"/>
          </w:rPr>
          <w:t>Objednávateľ môže odstúpiť od časti zmluvy, ktorou došlo k podstatnej zmene pôvodnej zmluvy, a ktorá si vyžadovala nové verejné obstarávanie.</w:t>
        </w:r>
      </w:ins>
    </w:p>
    <w:p w14:paraId="36154EE3" w14:textId="77777777" w:rsidR="000324DF" w:rsidRPr="00032AD9" w:rsidRDefault="000324DF" w:rsidP="000324DF">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ins w:id="211" w:author="Jačmanová Helena" w:date="2021-07-29T09:32:00Z">
        <w:r>
          <w:rPr>
            <w:rFonts w:ascii="Calibri" w:eastAsia="Times New Roman" w:hAnsi="Calibri" w:cs="Times New Roman"/>
            <w:color w:val="auto"/>
            <w:sz w:val="22"/>
            <w:szCs w:val="22"/>
            <w:bdr w:val="none" w:sz="0" w:space="0" w:color="auto"/>
          </w:rPr>
          <w:t>14.7</w:t>
        </w:r>
        <w:r w:rsidRPr="000324DF">
          <w:rPr>
            <w:rFonts w:ascii="Calibri" w:eastAsia="Times New Roman" w:hAnsi="Calibri" w:cs="Times New Roman"/>
            <w:color w:val="auto"/>
            <w:sz w:val="22"/>
            <w:szCs w:val="22"/>
            <w:bdr w:val="none" w:sz="0" w:space="0" w:color="auto"/>
          </w:rPr>
          <w:t xml:space="preserve">. </w:t>
        </w:r>
      </w:ins>
      <w:ins w:id="212" w:author="Jačmanová Helena" w:date="2021-07-29T09:33:00Z">
        <w:r>
          <w:rPr>
            <w:rFonts w:ascii="Calibri" w:eastAsia="Times New Roman" w:hAnsi="Calibri" w:cs="Times New Roman"/>
            <w:color w:val="auto"/>
            <w:sz w:val="22"/>
            <w:szCs w:val="22"/>
            <w:bdr w:val="none" w:sz="0" w:space="0" w:color="auto"/>
          </w:rPr>
          <w:tab/>
        </w:r>
      </w:ins>
      <w:ins w:id="213" w:author="Jačmanová Helena" w:date="2021-07-29T09:32:00Z">
        <w:r w:rsidRPr="000324DF">
          <w:rPr>
            <w:rFonts w:ascii="Calibri" w:eastAsia="Times New Roman" w:hAnsi="Calibri" w:cs="Times New Roman"/>
            <w:color w:val="auto"/>
            <w:sz w:val="22"/>
            <w:szCs w:val="22"/>
            <w:bdr w:val="none" w:sz="0" w:space="0" w:color="auto"/>
          </w:rPr>
          <w:t>Objednávateľ môže odstúpiť od zmluvy, rámcovej dohody alebo koncesnej zmluvy uzavretej s uchádzačom, ktorý nebol v čase uzavretia zmluvy, rámcovej dohody alebo koncesnej zmluvy zapísaný v registri partnerov verejného sektora alebo ak bol vymazaný z registra partnerov verejného sektora.</w:t>
        </w:r>
      </w:ins>
    </w:p>
    <w:p w14:paraId="6A802DA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0"/>
          <w:szCs w:val="20"/>
          <w:bdr w:val="none" w:sz="0" w:space="0" w:color="auto"/>
        </w:rPr>
      </w:pPr>
    </w:p>
    <w:p w14:paraId="52639184"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XV.</w:t>
      </w:r>
    </w:p>
    <w:p w14:paraId="50D263D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Zástupcovia zmluvných strán</w:t>
      </w:r>
    </w:p>
    <w:p w14:paraId="324D4F14"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ADF8489"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BEC668B"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726B61E"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Určeným zástupcom objednávateľa </w:t>
      </w:r>
      <w:r w:rsidR="005565FB" w:rsidRPr="00032AD9">
        <w:rPr>
          <w:rFonts w:ascii="Calibri" w:eastAsia="Times New Roman" w:hAnsi="Calibri" w:cs="Times New Roman"/>
          <w:color w:val="auto"/>
          <w:sz w:val="22"/>
          <w:szCs w:val="22"/>
          <w:bdr w:val="none" w:sz="0" w:space="0" w:color="auto"/>
        </w:rPr>
        <w:t xml:space="preserve">(projektovým manažérom zákazky) </w:t>
      </w:r>
      <w:r w:rsidRPr="00032AD9">
        <w:rPr>
          <w:rFonts w:ascii="Calibri" w:eastAsia="Times New Roman" w:hAnsi="Calibri" w:cs="Times New Roman"/>
          <w:color w:val="auto"/>
          <w:sz w:val="22"/>
          <w:szCs w:val="22"/>
          <w:bdr w:val="none" w:sz="0" w:space="0" w:color="auto"/>
        </w:rPr>
        <w:t xml:space="preserve">pri zhotovovaní diela je </w:t>
      </w:r>
      <w:r w:rsidR="00535E9E">
        <w:rPr>
          <w:rFonts w:ascii="Calibri" w:eastAsia="Times New Roman" w:hAnsi="Calibri" w:cs="Times New Roman"/>
          <w:i/>
          <w:color w:val="auto"/>
          <w:sz w:val="22"/>
          <w:szCs w:val="22"/>
          <w:bdr w:val="none" w:sz="0" w:space="0" w:color="auto"/>
        </w:rPr>
        <w:t xml:space="preserve">Ing. Miroslav </w:t>
      </w:r>
      <w:proofErr w:type="spellStart"/>
      <w:r w:rsidR="00535E9E">
        <w:rPr>
          <w:rFonts w:ascii="Calibri" w:eastAsia="Times New Roman" w:hAnsi="Calibri" w:cs="Times New Roman"/>
          <w:i/>
          <w:color w:val="auto"/>
          <w:sz w:val="22"/>
          <w:szCs w:val="22"/>
          <w:bdr w:val="none" w:sz="0" w:space="0" w:color="auto"/>
        </w:rPr>
        <w:t>Vaľovský</w:t>
      </w:r>
      <w:proofErr w:type="spellEnd"/>
      <w:r w:rsidR="00D2541B" w:rsidRPr="00032AD9">
        <w:rPr>
          <w:rFonts w:ascii="Calibri" w:eastAsia="Times New Roman" w:hAnsi="Calibri" w:cs="Times New Roman"/>
          <w:i/>
          <w:color w:val="auto"/>
          <w:sz w:val="22"/>
          <w:szCs w:val="22"/>
          <w:bdr w:val="none" w:sz="0" w:space="0" w:color="auto"/>
        </w:rPr>
        <w:t xml:space="preserve"> </w:t>
      </w:r>
      <w:r w:rsidR="00CD5F72" w:rsidRPr="00032AD9">
        <w:rPr>
          <w:rFonts w:ascii="Calibri" w:eastAsia="Times New Roman" w:hAnsi="Calibri" w:cs="Times New Roman"/>
          <w:i/>
          <w:color w:val="auto"/>
          <w:sz w:val="22"/>
          <w:szCs w:val="22"/>
          <w:bdr w:val="none" w:sz="0" w:space="0" w:color="auto"/>
        </w:rPr>
        <w:t xml:space="preserve"> </w:t>
      </w:r>
      <w:r w:rsidRPr="00032AD9">
        <w:rPr>
          <w:rFonts w:ascii="Calibri" w:eastAsia="Times New Roman" w:hAnsi="Calibri" w:cs="Times New Roman"/>
          <w:i/>
          <w:color w:val="auto"/>
          <w:sz w:val="22"/>
          <w:szCs w:val="22"/>
          <w:bdr w:val="none" w:sz="0" w:space="0" w:color="auto"/>
        </w:rPr>
        <w:t xml:space="preserve">(tel. č.: </w:t>
      </w:r>
      <w:r w:rsidR="00CD5F72" w:rsidRPr="00032AD9">
        <w:rPr>
          <w:rFonts w:ascii="Calibri" w:eastAsia="Times New Roman" w:hAnsi="Calibri" w:cs="Times New Roman"/>
          <w:i/>
          <w:color w:val="auto"/>
          <w:sz w:val="22"/>
          <w:szCs w:val="22"/>
          <w:bdr w:val="none" w:sz="0" w:space="0" w:color="auto"/>
        </w:rPr>
        <w:t>091</w:t>
      </w:r>
      <w:r w:rsidR="00535E9E">
        <w:rPr>
          <w:rFonts w:ascii="Calibri" w:eastAsia="Times New Roman" w:hAnsi="Calibri" w:cs="Times New Roman"/>
          <w:i/>
          <w:color w:val="auto"/>
          <w:sz w:val="22"/>
          <w:szCs w:val="22"/>
          <w:bdr w:val="none" w:sz="0" w:space="0" w:color="auto"/>
        </w:rPr>
        <w:t>1 037 057</w:t>
      </w:r>
      <w:r w:rsidRPr="00032AD9">
        <w:rPr>
          <w:rFonts w:ascii="Calibri" w:eastAsia="Times New Roman" w:hAnsi="Calibri" w:cs="Times New Roman"/>
          <w:i/>
          <w:color w:val="auto"/>
          <w:sz w:val="22"/>
          <w:szCs w:val="22"/>
          <w:bdr w:val="none" w:sz="0" w:space="0" w:color="auto"/>
        </w:rPr>
        <w:t>)</w:t>
      </w:r>
      <w:r w:rsidRPr="00032AD9">
        <w:rPr>
          <w:rFonts w:ascii="Calibri" w:eastAsia="Times New Roman" w:hAnsi="Calibri" w:cs="Times New Roman"/>
          <w:color w:val="auto"/>
          <w:sz w:val="22"/>
          <w:szCs w:val="22"/>
          <w:bdr w:val="none" w:sz="0" w:space="0" w:color="auto"/>
        </w:rPr>
        <w:t>, ktorý na základe poverenia objednávateľa bude zodpovedný za monitorovanie realizácie zmluvy v súlade so zmluvou o poskytnutie nenávratného finančného príspevku a bude mať všetky právomoci na vydávanie pokynov stavebnému dozoru a/alebo Zhotoviteľovi za účelom zabezpečenia vykonávanie diela v súlade s touto zmluvou. Určený zástupca objednávateľa bude ďalej oprávnený podpisovať v mene objednávateľa Preberací protokol</w:t>
      </w:r>
      <w:r w:rsidR="00FD1354" w:rsidRPr="00032AD9">
        <w:rPr>
          <w:rFonts w:ascii="Calibri" w:eastAsia="Times New Roman" w:hAnsi="Calibri" w:cs="Times New Roman"/>
          <w:color w:val="auto"/>
          <w:sz w:val="22"/>
          <w:szCs w:val="22"/>
          <w:bdr w:val="none" w:sz="0" w:space="0" w:color="auto"/>
        </w:rPr>
        <w:t xml:space="preserve"> </w:t>
      </w:r>
      <w:del w:id="214" w:author="Jačmanová Helena" w:date="2021-08-06T09:52:00Z">
        <w:r w:rsidR="00FD1354" w:rsidRPr="00032AD9" w:rsidDel="00631674">
          <w:rPr>
            <w:rFonts w:ascii="Calibri" w:eastAsia="Times New Roman" w:hAnsi="Calibri" w:cs="Times New Roman"/>
            <w:color w:val="auto"/>
            <w:sz w:val="22"/>
            <w:szCs w:val="22"/>
            <w:bdr w:val="none" w:sz="0" w:space="0" w:color="auto"/>
          </w:rPr>
          <w:delText xml:space="preserve">a </w:delText>
        </w:r>
        <w:r w:rsidR="00435EDB" w:rsidRPr="00032AD9" w:rsidDel="00631674">
          <w:rPr>
            <w:rFonts w:ascii="Calibri" w:eastAsia="Times New Roman" w:hAnsi="Calibri" w:cs="Times New Roman"/>
            <w:color w:val="auto"/>
            <w:sz w:val="22"/>
            <w:szCs w:val="22"/>
            <w:bdr w:val="none" w:sz="0" w:space="0" w:color="auto"/>
          </w:rPr>
          <w:delText xml:space="preserve">protokol o odovzdaní a prevzatí verejnej práce </w:delText>
        </w:r>
      </w:del>
      <w:r w:rsidR="00435EDB" w:rsidRPr="00032AD9">
        <w:rPr>
          <w:rFonts w:ascii="Calibri" w:eastAsia="Times New Roman" w:hAnsi="Calibri" w:cs="Times New Roman"/>
          <w:color w:val="auto"/>
          <w:sz w:val="22"/>
          <w:szCs w:val="22"/>
          <w:bdr w:val="none" w:sz="0" w:space="0" w:color="auto"/>
        </w:rPr>
        <w:t xml:space="preserve">v súlade s vyhláškou č. 83/2008 </w:t>
      </w:r>
      <w:proofErr w:type="spellStart"/>
      <w:r w:rsidR="00435EDB" w:rsidRPr="00032AD9">
        <w:rPr>
          <w:rFonts w:ascii="Calibri" w:eastAsia="Times New Roman" w:hAnsi="Calibri" w:cs="Times New Roman"/>
          <w:color w:val="auto"/>
          <w:sz w:val="22"/>
          <w:szCs w:val="22"/>
          <w:bdr w:val="none" w:sz="0" w:space="0" w:color="auto"/>
        </w:rPr>
        <w:t>Z.z</w:t>
      </w:r>
      <w:proofErr w:type="spellEnd"/>
      <w:r w:rsidR="00435EDB" w:rsidRPr="00032AD9">
        <w:rPr>
          <w:rFonts w:ascii="Calibri" w:eastAsia="Times New Roman" w:hAnsi="Calibri" w:cs="Times New Roman"/>
          <w:color w:val="auto"/>
          <w:sz w:val="22"/>
          <w:szCs w:val="22"/>
          <w:bdr w:val="none" w:sz="0" w:space="0" w:color="auto"/>
        </w:rPr>
        <w:t>., ktorou sa vykonáva zákon o verejných prácach.</w:t>
      </w:r>
    </w:p>
    <w:p w14:paraId="33256BA6" w14:textId="77777777" w:rsidR="00F21F08" w:rsidRPr="00032AD9" w:rsidDel="00631674"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del w:id="215" w:author="Jačmanová Helena" w:date="2021-08-06T09:53:00Z"/>
          <w:rFonts w:ascii="Calibri" w:eastAsia="Times New Roman" w:hAnsi="Calibri" w:cs="Times New Roman"/>
          <w:i/>
          <w:color w:val="auto"/>
          <w:sz w:val="22"/>
          <w:szCs w:val="22"/>
          <w:bdr w:val="none" w:sz="0" w:space="0" w:color="auto"/>
        </w:rPr>
      </w:pPr>
      <w:del w:id="216" w:author="Jačmanová Helena" w:date="2021-08-06T09:53:00Z">
        <w:r w:rsidRPr="00032AD9" w:rsidDel="00631674">
          <w:rPr>
            <w:rFonts w:ascii="Calibri" w:eastAsia="Times New Roman" w:hAnsi="Calibri" w:cs="Times New Roman"/>
            <w:color w:val="auto"/>
            <w:sz w:val="22"/>
            <w:szCs w:val="22"/>
            <w:bdr w:val="none" w:sz="0" w:space="0" w:color="auto"/>
          </w:rPr>
          <w:delText xml:space="preserve">Na výkon činností stavebného dozoru v mene objednávateľa počas realizácie predmetu zmluvy objednávateľ vymenuje stavebný dozor. Objednávateľ zašle písomnú informáciu zhotoviteľovi o vymenovaní stavebného dozoru. Stavebný dozor bude oprávnený </w:delText>
        </w:r>
        <w:r w:rsidR="003C6B49" w:rsidRPr="00032AD9" w:rsidDel="00631674">
          <w:rPr>
            <w:rFonts w:ascii="Calibri" w:eastAsia="Times New Roman" w:hAnsi="Calibri" w:cs="Times New Roman"/>
            <w:color w:val="auto"/>
            <w:sz w:val="22"/>
            <w:szCs w:val="22"/>
            <w:bdr w:val="none" w:sz="0" w:space="0" w:color="auto"/>
          </w:rPr>
          <w:delText xml:space="preserve">najmä </w:delText>
        </w:r>
        <w:r w:rsidRPr="00032AD9" w:rsidDel="00631674">
          <w:rPr>
            <w:rFonts w:ascii="Calibri" w:eastAsia="Times New Roman" w:hAnsi="Calibri" w:cs="Times New Roman"/>
            <w:color w:val="auto"/>
            <w:sz w:val="22"/>
            <w:szCs w:val="22"/>
            <w:bdr w:val="none" w:sz="0" w:space="0" w:color="auto"/>
          </w:rPr>
          <w:delText>odsúhlasovať súpisy prác zhotoviteľa a vydávať záväzné pokyny v mene objednávateľa, ktoré môžu byť potrebné pre realizáciu diela. Zhotoviteľ je povinný dodržiavať pokyny a rozhodnutia stavebného dozoru počas celej doby trvania tejto zmluvy.</w:delText>
        </w:r>
      </w:del>
    </w:p>
    <w:p w14:paraId="3D9F9579"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Určeným zástupcom zhotoviteľa  pri zhotovovaní diela (hlavný stavbyvedúci) je </w:t>
      </w:r>
      <w:r w:rsidRPr="00032AD9">
        <w:rPr>
          <w:rFonts w:ascii="Calibri" w:eastAsia="Times New Roman" w:hAnsi="Calibri" w:cs="Times New Roman"/>
          <w:i/>
          <w:color w:val="auto"/>
          <w:sz w:val="22"/>
          <w:szCs w:val="22"/>
          <w:bdr w:val="none" w:sz="0" w:space="0" w:color="auto"/>
        </w:rPr>
        <w:t>............... (tel. č.: .................).</w:t>
      </w:r>
    </w:p>
    <w:p w14:paraId="2E361874"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Určení zástupcovia zmluvných strán pri zhotovovaní diela najmä jednajú za zmluvné strany v technických veciach súvisiacich so zhotovovaním </w:t>
      </w:r>
      <w:r w:rsidRPr="00DE0436">
        <w:rPr>
          <w:rFonts w:ascii="Calibri" w:eastAsia="Times New Roman" w:hAnsi="Calibri" w:cs="Times New Roman"/>
          <w:color w:val="auto"/>
          <w:sz w:val="22"/>
          <w:szCs w:val="22"/>
          <w:bdr w:val="none" w:sz="0" w:space="0" w:color="auto"/>
        </w:rPr>
        <w:t xml:space="preserve">diela, vykonávajú zápisy v stavebnom denníku a podpisujú </w:t>
      </w:r>
      <w:r w:rsidR="0016055B" w:rsidRPr="00DE0436">
        <w:rPr>
          <w:rFonts w:ascii="Calibri" w:eastAsia="Times New Roman" w:hAnsi="Calibri" w:cs="Times New Roman"/>
          <w:color w:val="auto"/>
          <w:sz w:val="22"/>
          <w:szCs w:val="22"/>
          <w:bdr w:val="none" w:sz="0" w:space="0" w:color="auto"/>
        </w:rPr>
        <w:t xml:space="preserve">preberací </w:t>
      </w:r>
      <w:r w:rsidRPr="00DE0436">
        <w:rPr>
          <w:rFonts w:ascii="Calibri" w:eastAsia="Times New Roman" w:hAnsi="Calibri" w:cs="Times New Roman"/>
          <w:color w:val="auto"/>
          <w:sz w:val="22"/>
          <w:szCs w:val="22"/>
          <w:bdr w:val="none" w:sz="0" w:space="0" w:color="auto"/>
        </w:rPr>
        <w:t xml:space="preserve">protokol </w:t>
      </w:r>
      <w:r w:rsidR="0016055B" w:rsidRPr="00DE0436">
        <w:rPr>
          <w:rFonts w:ascii="Calibri" w:eastAsia="Times New Roman" w:hAnsi="Calibri" w:cs="Times New Roman"/>
          <w:color w:val="auto"/>
          <w:sz w:val="22"/>
          <w:szCs w:val="22"/>
          <w:bdr w:val="none" w:sz="0" w:space="0" w:color="auto"/>
        </w:rPr>
        <w:t xml:space="preserve">a </w:t>
      </w:r>
      <w:ins w:id="217" w:author="Jačmanová Helena" w:date="2021-08-09T09:56:00Z">
        <w:r w:rsidR="002F4A93">
          <w:rPr>
            <w:rFonts w:ascii="Calibri" w:eastAsia="Times New Roman" w:hAnsi="Calibri" w:cs="Times New Roman"/>
            <w:color w:val="auto"/>
            <w:sz w:val="22"/>
            <w:szCs w:val="22"/>
            <w:bdr w:val="none" w:sz="0" w:space="0" w:color="auto"/>
          </w:rPr>
          <w:t xml:space="preserve">(záverečnú) </w:t>
        </w:r>
      </w:ins>
      <w:r w:rsidR="00C45AFB">
        <w:rPr>
          <w:rFonts w:ascii="Calibri" w:eastAsia="Times New Roman" w:hAnsi="Calibri" w:cs="Times New Roman"/>
          <w:color w:val="auto"/>
          <w:sz w:val="22"/>
          <w:szCs w:val="22"/>
          <w:bdr w:val="none" w:sz="0" w:space="0" w:color="auto"/>
        </w:rPr>
        <w:t>správu</w:t>
      </w:r>
      <w:r w:rsidR="00C45AFB" w:rsidRPr="00DE0436">
        <w:rPr>
          <w:rFonts w:ascii="Calibri" w:eastAsia="Times New Roman" w:hAnsi="Calibri" w:cs="Times New Roman"/>
          <w:color w:val="auto"/>
          <w:sz w:val="22"/>
          <w:szCs w:val="22"/>
          <w:bdr w:val="none" w:sz="0" w:space="0" w:color="auto"/>
        </w:rPr>
        <w:t xml:space="preserve"> </w:t>
      </w:r>
      <w:r w:rsidR="0016055B" w:rsidRPr="00DE0436">
        <w:rPr>
          <w:rFonts w:ascii="Calibri" w:eastAsia="Times New Roman" w:hAnsi="Calibri" w:cs="Times New Roman"/>
          <w:color w:val="auto"/>
          <w:sz w:val="22"/>
          <w:szCs w:val="22"/>
          <w:bdr w:val="none" w:sz="0" w:space="0" w:color="auto"/>
        </w:rPr>
        <w:t>o </w:t>
      </w:r>
      <w:r w:rsidR="00DE0436" w:rsidRPr="00DE0436">
        <w:rPr>
          <w:rFonts w:ascii="Calibri" w:eastAsia="Calibri" w:hAnsi="Calibri" w:cs="Times New Roman"/>
          <w:color w:val="auto"/>
          <w:sz w:val="22"/>
          <w:szCs w:val="22"/>
          <w:bdr w:val="none" w:sz="0" w:space="0" w:color="auto"/>
        </w:rPr>
        <w:t> vyhodnotení prevádzky počas technickej asistencie zhotoviteľa</w:t>
      </w:r>
      <w:r w:rsidRPr="00DE0436">
        <w:rPr>
          <w:rFonts w:ascii="Calibri" w:eastAsia="Times New Roman" w:hAnsi="Calibri" w:cs="Times New Roman"/>
          <w:color w:val="auto"/>
          <w:sz w:val="22"/>
          <w:szCs w:val="22"/>
          <w:bdr w:val="none" w:sz="0" w:space="0" w:color="auto"/>
        </w:rPr>
        <w:t>. Určený zástupca objednávateľa</w:t>
      </w:r>
      <w:r w:rsidRPr="00032AD9">
        <w:rPr>
          <w:rFonts w:ascii="Calibri" w:eastAsia="Times New Roman" w:hAnsi="Calibri" w:cs="Times New Roman"/>
          <w:color w:val="auto"/>
          <w:sz w:val="22"/>
          <w:szCs w:val="22"/>
          <w:bdr w:val="none" w:sz="0" w:space="0" w:color="auto"/>
        </w:rPr>
        <w:t xml:space="preserve"> pri zhotovovaní diela tiež vykonáva kontrolu </w:t>
      </w:r>
      <w:r w:rsidR="007C3D8E" w:rsidRPr="00032AD9">
        <w:rPr>
          <w:rFonts w:ascii="Calibri" w:eastAsia="Times New Roman" w:hAnsi="Calibri" w:cs="Times New Roman"/>
          <w:color w:val="auto"/>
          <w:sz w:val="22"/>
          <w:szCs w:val="22"/>
          <w:bdr w:val="none" w:sz="0" w:space="0" w:color="auto"/>
        </w:rPr>
        <w:t xml:space="preserve">za </w:t>
      </w:r>
      <w:r w:rsidRPr="00032AD9">
        <w:rPr>
          <w:rFonts w:ascii="Calibri" w:eastAsia="Times New Roman" w:hAnsi="Calibri" w:cs="Times New Roman"/>
          <w:color w:val="auto"/>
          <w:sz w:val="22"/>
          <w:szCs w:val="22"/>
          <w:bdr w:val="none" w:sz="0" w:space="0" w:color="auto"/>
        </w:rPr>
        <w:t>objednávateľa pri zhotovovaní diela, vrátane súvisiacich opatrení a vyjadruje za objednávateľa stanovisko k súpisu prác, ktorý je podkladom k vystaveniu faktúry.</w:t>
      </w:r>
    </w:p>
    <w:p w14:paraId="6C54D748"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Zmena určených zástupcov zmluvných strán nevyžaduje zmenu zmluvy o dielo. Zhotoviteľ, je však povinný o takúto zmenu a/alebo zmenu osoby iného kľúčového špecialistu uvedeného v Prílohe č. 5 vopred písomne požiadať objednávateľa prostredníctvom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Navrhnutý nový kľúčový špecialista musí spĺňať rovnaké požiadavky aké spĺňal predchádzajúci a ktoré boli stanovené v súťažných podkladoch pre príslušnú funkciu. </w:t>
      </w:r>
    </w:p>
    <w:p w14:paraId="0DD3C764"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Určením zástupcu objednávateľa nie je dotknuté právo objednávateľa kontrolovať zhotovovanie diela tiež ďalšími osobami, najmä v oblasti technického a autorského dozoru, BOZP, ochrany životného prostredia a požiarnej ochrany.</w:t>
      </w:r>
    </w:p>
    <w:p w14:paraId="1094FFE7"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0"/>
          <w:szCs w:val="20"/>
          <w:bdr w:val="none" w:sz="0" w:space="0" w:color="auto"/>
        </w:rPr>
      </w:pPr>
    </w:p>
    <w:p w14:paraId="3F29F9B7"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XVI.</w:t>
      </w:r>
    </w:p>
    <w:p w14:paraId="485DAF2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Doručovanie</w:t>
      </w:r>
    </w:p>
    <w:p w14:paraId="4D165F69"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E5727F7"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0A5335B"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CAFF103"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4BE00D2"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8322E2B"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821CBBE"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391DA45"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Adresou pre doručovanie písomností je adresa uvedená v tejto zmluve alebo adresa, ktorú zmluvná strana po uzavretí tejto zmluvy ako takúto písomne oznámi druhej zmluvnej strane.</w:t>
      </w:r>
    </w:p>
    <w:p w14:paraId="5D6F3CEA"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to nie je v rozpore s právnymi predpismi, tak prejav vôle odosielateľa je voči adresátovi riadne uplatnený aj okamihom, kedy adresát prijatie prejavu vôle odmietne alebo doručenie inak úmyselne zmarí (znemožní), alebo ak zásielka bude vrátená odosielateľovi ako nedoručená.</w:t>
      </w:r>
    </w:p>
    <w:p w14:paraId="0F80D186"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5BF2C676"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lastRenderedPageBreak/>
        <w:t>XVII.</w:t>
      </w:r>
    </w:p>
    <w:p w14:paraId="0BB4935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Zmena zmluvy</w:t>
      </w:r>
    </w:p>
    <w:p w14:paraId="2984DE06"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9466438"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Zmeniť dielo (</w:t>
      </w:r>
      <w:proofErr w:type="spellStart"/>
      <w:r w:rsidRPr="00032AD9">
        <w:rPr>
          <w:rFonts w:ascii="Calibri" w:eastAsia="Times New Roman" w:hAnsi="Calibri" w:cs="Times New Roman"/>
          <w:color w:val="auto"/>
          <w:sz w:val="22"/>
          <w:szCs w:val="22"/>
          <w:bdr w:val="none" w:sz="0" w:space="0" w:color="auto"/>
        </w:rPr>
        <w:t>t.j</w:t>
      </w:r>
      <w:proofErr w:type="spellEnd"/>
      <w:r w:rsidRPr="00032AD9">
        <w:rPr>
          <w:rFonts w:ascii="Calibri" w:eastAsia="Times New Roman" w:hAnsi="Calibri" w:cs="Times New Roman"/>
          <w:color w:val="auto"/>
          <w:sz w:val="22"/>
          <w:szCs w:val="22"/>
          <w:bdr w:val="none" w:sz="0" w:space="0" w:color="auto"/>
        </w:rPr>
        <w:t xml:space="preserve">. zmeniť formu, kvalitu či rozsah diela, vrátane zmien vyvolaných napr. projektovou dokumentáciou alebo inými podkladmi predloženými pri uzatváraní tejto zmluvy alebo počas jej trvania) či inak zmeniť či zrušiť túto zmluvu môžu strany výhradne prostredníctvom osôb oprávnených k uzavretiu tejto zmluvy formou očíslovaného dodatku, ak nie je v zmluve uvedené inak. Kontaktné osoby vo veciach zmluvných ani určení zástupcovia pri zhotovovaní diela nie sú oprávnení za zmluvné strany meniť či rušiť túto zmluvu, môžu len pripravovať jej zmeny. </w:t>
      </w:r>
    </w:p>
    <w:p w14:paraId="4C7FA297"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 zmeny s právom zhotoviteľa na ich zaplatenie sa nebudú považovať také zmeny prác a výkonov, ktoré zhotoviteľ pri spracovaní svojej ponuky mal z pohľadu svojej odbornosti zakalkulovať do ceny diela v rozsahu celého predmetu zmluvy. Takéto práce a výkony je zhotoviteľ povinný vykonávať ako súčasť plnenia zmluvy na vlastné náklady.</w:t>
      </w:r>
    </w:p>
    <w:p w14:paraId="578D6A6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0"/>
          <w:szCs w:val="20"/>
          <w:bdr w:val="none" w:sz="0" w:space="0" w:color="auto"/>
        </w:rPr>
      </w:pPr>
    </w:p>
    <w:p w14:paraId="67389CD4"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XVIII.</w:t>
      </w:r>
    </w:p>
    <w:p w14:paraId="01E56AE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Cs/>
          <w:color w:val="auto"/>
          <w:bdr w:val="none" w:sz="0" w:space="0" w:color="auto"/>
        </w:rPr>
      </w:pPr>
      <w:r w:rsidRPr="00032AD9">
        <w:rPr>
          <w:rFonts w:ascii="Calibri" w:eastAsia="Times New Roman" w:hAnsi="Calibri" w:cs="Times New Roman"/>
          <w:b/>
          <w:bCs/>
          <w:color w:val="auto"/>
          <w:bdr w:val="none" w:sz="0" w:space="0" w:color="auto"/>
        </w:rPr>
        <w:t>Ochrana informácií</w:t>
      </w:r>
    </w:p>
    <w:p w14:paraId="5943CDE1"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193E0B08"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Zmluvné strany sú povinné zaistiť utajenie získaných dôverných informácií spôsobom obvyklým pre utajovanie takýchto informácií, ak nie je výslovne dojednané inak. Táto povinnosť platí bez ohľadu na ukončenie účinnosti tejto zmluvy. </w:t>
      </w:r>
    </w:p>
    <w:p w14:paraId="7C39F7A9"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sú povinné zaistiť utajenie dôverných informácií aj u svojich zamestnancov, poddodávateľov</w:t>
      </w:r>
      <w:r w:rsidR="001E3002" w:rsidRPr="00032AD9">
        <w:rPr>
          <w:rFonts w:ascii="Calibri" w:eastAsia="Times New Roman" w:hAnsi="Calibri" w:cs="Times New Roman"/>
          <w:color w:val="auto"/>
          <w:sz w:val="22"/>
          <w:szCs w:val="22"/>
          <w:bdr w:val="none" w:sz="0" w:space="0" w:color="auto"/>
        </w:rPr>
        <w:t xml:space="preserve"> v ktoromkoľvek rade</w:t>
      </w:r>
      <w:r w:rsidRPr="00032AD9">
        <w:rPr>
          <w:rFonts w:ascii="Calibri" w:eastAsia="Times New Roman" w:hAnsi="Calibri" w:cs="Times New Roman"/>
          <w:color w:val="auto"/>
          <w:sz w:val="22"/>
          <w:szCs w:val="22"/>
          <w:bdr w:val="none" w:sz="0" w:space="0" w:color="auto"/>
        </w:rPr>
        <w:t>, zástupcov, ako aj iných spolupracujúcich tretích strán, pokiaľ im takéto informácie boli poskytnuté. V takomto prípade sa poskytnutie dôverných informácií týmto osobám nepovažuje za porušenie tejto zmluvy, pokiaľ je nevyhnutné pre naplnenie účelu tejto zmluvy a došlo k nemu len v nevyhnutnom rozsahu.</w:t>
      </w:r>
    </w:p>
    <w:p w14:paraId="56DF12B8"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Právo užívať, poskytovať a sprístupniť dôverné informácie majú obe strany len v rozsahu a za podmienok nevyhnutných pre riadne plnenie práv a povinností vyplývajúcich z tejto zmluvy.</w:t>
      </w:r>
    </w:p>
    <w:p w14:paraId="46DDEE4A"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Zmluvná strana, ktorá poruší povinnosti vyplývajúce z tohto článku ohľadne ochrany dôverných informácií je povinná nahradiť druhej zmluvnej strane vzniknutú škodu.</w:t>
      </w:r>
    </w:p>
    <w:p w14:paraId="4B0B77BB"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 dôverné informácie sa nepovažujú informácie, ktoré sa stali verejne známymi, pokiaľ sa tak nestalo porušením povinnosti ich ochrany, ďalej informácie, ktoré sú sprístupnené podľa zákona č. 211/2000 Z. z. o slobodnom prístupe k informáciám, alebo ktoré je Objednávateľ podľa tohto zákona povinný sprístupniť.</w:t>
      </w:r>
    </w:p>
    <w:p w14:paraId="11FD1B86"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Všetky informácie, ktoré neboli niektorou zo strán už zverejnené, alebo nie sú všeobecne známe, sa považujú za dôverné.</w:t>
      </w:r>
    </w:p>
    <w:p w14:paraId="3615AE4F" w14:textId="77777777" w:rsidR="00144960" w:rsidRPr="00032AD9" w:rsidRDefault="00144960" w:rsidP="00F21F08">
      <w:p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color w:val="auto"/>
          <w:sz w:val="20"/>
          <w:szCs w:val="20"/>
          <w:bdr w:val="none" w:sz="0" w:space="0" w:color="auto"/>
        </w:rPr>
      </w:pPr>
    </w:p>
    <w:p w14:paraId="78CCE33D"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XIX.</w:t>
      </w:r>
    </w:p>
    <w:p w14:paraId="6736937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Záverečné ustanovenia</w:t>
      </w:r>
    </w:p>
    <w:p w14:paraId="33C53E30"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0EF831E"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Pre účely tejto zmluvy:</w:t>
      </w:r>
    </w:p>
    <w:p w14:paraId="6F85DAE8"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dňom sa rozumie kalendárny deň, ak nie je ustanovené inak,</w:t>
      </w:r>
    </w:p>
    <w:p w14:paraId="7D2BDB48"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odkaz na akýkoľvek právny predpis znamená odkaz na taký právny predpis v znení neskorších predpisov, ak nie je stanovené inak,</w:t>
      </w:r>
    </w:p>
    <w:p w14:paraId="168853AB"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odkaz na článok, odstavec, písmeno alebo prílohu znamená odkaz na článok, odstavec, písmeno alebo prílohu tejto zmluvy, ak nie je ustanovené inak,</w:t>
      </w:r>
    </w:p>
    <w:p w14:paraId="06FE7A00"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názvy jednotlivých článkov a príloh sú uvedené len z dôvodu lepšej prehľadnosti a neovplyvňujú interpretáciu tejto zmluvy,</w:t>
      </w:r>
    </w:p>
    <w:p w14:paraId="6B9B1249"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výrazy v jednotnom čísle môžu byť podľa okolností interpretované aj ako výrazy v množnom čísle,</w:t>
      </w:r>
    </w:p>
    <w:p w14:paraId="371974E1"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rozporu má prednosť vyjadrenie slovami pred číslami,</w:t>
      </w:r>
    </w:p>
    <w:p w14:paraId="66A5A70A"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náklady znamenajú všetky odôvodnen</w:t>
      </w:r>
      <w:r w:rsidR="004000CE" w:rsidRPr="00032AD9">
        <w:rPr>
          <w:rFonts w:ascii="Calibri" w:eastAsia="Times New Roman" w:hAnsi="Calibri" w:cs="Times New Roman"/>
          <w:color w:val="auto"/>
          <w:sz w:val="22"/>
          <w:szCs w:val="22"/>
          <w:bdr w:val="none" w:sz="0" w:space="0" w:color="auto"/>
        </w:rPr>
        <w:t>e</w:t>
      </w:r>
      <w:r w:rsidRPr="00032AD9">
        <w:rPr>
          <w:rFonts w:ascii="Calibri" w:eastAsia="Times New Roman" w:hAnsi="Calibri" w:cs="Times New Roman"/>
          <w:color w:val="auto"/>
          <w:sz w:val="22"/>
          <w:szCs w:val="22"/>
          <w:bdr w:val="none" w:sz="0" w:space="0" w:color="auto"/>
        </w:rPr>
        <w:t xml:space="preserve"> vynaložené výdavky (alebo ktoré majú byť vynaložené) či už na stavenisku alebo mimo neho, vrátane réžie a podobných poplatkov, avšak nezahrňujúce zisk.</w:t>
      </w:r>
    </w:p>
    <w:p w14:paraId="7C061986"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Ak je alebo sa stane niektoré ustanovenie tejto zmluvy neplatné alebo neúčinné, nedotýka sa to ostatných ustanovení tejto zmluvy, ktoré zostávajú platné a účinné. Zmluvné strany sa v tomto prípade zaväzujú dohodou nahradiť ustanovenia neplatné alebo neúčinné ustanoveniami platnými a účinnými, ktoré najlepšie zodpovedajú pôvodne zamýšľanému účelu ustanovenia neplatného alebo neúčinného. Do tej doby platí úprava príslušných právnych predpisov.</w:t>
      </w:r>
    </w:p>
    <w:p w14:paraId="110E234B"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že všetky technické, cenové, odborné informácie a iné skutočnosti, o ktorých sa počas zhotovovania diela dozvie, sú predmetom obchodného tajomstva a nebudú poskytnuté tretej osobe bez písomného súhlasu objednávateľa.</w:t>
      </w:r>
    </w:p>
    <w:p w14:paraId="666CA03A"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že počas zhotovovania diela nebudú jeho zamestnanci a zamestnanci poddodávateľov v ktoromkoľvek rade pod vplyvom alkoholu, omamných látok alebo psychotropných látok a nebudú prinášať ani požívať alkoholické nápoje omamné alebo psychotropné látky na mieste vykonávania diela. Porušenie tejto povinnosti je podstatným porušením tejto zmluvy, pričom objednávateľ je oprávnený od zmluvy odstúpiť.</w:t>
      </w:r>
    </w:p>
    <w:p w14:paraId="704BC2CF"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Zamestnanci zhotoviteľa alebo jeho poddodávateľov v ktoromkoľvek rade, ktorí sa správajú neprístojne alebo v rozpore s predpismi BOZP, musia na požiadanie objednávateľa opustiť miesto vykonávania diela. Na účely tejto zmluvy sa pod pojmom „neprístojne“ rozumie - špinenie v priestoroch stavby, požívanie alkoholických nápojov alebo omamných látok a pod. Zhotoviteľ zabezpečí zámenu takýchto zamestnancov alebo zamestnancov jeho poddodávateľov v ktoromkoľvek rade na svoje náklady a zhotoviteľ nemá nárok takéto náklady vyúčtovať objednávateľovi. Ak zhotoviteľ nezabezpečí zámenu zamestnancov alebo zamestnancov jeho poddodávateľov v ktoromkoľvek rade a/alebo nezabezpečí konanie zamestnancov alebo zamestnancov jeho poddodávateľov v ktoromkoľvek rade podľa predpisov BOZP, má objednávateľ, resp. ním poverený zamestnanec právo zastaviť práce na stavbe. Za každý deň zastavenia prác na stavbe z vyššie uvedených dôvodov má objednávateľ právo zhotoviteľovi účtovať zmluvnú pokuta v sume 200,- EUR. Týmto nie je dotknuté právo na náhradu škody.</w:t>
      </w:r>
    </w:p>
    <w:p w14:paraId="257D7510"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Objednávateľ je rovnako oprávnený počas zhotovovania diela na mieste vykonávania diela vykonávať dychové skúšky zamestnancov zhotoviteľa a/alebo jeho poddodávateľov v ktoromkoľvek rade na požitie alkoholických nápojov, omamných látok alebo psychotropných látok. Ak sa zamestnanec zhotoviteľa a/alebo zamestnanec jeho poddodávateľa v ktoromkoľvek rade odmietne dychovej skúške podrobiť, je to závažné porušenie tejto zmluvy zo strany zhotoviteľa a objednávateľ je oprávnený od zmluvy odstúpiť.</w:t>
      </w:r>
    </w:p>
    <w:p w14:paraId="5900B603"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w:t>
      </w:r>
      <w:r w:rsidRPr="00032AD9">
        <w:rPr>
          <w:rFonts w:ascii="Calibri" w:eastAsia="Times New Roman" w:hAnsi="Calibri" w:cs="Arial"/>
          <w:color w:val="auto"/>
          <w:sz w:val="22"/>
          <w:szCs w:val="22"/>
          <w:bdr w:val="none" w:sz="0" w:space="0" w:color="auto"/>
        </w:rPr>
        <w:t xml:space="preserve"> je povinný v plnom rozsahu dodržiavať zákon č. 82/2005 Z. z. o nelegálnej práci a nelegálnom zamestnávaní a o zmene a doplnení niektorých zákonov (ďalej len „zákon o nelegálnej práci a nelegálnom zamestnávaní“). </w:t>
      </w:r>
      <w:r w:rsidRPr="00032AD9">
        <w:rPr>
          <w:rFonts w:ascii="Calibri" w:eastAsia="Times New Roman" w:hAnsi="Calibri" w:cs="Times New Roman"/>
          <w:color w:val="auto"/>
          <w:sz w:val="22"/>
          <w:szCs w:val="22"/>
          <w:bdr w:val="none" w:sz="0" w:space="0" w:color="auto"/>
        </w:rPr>
        <w:t>Zhotoviteľ zároveň vyhlasuje, že neporušuje a počas trvania tejto zmluvy nebude porušovať zákaz nelegálneho zamestnávania v zmysle zákona o nelegálnom zamestnávaní.</w:t>
      </w:r>
    </w:p>
    <w:p w14:paraId="0B536AB5"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Arial"/>
          <w:color w:val="auto"/>
          <w:sz w:val="22"/>
          <w:szCs w:val="22"/>
          <w:bdr w:val="none" w:sz="0" w:space="0" w:color="auto"/>
        </w:rPr>
        <w:t>Zhotoviteľ sa zaväzuje kedykoľvek počas vykonávania diela na žiadosť objednávateľa poskytnúť mu doklady a osobné údaje fyzických osôb, prostredníctvom ktorých dodáva prácu alebo poskytuje službu podľa tejto zmluvy, v rozsahu nevyhnutnom na kontrolu dodržiavania zákazu nelegálnej práce a nelegálneho zamestnávania.</w:t>
      </w:r>
    </w:p>
    <w:p w14:paraId="1A315E86"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Arial"/>
          <w:color w:val="auto"/>
          <w:sz w:val="22"/>
          <w:szCs w:val="22"/>
          <w:bdr w:val="none" w:sz="0" w:space="0" w:color="auto"/>
        </w:rPr>
        <w:t>V prípade uloženia pokuty objednávateľovi kontrolným orgánom podľa § 7b ods. 7 zákona o nelegálnej práci a nelegálnom zamestnávaní za porušenie zákazu prijať prácu alebo službu podľa § 7b ods. 5 zákona o nelegálnej práci a nelegálnom zamestnávaní je zhotoviteľ povinný pokutu v plnej výške uhradiť objednávateľovi, na základe výzvy objednávateľa na jej úhradu, najneskôr do 5 dní od právoplatnosti rozhodnutia o uložení pokuty. Uhradením pokuty nie je dotknutý nárok objednávateľa na náhradu prípadnej škody. Objednávateľ je povinný bezodkladne zhotoviteľa informovať o konaní vedenom kontrolným orgánom, ktorého výsledkom môže byť uloženie pokuty.</w:t>
      </w:r>
    </w:p>
    <w:p w14:paraId="7303FA11"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Arial"/>
          <w:color w:val="auto"/>
          <w:sz w:val="22"/>
          <w:szCs w:val="22"/>
          <w:bdr w:val="none" w:sz="0" w:space="0" w:color="auto"/>
        </w:rPr>
        <w:t xml:space="preserve">Zmluvné strany sa dohodli, že objednávateľ je oprávnený jednostranne započítať si svoju pohľadávku voči zhotoviteľovi titulom uhradenia pokuty uloženej právoplatným rozhodnutím podľa § 7b ods. 7 zákona o nelegálnej práci a nelegálnom zamestnávaní voči pohľadávke </w:t>
      </w:r>
      <w:r w:rsidRPr="00032AD9">
        <w:rPr>
          <w:rFonts w:ascii="Calibri" w:eastAsia="Times New Roman" w:hAnsi="Calibri" w:cs="Arial"/>
          <w:color w:val="auto"/>
          <w:sz w:val="22"/>
          <w:szCs w:val="22"/>
          <w:bdr w:val="none" w:sz="0" w:space="0" w:color="auto"/>
        </w:rPr>
        <w:lastRenderedPageBreak/>
        <w:t>zhotoviteľa, ktorú je objednávateľ povinný vyplatiť zhotoviteľovi. Toto ustanovenie má prednosť pred ustanoveniami zmluvy, ktoré mu odporujú.</w:t>
      </w:r>
    </w:p>
    <w:p w14:paraId="7A9D51A3"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vyhlasuje, že ku dňu podpisu tejto zmluvy neexistujú dôvody, na základe ktorých by sa objednávateľ mal stať ručiteľom za daň podľa § 69 ods. 14 v nadväznosti na § 69b zákona č. 222/2004 Z. z. o DPH.</w:t>
      </w:r>
    </w:p>
    <w:p w14:paraId="0051D6FA"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zabezpečiť, aby zamestnanci zhotoviteľa a zamestnanci zhotoviteľových poddodávateľov v ktoromkoľvek rade mali na ošatení a mechanizmoch viditeľné označenie svojho zamestnávateľa. Pod označením sa pre účely tohto ustanovenia rozumie názov spoločnosti a/alebo logo spoločnosti.</w:t>
      </w:r>
    </w:p>
    <w:p w14:paraId="5EB0D291"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w:t>
      </w:r>
      <w:r w:rsidRPr="00032AD9">
        <w:rPr>
          <w:rFonts w:ascii="Calibri" w:eastAsia="Times New Roman" w:hAnsi="Calibri" w:cs="Arial"/>
          <w:color w:val="auto"/>
          <w:sz w:val="22"/>
          <w:szCs w:val="22"/>
          <w:bdr w:val="none" w:sz="0" w:space="0" w:color="auto"/>
        </w:rPr>
        <w:t xml:space="preserve"> je povinný v plnom rozsahu dodržiavať zákon č. 315/2016 Z. z. o registri partnerov verejného sektora a o zmene a doplnení niektorých zákonov a súvisiace zákony (ďalej len „zákon o RPVS“) a zabezpečiť ich dodržiavanie aj jeho poddodávateľmi v ktoromkoľvek rade. V prípade porušenia povinnosti zhotoviteľa a/alebo jeho poddodávateľa v ktoromkoľvek rade byť zapísaný v registri v súlade s § 4 ods. 1 zákona o RPVS má objednávateľ právo od tejto zmluvy odstúpiť.</w:t>
      </w:r>
    </w:p>
    <w:p w14:paraId="408AE2CA"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Arial"/>
          <w:color w:val="auto"/>
          <w:sz w:val="22"/>
          <w:szCs w:val="22"/>
          <w:bdr w:val="none" w:sz="0" w:space="0" w:color="auto"/>
        </w:rPr>
        <w:t xml:space="preserve">V prípade uloženia pokuty objednávateľovi v zmysle zákona o RPVS za porušenie povinnosti zavinením zhotoviteľa je zhotoviteľ povinný pokutu v plnej výške uhradiť objednávateľovi, na základe výzvy objednávateľa na jej úhradu, najneskôr do 5 dní od právoplatnosti rozhodnutia o uložení pokuty. Uhradením pokuty nie je dotknutý nárok objednávateľa na náhradu prípadnej škody. Objednávateľ je povinný bezodkladne zhotoviteľa informovať o konaní vedenom kontrolným orgánom, ktorého výsledkom môže byť uloženie pokuty. </w:t>
      </w:r>
      <w:r w:rsidRPr="00032AD9">
        <w:rPr>
          <w:rFonts w:ascii="Calibri" w:eastAsia="Times New Roman" w:hAnsi="Calibri" w:cs="Times New Roman"/>
          <w:color w:val="auto"/>
          <w:sz w:val="22"/>
          <w:szCs w:val="22"/>
          <w:bdr w:val="none" w:sz="0" w:space="0" w:color="auto"/>
        </w:rPr>
        <w:t xml:space="preserve">Zmluvné strany sa dohodli, že objednávateľ je oprávnený jednostranne započítať si svoju pohľadávku voči zhotoviteľovi titulom </w:t>
      </w:r>
      <w:r w:rsidRPr="00032AD9">
        <w:rPr>
          <w:rFonts w:ascii="Calibri" w:eastAsia="Times New Roman" w:hAnsi="Calibri" w:cs="Arial"/>
          <w:color w:val="auto"/>
          <w:sz w:val="22"/>
          <w:szCs w:val="22"/>
          <w:bdr w:val="none" w:sz="0" w:space="0" w:color="auto"/>
        </w:rPr>
        <w:t>uhradenia pokuty</w:t>
      </w:r>
      <w:r w:rsidRPr="00032AD9">
        <w:rPr>
          <w:rFonts w:ascii="Calibri" w:eastAsia="Times New Roman" w:hAnsi="Calibri" w:cs="Times New Roman"/>
          <w:color w:val="auto"/>
          <w:sz w:val="22"/>
          <w:szCs w:val="22"/>
          <w:bdr w:val="none" w:sz="0" w:space="0" w:color="auto"/>
        </w:rPr>
        <w:t xml:space="preserve"> v zmysle vyššie uvedeného. </w:t>
      </w:r>
      <w:r w:rsidRPr="00032AD9">
        <w:rPr>
          <w:rFonts w:ascii="Calibri" w:eastAsia="Times New Roman" w:hAnsi="Calibri" w:cs="Arial"/>
          <w:color w:val="auto"/>
          <w:sz w:val="22"/>
          <w:szCs w:val="22"/>
          <w:bdr w:val="none" w:sz="0" w:space="0" w:color="auto"/>
        </w:rPr>
        <w:t>Toto ustanovenie má prednosť pred ustanoveniami zmluvy, ktoré mu odporujú.</w:t>
      </w:r>
    </w:p>
    <w:p w14:paraId="2B2B26A4"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že akékoľvek pohľadávky, ktoré vzniknú na základe tejto zmluvy jednej strane zmluvy /veriteľovi/ voči druhej strane zmluvy /dlžníkovi/, nebudú postupovať iným osobám /zákaz postúpenia pohľadávky/ bez predchádzajúceho písomného súhlasu dlžníka.</w:t>
      </w:r>
    </w:p>
    <w:p w14:paraId="31763174"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Zmluvné strany sa dohodli, že zhotoviteľ nie je oprávnený jednostranne započítať akúkoľvek svoju pohľadávku voči pohľadávkam objednávateľa. </w:t>
      </w:r>
    </w:p>
    <w:p w14:paraId="1E53FABF"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vyhlasujú, že pre účely prípravy a plnenia tejto zmluvy spracúvajú osobné údaje fyzických osôb v súlade so zákonom č. 18/2018 Z. z. o ochrane osobných údajov a o zmene a doplnení niektorých zákonov a dodržiavajú ho v celom rozsahu.</w:t>
      </w:r>
    </w:p>
    <w:p w14:paraId="16C72F6E"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vzájomne zaväzujú dodržiavať zákon č. 69/2018 Z. z. o kybernetickej bezpečnosti a o zmene a doplnení niektorých zákonov v prípade, ak mu predmet zákazky podlieha.</w:t>
      </w:r>
    </w:p>
    <w:p w14:paraId="727351B8"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podpisom tejto zmluvy vyhlasuje, že zmluvné podmienky podľa tejto zmluvy nie sú v hrubom nepomere k právam a povinnostiam vyplývajúcim z tohto záväzkového vzťahu pre zhotoviteľa, nie sú v rozpore so zásadou poctivého obchodného styku a takéto zmluvné dojednania odôvodňuje povaha predmetu zmluvy a existuje pre </w:t>
      </w:r>
      <w:proofErr w:type="spellStart"/>
      <w:r w:rsidRPr="00032AD9">
        <w:rPr>
          <w:rFonts w:ascii="Calibri" w:eastAsia="Times New Roman" w:hAnsi="Calibri" w:cs="Times New Roman"/>
          <w:color w:val="auto"/>
          <w:sz w:val="22"/>
          <w:szCs w:val="22"/>
          <w:bdr w:val="none" w:sz="0" w:space="0" w:color="auto"/>
        </w:rPr>
        <w:t>ne</w:t>
      </w:r>
      <w:proofErr w:type="spellEnd"/>
      <w:r w:rsidRPr="00032AD9">
        <w:rPr>
          <w:rFonts w:ascii="Calibri" w:eastAsia="Times New Roman" w:hAnsi="Calibri" w:cs="Times New Roman"/>
          <w:color w:val="auto"/>
          <w:sz w:val="22"/>
          <w:szCs w:val="22"/>
          <w:bdr w:val="none" w:sz="0" w:space="0" w:color="auto"/>
        </w:rPr>
        <w:t xml:space="preserve"> spravodlivý dôvod.</w:t>
      </w:r>
    </w:p>
    <w:p w14:paraId="4D12F9FA"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Všetky doklady a dokumenty odovzdávané zhotoviteľom objednávateľovi sa predkladajú v štátnom jazyku (slovenský jazyk). Ak je doklad alebo dokument vyhotovený v cudzom jazyku, predkladá sa spolu s jeho úradným prekladom do štátneho jazyka; to neplatí pre doklady a dokumenty vyhotovené v českom jazyku. Ak sa zistí rozdiel v ich obsahu, rozhodujúci je úradný preklad do štátneho jazyka.</w:t>
      </w:r>
    </w:p>
    <w:p w14:paraId="6C0CC8A7"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Táto zmluva sa spravuje a vykladá podľa zákonov Slovenskej republiky. Akékoľvek spory budú riešené predovšetkým vzájomnou dohodou zmluvných strán. V prípade, že k takejto dohode nedôjde, je ktorákoľvek zmluvná strana oprávnená podať návrh na začatie konania na príslušný súd Slovenskej republiky.</w:t>
      </w:r>
    </w:p>
    <w:p w14:paraId="417AB0E5"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Pre vzťahy medzi objednávateľom a zhotoviteľom platia prioritne dojednania v tejto zmluve. Na ostatné veci platia ustanovenia Obchodného zákonníka.</w:t>
      </w:r>
    </w:p>
    <w:p w14:paraId="1AE10F58" w14:textId="77777777" w:rsidR="00F21F08" w:rsidRPr="00032AD9" w:rsidRDefault="00535E9E"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Pr>
          <w:rFonts w:ascii="Calibri" w:eastAsia="Times New Roman" w:hAnsi="Calibri" w:cs="Times New Roman"/>
          <w:color w:val="auto"/>
          <w:sz w:val="22"/>
          <w:szCs w:val="22"/>
          <w:bdr w:val="none" w:sz="0" w:space="0" w:color="auto"/>
        </w:rPr>
        <w:t>Zmluva je vyhotovená v 6</w:t>
      </w:r>
      <w:r w:rsidR="00F21F08" w:rsidRPr="00032AD9">
        <w:rPr>
          <w:rFonts w:ascii="Calibri" w:eastAsia="Times New Roman" w:hAnsi="Calibri" w:cs="Times New Roman"/>
          <w:color w:val="auto"/>
          <w:sz w:val="22"/>
          <w:szCs w:val="22"/>
          <w:bdr w:val="none" w:sz="0" w:space="0" w:color="auto"/>
        </w:rPr>
        <w:t xml:space="preserve">-tich vyhotoveniach, z ktorých zhotoviteľ obdrží jedno vyhotovenie a objednávateľ </w:t>
      </w:r>
      <w:r>
        <w:rPr>
          <w:rFonts w:ascii="Calibri" w:eastAsia="Times New Roman" w:hAnsi="Calibri" w:cs="Times New Roman"/>
          <w:color w:val="auto"/>
          <w:sz w:val="22"/>
          <w:szCs w:val="22"/>
          <w:bdr w:val="none" w:sz="0" w:space="0" w:color="auto"/>
        </w:rPr>
        <w:t>päť vyhotovení</w:t>
      </w:r>
      <w:r w:rsidR="00F21F08" w:rsidRPr="00032AD9">
        <w:rPr>
          <w:rFonts w:ascii="Calibri" w:eastAsia="Times New Roman" w:hAnsi="Calibri" w:cs="Times New Roman"/>
          <w:color w:val="auto"/>
          <w:sz w:val="22"/>
          <w:szCs w:val="22"/>
          <w:bdr w:val="none" w:sz="0" w:space="0" w:color="auto"/>
        </w:rPr>
        <w:t>.</w:t>
      </w:r>
    </w:p>
    <w:p w14:paraId="471667C1" w14:textId="77777777" w:rsidR="00F21F08" w:rsidRPr="00032AD9" w:rsidRDefault="00F21F08" w:rsidP="00083BEB">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 xml:space="preserve">Táto zmluva nadobúda </w:t>
      </w:r>
      <w:r w:rsidRPr="00942FDC">
        <w:rPr>
          <w:rFonts w:ascii="Calibri" w:eastAsia="Times New Roman" w:hAnsi="Calibri" w:cs="Times New Roman"/>
          <w:color w:val="auto"/>
          <w:sz w:val="22"/>
          <w:szCs w:val="22"/>
          <w:bdr w:val="none" w:sz="0" w:space="0" w:color="auto"/>
        </w:rPr>
        <w:t>platnosť dňom podpísania obidvoma zmluvnými stranami. Zmluvné strany sa dohodli, že zmluva</w:t>
      </w:r>
      <w:r w:rsidR="004A084C" w:rsidRPr="00942FDC">
        <w:rPr>
          <w:rFonts w:ascii="Calibri" w:eastAsia="Times New Roman" w:hAnsi="Calibri" w:cs="Times New Roman"/>
          <w:color w:val="auto"/>
          <w:sz w:val="22"/>
          <w:szCs w:val="22"/>
          <w:bdr w:val="none" w:sz="0" w:space="0" w:color="auto"/>
        </w:rPr>
        <w:t xml:space="preserve"> zverejnená v súlade so všeobecne záväznými právnymi predpismi</w:t>
      </w:r>
      <w:r w:rsidRPr="00942FDC">
        <w:rPr>
          <w:rFonts w:ascii="Calibri" w:eastAsia="Times New Roman" w:hAnsi="Calibri" w:cs="Times New Roman"/>
          <w:color w:val="auto"/>
          <w:sz w:val="22"/>
          <w:szCs w:val="22"/>
          <w:bdr w:val="none" w:sz="0" w:space="0" w:color="auto"/>
        </w:rPr>
        <w:t xml:space="preserve"> nadobúda účinnosť </w:t>
      </w:r>
      <w:r w:rsidR="004A084C" w:rsidRPr="00942FDC">
        <w:rPr>
          <w:rFonts w:ascii="Calibri" w:eastAsia="Times New Roman" w:hAnsi="Calibri" w:cs="Times New Roman"/>
          <w:color w:val="auto"/>
          <w:sz w:val="22"/>
          <w:szCs w:val="22"/>
          <w:bdr w:val="none" w:sz="0" w:space="0" w:color="auto"/>
        </w:rPr>
        <w:t xml:space="preserve">až </w:t>
      </w:r>
      <w:r w:rsidRPr="00942FDC">
        <w:rPr>
          <w:rFonts w:ascii="Calibri" w:eastAsia="Times New Roman" w:hAnsi="Calibri" w:cs="Times New Roman"/>
          <w:color w:val="auto"/>
          <w:sz w:val="22"/>
          <w:szCs w:val="22"/>
          <w:bdr w:val="none" w:sz="0" w:space="0" w:color="auto"/>
        </w:rPr>
        <w:t>v deň doručenia listu objednávateľa adresovaného zhotoviteľovi, obsahujúceho oznámenie o kladnom výsledku administratívnej kontroly postupu verejného obstarávania Poskytovateľom nenávratných finančných prostriedkov objednávateľovi</w:t>
      </w:r>
      <w:r w:rsidR="004A084C" w:rsidRPr="00942FDC">
        <w:rPr>
          <w:rFonts w:ascii="Calibri" w:eastAsia="Times New Roman" w:hAnsi="Calibri" w:cs="Times New Roman"/>
          <w:color w:val="auto"/>
          <w:sz w:val="22"/>
          <w:szCs w:val="22"/>
          <w:bdr w:val="none" w:sz="0" w:space="0" w:color="auto"/>
        </w:rPr>
        <w:t>, nie však skôr ako v deň nasledujúci po dni jej zverejnenia.</w:t>
      </w:r>
      <w:r w:rsidRPr="00942FDC">
        <w:rPr>
          <w:rFonts w:ascii="Calibri" w:eastAsia="Times New Roman" w:hAnsi="Calibri" w:cs="Times New Roman"/>
          <w:color w:val="auto"/>
          <w:sz w:val="22"/>
          <w:szCs w:val="22"/>
          <w:bdr w:val="none" w:sz="0" w:space="0" w:color="auto"/>
        </w:rPr>
        <w:t xml:space="preserve"> V prípade doručenia </w:t>
      </w:r>
      <w:r w:rsidRPr="00032AD9">
        <w:rPr>
          <w:rFonts w:ascii="Calibri" w:eastAsia="Times New Roman" w:hAnsi="Calibri" w:cs="Times New Roman"/>
          <w:color w:val="auto"/>
          <w:sz w:val="22"/>
          <w:szCs w:val="22"/>
          <w:bdr w:val="none" w:sz="0" w:space="0" w:color="auto"/>
        </w:rPr>
        <w:t>oznámenia objednávateľa zhotoviteľovi s informáciou, že nie je možné uznať výdavky vyplývajúce z tohto postupu verejného obstarávania za oprávnené alebo s informáciou, že zmluva medzi Poskytovateľom nenávratných finančných prostriedkov a objednávateľom nebola uzatvorená alebo finančné prostriedky objednávateľovi neboli pridelené v požadovanej výške</w:t>
      </w:r>
      <w:ins w:id="218" w:author="Jačmanová Helena" w:date="2021-07-27T08:44:00Z">
        <w:r w:rsidR="00083BEB">
          <w:rPr>
            <w:rFonts w:ascii="Calibri" w:eastAsia="Times New Roman" w:hAnsi="Calibri" w:cs="Times New Roman"/>
            <w:color w:val="auto"/>
            <w:sz w:val="22"/>
            <w:szCs w:val="22"/>
            <w:bdr w:val="none" w:sz="0" w:space="0" w:color="auto"/>
          </w:rPr>
          <w:t xml:space="preserve"> (ak sa objednávateľ nerozhodne súhlasiť </w:t>
        </w:r>
      </w:ins>
      <w:ins w:id="219" w:author="Jačmanová Helena" w:date="2021-07-27T08:45:00Z">
        <w:r w:rsidR="00083BEB" w:rsidRPr="00083BEB">
          <w:rPr>
            <w:rFonts w:ascii="Calibri" w:eastAsia="Times New Roman" w:hAnsi="Calibri" w:cs="Times New Roman"/>
            <w:color w:val="auto"/>
            <w:sz w:val="22"/>
            <w:szCs w:val="22"/>
            <w:bdr w:val="none" w:sz="0" w:space="0" w:color="auto"/>
          </w:rPr>
          <w:t xml:space="preserve">s výškou ex </w:t>
        </w:r>
        <w:proofErr w:type="spellStart"/>
        <w:r w:rsidR="00083BEB" w:rsidRPr="00083BEB">
          <w:rPr>
            <w:rFonts w:ascii="Calibri" w:eastAsia="Times New Roman" w:hAnsi="Calibri" w:cs="Times New Roman"/>
            <w:color w:val="auto"/>
            <w:sz w:val="22"/>
            <w:szCs w:val="22"/>
            <w:bdr w:val="none" w:sz="0" w:space="0" w:color="auto"/>
          </w:rPr>
          <w:t>ante</w:t>
        </w:r>
        <w:proofErr w:type="spellEnd"/>
        <w:r w:rsidR="00083BEB" w:rsidRPr="00083BEB">
          <w:rPr>
            <w:rFonts w:ascii="Calibri" w:eastAsia="Times New Roman" w:hAnsi="Calibri" w:cs="Times New Roman"/>
            <w:color w:val="auto"/>
            <w:sz w:val="22"/>
            <w:szCs w:val="22"/>
            <w:bdr w:val="none" w:sz="0" w:space="0" w:color="auto"/>
          </w:rPr>
          <w:t xml:space="preserve"> finančnej opravy uvedenej v správe z</w:t>
        </w:r>
        <w:r w:rsidR="00083BEB">
          <w:rPr>
            <w:rFonts w:ascii="Calibri" w:eastAsia="Times New Roman" w:hAnsi="Calibri" w:cs="Times New Roman"/>
            <w:color w:val="auto"/>
            <w:sz w:val="22"/>
            <w:szCs w:val="22"/>
            <w:bdr w:val="none" w:sz="0" w:space="0" w:color="auto"/>
          </w:rPr>
          <w:t> </w:t>
        </w:r>
        <w:r w:rsidR="00083BEB" w:rsidRPr="00083BEB">
          <w:rPr>
            <w:rFonts w:ascii="Calibri" w:eastAsia="Times New Roman" w:hAnsi="Calibri" w:cs="Times New Roman"/>
            <w:color w:val="auto"/>
            <w:sz w:val="22"/>
            <w:szCs w:val="22"/>
            <w:bdr w:val="none" w:sz="0" w:space="0" w:color="auto"/>
          </w:rPr>
          <w:t>kontroly</w:t>
        </w:r>
        <w:r w:rsidR="00083BEB">
          <w:rPr>
            <w:rFonts w:ascii="Calibri" w:eastAsia="Times New Roman" w:hAnsi="Calibri" w:cs="Times New Roman"/>
            <w:color w:val="auto"/>
            <w:sz w:val="22"/>
            <w:szCs w:val="22"/>
            <w:bdr w:val="none" w:sz="0" w:space="0" w:color="auto"/>
          </w:rPr>
          <w:t>)</w:t>
        </w:r>
      </w:ins>
      <w:r w:rsidRPr="00032AD9">
        <w:rPr>
          <w:rFonts w:ascii="Calibri" w:eastAsia="Times New Roman" w:hAnsi="Calibri" w:cs="Times New Roman"/>
          <w:color w:val="auto"/>
          <w:sz w:val="22"/>
          <w:szCs w:val="22"/>
          <w:bdr w:val="none" w:sz="0" w:space="0" w:color="auto"/>
        </w:rPr>
        <w:t xml:space="preserve">, práva a povinnosti z tejto zmluvy zaniknú. </w:t>
      </w:r>
      <w:ins w:id="220" w:author="Jačmanová Helena" w:date="2021-07-27T08:42:00Z">
        <w:r w:rsidR="00083BEB" w:rsidRPr="00083BEB">
          <w:rPr>
            <w:rFonts w:ascii="Calibri" w:eastAsia="Times New Roman" w:hAnsi="Calibri" w:cs="Times New Roman"/>
            <w:color w:val="auto"/>
            <w:sz w:val="22"/>
            <w:szCs w:val="22"/>
            <w:bdr w:val="none" w:sz="0" w:space="0" w:color="auto"/>
          </w:rPr>
          <w:t xml:space="preserve">Ak </w:t>
        </w:r>
      </w:ins>
      <w:ins w:id="221" w:author="Jačmanová Helena" w:date="2021-07-27T08:43:00Z">
        <w:r w:rsidR="00083BEB">
          <w:rPr>
            <w:rFonts w:ascii="Calibri" w:eastAsia="Times New Roman" w:hAnsi="Calibri" w:cs="Times New Roman"/>
            <w:color w:val="auto"/>
            <w:sz w:val="22"/>
            <w:szCs w:val="22"/>
            <w:bdr w:val="none" w:sz="0" w:space="0" w:color="auto"/>
          </w:rPr>
          <w:t>budú</w:t>
        </w:r>
      </w:ins>
      <w:ins w:id="222" w:author="Jačmanová Helena" w:date="2021-07-27T08:42:00Z">
        <w:r w:rsidR="00083BEB" w:rsidRPr="00083BEB">
          <w:rPr>
            <w:rFonts w:ascii="Calibri" w:eastAsia="Times New Roman" w:hAnsi="Calibri" w:cs="Times New Roman"/>
            <w:color w:val="auto"/>
            <w:sz w:val="22"/>
            <w:szCs w:val="22"/>
            <w:bdr w:val="none" w:sz="0" w:space="0" w:color="auto"/>
          </w:rPr>
          <w:t xml:space="preserve"> v rámci finančnej kontroly VO identifikované nedostatky, ktoré mali alebo mohli mať vplyv na výsledok VO, </w:t>
        </w:r>
      </w:ins>
      <w:ins w:id="223" w:author="Jačmanová Helena" w:date="2021-07-27T08:43:00Z">
        <w:r w:rsidR="00083BEB">
          <w:rPr>
            <w:rFonts w:ascii="Calibri" w:eastAsia="Times New Roman" w:hAnsi="Calibri" w:cs="Times New Roman"/>
            <w:color w:val="auto"/>
            <w:sz w:val="22"/>
            <w:szCs w:val="22"/>
            <w:bdr w:val="none" w:sz="0" w:space="0" w:color="auto"/>
          </w:rPr>
          <w:t xml:space="preserve">táto </w:t>
        </w:r>
      </w:ins>
      <w:ins w:id="224" w:author="Jačmanová Helena" w:date="2021-07-27T08:42:00Z">
        <w:r w:rsidR="00083BEB" w:rsidRPr="00083BEB">
          <w:rPr>
            <w:rFonts w:ascii="Calibri" w:eastAsia="Times New Roman" w:hAnsi="Calibri" w:cs="Times New Roman"/>
            <w:color w:val="auto"/>
            <w:sz w:val="22"/>
            <w:szCs w:val="22"/>
            <w:bdr w:val="none" w:sz="0" w:space="0" w:color="auto"/>
          </w:rPr>
          <w:t xml:space="preserve">zmluva nadobudne účinnosť momentom súhlasu </w:t>
        </w:r>
      </w:ins>
      <w:ins w:id="225" w:author="Jačmanová Helena" w:date="2021-07-27T08:43:00Z">
        <w:r w:rsidR="00083BEB">
          <w:rPr>
            <w:rFonts w:ascii="Calibri" w:eastAsia="Times New Roman" w:hAnsi="Calibri" w:cs="Times New Roman"/>
            <w:color w:val="auto"/>
            <w:sz w:val="22"/>
            <w:szCs w:val="22"/>
            <w:bdr w:val="none" w:sz="0" w:space="0" w:color="auto"/>
          </w:rPr>
          <w:t>objednávateľa ako prijímateľa</w:t>
        </w:r>
      </w:ins>
      <w:ins w:id="226" w:author="Jačmanová Helena" w:date="2021-07-27T08:42:00Z">
        <w:r w:rsidR="00083BEB" w:rsidRPr="00083BEB">
          <w:rPr>
            <w:rFonts w:ascii="Calibri" w:eastAsia="Times New Roman" w:hAnsi="Calibri" w:cs="Times New Roman"/>
            <w:color w:val="auto"/>
            <w:sz w:val="22"/>
            <w:szCs w:val="22"/>
            <w:bdr w:val="none" w:sz="0" w:space="0" w:color="auto"/>
          </w:rPr>
          <w:t xml:space="preserve"> s výškou ex </w:t>
        </w:r>
        <w:proofErr w:type="spellStart"/>
        <w:r w:rsidR="00083BEB" w:rsidRPr="00083BEB">
          <w:rPr>
            <w:rFonts w:ascii="Calibri" w:eastAsia="Times New Roman" w:hAnsi="Calibri" w:cs="Times New Roman"/>
            <w:color w:val="auto"/>
            <w:sz w:val="22"/>
            <w:szCs w:val="22"/>
            <w:bdr w:val="none" w:sz="0" w:space="0" w:color="auto"/>
          </w:rPr>
          <w:t>ante</w:t>
        </w:r>
        <w:proofErr w:type="spellEnd"/>
        <w:r w:rsidR="00083BEB" w:rsidRPr="00083BEB">
          <w:rPr>
            <w:rFonts w:ascii="Calibri" w:eastAsia="Times New Roman" w:hAnsi="Calibri" w:cs="Times New Roman"/>
            <w:color w:val="auto"/>
            <w:sz w:val="22"/>
            <w:szCs w:val="22"/>
            <w:bdr w:val="none" w:sz="0" w:space="0" w:color="auto"/>
          </w:rPr>
          <w:t xml:space="preserve"> finančnej opravy uvedenej v správe z kontroly a kumulatívneho splnenia podmienky na uplatnenie ex </w:t>
        </w:r>
        <w:proofErr w:type="spellStart"/>
        <w:r w:rsidR="00083BEB" w:rsidRPr="00083BEB">
          <w:rPr>
            <w:rFonts w:ascii="Calibri" w:eastAsia="Times New Roman" w:hAnsi="Calibri" w:cs="Times New Roman"/>
            <w:color w:val="auto"/>
            <w:sz w:val="22"/>
            <w:szCs w:val="22"/>
            <w:bdr w:val="none" w:sz="0" w:space="0" w:color="auto"/>
          </w:rPr>
          <w:t>ante</w:t>
        </w:r>
        <w:proofErr w:type="spellEnd"/>
        <w:r w:rsidR="00083BEB" w:rsidRPr="00083BEB">
          <w:rPr>
            <w:rFonts w:ascii="Calibri" w:eastAsia="Times New Roman" w:hAnsi="Calibri" w:cs="Times New Roman"/>
            <w:color w:val="auto"/>
            <w:sz w:val="22"/>
            <w:szCs w:val="22"/>
            <w:bdr w:val="none" w:sz="0" w:space="0" w:color="auto"/>
          </w:rPr>
          <w:t xml:space="preserve"> finančnej opravy podľa Metodického pokynu CKO č. 5, ktorý upravuje postup pri určení finančných opráv za VO</w:t>
        </w:r>
      </w:ins>
      <w:ins w:id="227" w:author="Jačmanová Helena" w:date="2021-07-27T08:43:00Z">
        <w:r w:rsidR="00083BEB">
          <w:rPr>
            <w:rFonts w:ascii="Calibri" w:eastAsia="Times New Roman" w:hAnsi="Calibri" w:cs="Times New Roman"/>
            <w:color w:val="auto"/>
            <w:sz w:val="22"/>
            <w:szCs w:val="22"/>
            <w:bdr w:val="none" w:sz="0" w:space="0" w:color="auto"/>
          </w:rPr>
          <w:t xml:space="preserve"> o čom bude objednávateľ zhotovite</w:t>
        </w:r>
        <w:r w:rsidR="00CA294F">
          <w:rPr>
            <w:rFonts w:ascii="Calibri" w:eastAsia="Times New Roman" w:hAnsi="Calibri" w:cs="Times New Roman"/>
            <w:color w:val="auto"/>
            <w:sz w:val="22"/>
            <w:szCs w:val="22"/>
            <w:bdr w:val="none" w:sz="0" w:space="0" w:color="auto"/>
          </w:rPr>
          <w:t>ľa bezodkladne informovať</w:t>
        </w:r>
      </w:ins>
      <w:ins w:id="228" w:author="Jačmanová Helena" w:date="2021-07-27T08:46:00Z">
        <w:r w:rsidR="00CA294F">
          <w:rPr>
            <w:rFonts w:ascii="Calibri" w:eastAsia="Times New Roman" w:hAnsi="Calibri" w:cs="Times New Roman"/>
            <w:color w:val="auto"/>
            <w:sz w:val="22"/>
            <w:szCs w:val="22"/>
            <w:bdr w:val="none" w:sz="0" w:space="0" w:color="auto"/>
          </w:rPr>
          <w:t xml:space="preserve"> (ak sa objednávateľ rozhodne súhlasiť </w:t>
        </w:r>
        <w:r w:rsidR="00CA294F" w:rsidRPr="00083BEB">
          <w:rPr>
            <w:rFonts w:ascii="Calibri" w:eastAsia="Times New Roman" w:hAnsi="Calibri" w:cs="Times New Roman"/>
            <w:color w:val="auto"/>
            <w:sz w:val="22"/>
            <w:szCs w:val="22"/>
            <w:bdr w:val="none" w:sz="0" w:space="0" w:color="auto"/>
          </w:rPr>
          <w:t xml:space="preserve">s výškou ex </w:t>
        </w:r>
        <w:proofErr w:type="spellStart"/>
        <w:r w:rsidR="00CA294F" w:rsidRPr="00083BEB">
          <w:rPr>
            <w:rFonts w:ascii="Calibri" w:eastAsia="Times New Roman" w:hAnsi="Calibri" w:cs="Times New Roman"/>
            <w:color w:val="auto"/>
            <w:sz w:val="22"/>
            <w:szCs w:val="22"/>
            <w:bdr w:val="none" w:sz="0" w:space="0" w:color="auto"/>
          </w:rPr>
          <w:t>ante</w:t>
        </w:r>
        <w:proofErr w:type="spellEnd"/>
        <w:r w:rsidR="00CA294F" w:rsidRPr="00083BEB">
          <w:rPr>
            <w:rFonts w:ascii="Calibri" w:eastAsia="Times New Roman" w:hAnsi="Calibri" w:cs="Times New Roman"/>
            <w:color w:val="auto"/>
            <w:sz w:val="22"/>
            <w:szCs w:val="22"/>
            <w:bdr w:val="none" w:sz="0" w:space="0" w:color="auto"/>
          </w:rPr>
          <w:t xml:space="preserve"> finančnej opravy uvedenej v správe z</w:t>
        </w:r>
        <w:r w:rsidR="00CA294F">
          <w:rPr>
            <w:rFonts w:ascii="Calibri" w:eastAsia="Times New Roman" w:hAnsi="Calibri" w:cs="Times New Roman"/>
            <w:color w:val="auto"/>
            <w:sz w:val="22"/>
            <w:szCs w:val="22"/>
            <w:bdr w:val="none" w:sz="0" w:space="0" w:color="auto"/>
          </w:rPr>
          <w:t> </w:t>
        </w:r>
        <w:r w:rsidR="00CA294F" w:rsidRPr="00083BEB">
          <w:rPr>
            <w:rFonts w:ascii="Calibri" w:eastAsia="Times New Roman" w:hAnsi="Calibri" w:cs="Times New Roman"/>
            <w:color w:val="auto"/>
            <w:sz w:val="22"/>
            <w:szCs w:val="22"/>
            <w:bdr w:val="none" w:sz="0" w:space="0" w:color="auto"/>
          </w:rPr>
          <w:t>kontroly</w:t>
        </w:r>
        <w:r w:rsidR="00CA294F">
          <w:rPr>
            <w:rFonts w:ascii="Calibri" w:eastAsia="Times New Roman" w:hAnsi="Calibri" w:cs="Times New Roman"/>
            <w:color w:val="auto"/>
            <w:sz w:val="22"/>
            <w:szCs w:val="22"/>
            <w:bdr w:val="none" w:sz="0" w:space="0" w:color="auto"/>
          </w:rPr>
          <w:t>).</w:t>
        </w:r>
      </w:ins>
    </w:p>
    <w:p w14:paraId="41972736"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zároveň zaväzuje, že až do obdržania oznámenia objednávateľa podľa bodu 19.24. zmluvy nebude vykonávať žiadne úkony spojené s realizáciou diela podľa tejto zmluvy, ako aj nebude obstarávať žiadne veci a materiály, ktoré sú potrebné na vykonanie diela; v opačnom prípade objednávateľ nezodpovedá zhotoviteľovi za prípadnú škodu, ktorá mu vznikla v súvislosti s touto činnosťou, a nie je povinný nahradiť zhotoviteľovi akékoľvek náklady ani prípadné škody, ktoré mu vznikli v súvislosti s touto zmluvou. </w:t>
      </w:r>
    </w:p>
    <w:p w14:paraId="5EC82320"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Vzhľadom na uvedené má sa za to, že vo všetkých ustanoveniach zmluvy alebo Technických špecifikácií, v ktorých sa odkazuje na dátum podpisu alebo uzavretia tejto zmluvy sa tento odkaz vzťahuje na dátum nadobudnutia účinnosti zmluvy</w:t>
      </w:r>
      <w:r w:rsidRPr="00032AD9">
        <w:rPr>
          <w:rFonts w:ascii="Calibri" w:eastAsia="Times New Roman" w:hAnsi="Calibri" w:cs="Verdana"/>
          <w:color w:val="auto"/>
          <w:sz w:val="22"/>
          <w:szCs w:val="22"/>
          <w:bdr w:val="none" w:sz="0" w:space="0" w:color="auto"/>
        </w:rPr>
        <w:t>.</w:t>
      </w:r>
    </w:p>
    <w:p w14:paraId="3EF85AAB"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Zánikom tejto zmluvy nezaniká účinnosť tých ustanovení, ktoré majú sankčný charakter pre prípad porušenia povinností vyplývajúcich z tejto zmluvy pre zhotoviteľa a tých ustanovení, ktoré vzhľadom na svoju povahu majú trvať aj po ukončení tejto zmluvy.</w:t>
      </w:r>
    </w:p>
    <w:p w14:paraId="58BB1601"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12"/>
          <w:szCs w:val="12"/>
          <w:bdr w:val="none" w:sz="0" w:space="0" w:color="auto"/>
        </w:rPr>
      </w:pPr>
    </w:p>
    <w:p w14:paraId="1C4813EF"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Košiciach dňa</w:t>
      </w:r>
    </w:p>
    <w:p w14:paraId="14317D1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16"/>
          <w:szCs w:val="16"/>
          <w:bdr w:val="none" w:sz="0" w:space="0" w:color="auto"/>
        </w:rPr>
      </w:pPr>
    </w:p>
    <w:p w14:paraId="49977BF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i/>
          <w:color w:val="auto"/>
          <w:sz w:val="22"/>
          <w:szCs w:val="22"/>
          <w:bdr w:val="none" w:sz="0" w:space="0" w:color="auto"/>
        </w:rPr>
        <w:t>Za objednávateľa:</w:t>
      </w:r>
      <w:r w:rsidRPr="00032AD9">
        <w:rPr>
          <w:rFonts w:ascii="Calibri" w:eastAsia="Times New Roman" w:hAnsi="Calibri" w:cs="Times New Roman"/>
          <w:i/>
          <w:color w:val="auto"/>
          <w:sz w:val="22"/>
          <w:szCs w:val="22"/>
          <w:bdr w:val="none" w:sz="0" w:space="0" w:color="auto"/>
        </w:rPr>
        <w:tab/>
      </w:r>
      <w:r w:rsidRPr="00032AD9">
        <w:rPr>
          <w:rFonts w:ascii="Calibri" w:eastAsia="Times New Roman" w:hAnsi="Calibri" w:cs="Times New Roman"/>
          <w:i/>
          <w:color w:val="auto"/>
          <w:sz w:val="22"/>
          <w:szCs w:val="22"/>
          <w:bdr w:val="none" w:sz="0" w:space="0" w:color="auto"/>
        </w:rPr>
        <w:tab/>
      </w:r>
      <w:r w:rsidRPr="00032AD9">
        <w:rPr>
          <w:rFonts w:ascii="Calibri" w:eastAsia="Times New Roman" w:hAnsi="Calibri" w:cs="Times New Roman"/>
          <w:i/>
          <w:color w:val="auto"/>
          <w:sz w:val="22"/>
          <w:szCs w:val="22"/>
          <w:bdr w:val="none" w:sz="0" w:space="0" w:color="auto"/>
        </w:rPr>
        <w:tab/>
      </w:r>
      <w:r w:rsidRPr="00032AD9">
        <w:rPr>
          <w:rFonts w:ascii="Calibri" w:eastAsia="Times New Roman" w:hAnsi="Calibri" w:cs="Times New Roman"/>
          <w:i/>
          <w:color w:val="auto"/>
          <w:sz w:val="22"/>
          <w:szCs w:val="22"/>
          <w:bdr w:val="none" w:sz="0" w:space="0" w:color="auto"/>
        </w:rPr>
        <w:tab/>
      </w:r>
      <w:r w:rsidRPr="00032AD9">
        <w:rPr>
          <w:rFonts w:ascii="Calibri" w:eastAsia="Times New Roman" w:hAnsi="Calibri" w:cs="Times New Roman"/>
          <w:i/>
          <w:color w:val="auto"/>
          <w:sz w:val="22"/>
          <w:szCs w:val="22"/>
          <w:bdr w:val="none" w:sz="0" w:space="0" w:color="auto"/>
        </w:rPr>
        <w:tab/>
      </w:r>
      <w:r w:rsidRPr="00032AD9">
        <w:rPr>
          <w:rFonts w:ascii="Calibri" w:eastAsia="Times New Roman" w:hAnsi="Calibri" w:cs="Times New Roman"/>
          <w:i/>
          <w:color w:val="auto"/>
          <w:sz w:val="22"/>
          <w:szCs w:val="22"/>
          <w:bdr w:val="none" w:sz="0" w:space="0" w:color="auto"/>
        </w:rPr>
        <w:tab/>
        <w:t xml:space="preserve">    Za zhotoviteľa:</w:t>
      </w:r>
    </w:p>
    <w:p w14:paraId="537CAD6B" w14:textId="77777777" w:rsidR="00F21F08"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7115BC28" w14:textId="77777777" w:rsidR="002A60BC"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69E04603" w14:textId="77777777" w:rsidR="002A60BC"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5BEAC81D" w14:textId="77777777" w:rsidR="002A60BC" w:rsidRPr="00032AD9"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590BF75F" w14:textId="77777777" w:rsidR="000926D4" w:rsidRPr="00032AD9" w:rsidRDefault="000926D4"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b/>
          <w:i/>
          <w:color w:val="auto"/>
          <w:sz w:val="18"/>
          <w:szCs w:val="18"/>
          <w:bdr w:val="none" w:sz="0" w:space="0" w:color="auto"/>
        </w:rPr>
      </w:pPr>
    </w:p>
    <w:p w14:paraId="3B1DD48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bdr w:val="none" w:sz="0" w:space="0" w:color="auto"/>
        </w:rPr>
      </w:pPr>
      <w:r w:rsidRPr="00032AD9">
        <w:rPr>
          <w:rFonts w:ascii="Calibri" w:eastAsia="Times New Roman" w:hAnsi="Calibri" w:cs="Times New Roman"/>
          <w:b/>
          <w:i/>
          <w:color w:val="auto"/>
          <w:bdr w:val="none" w:sz="0" w:space="0" w:color="auto"/>
        </w:rPr>
        <w:t xml:space="preserve">    Ing. Stanislav </w:t>
      </w:r>
      <w:proofErr w:type="spellStart"/>
      <w:r w:rsidRPr="00032AD9">
        <w:rPr>
          <w:rFonts w:ascii="Calibri" w:eastAsia="Times New Roman" w:hAnsi="Calibri" w:cs="Times New Roman"/>
          <w:b/>
          <w:i/>
          <w:color w:val="auto"/>
          <w:bdr w:val="none" w:sz="0" w:space="0" w:color="auto"/>
        </w:rPr>
        <w:t>Hreha</w:t>
      </w:r>
      <w:proofErr w:type="spellEnd"/>
      <w:r w:rsidRPr="00032AD9">
        <w:rPr>
          <w:rFonts w:ascii="Calibri" w:eastAsia="Times New Roman" w:hAnsi="Calibri" w:cs="Times New Roman"/>
          <w:b/>
          <w:i/>
          <w:color w:val="auto"/>
          <w:bdr w:val="none" w:sz="0" w:space="0" w:color="auto"/>
        </w:rPr>
        <w:t>, PhD.</w:t>
      </w:r>
      <w:r w:rsidRPr="00032AD9">
        <w:rPr>
          <w:rFonts w:ascii="Calibri" w:eastAsia="Times New Roman" w:hAnsi="Calibri" w:cs="Times New Roman"/>
          <w:b/>
          <w:i/>
          <w:color w:val="auto"/>
          <w:bdr w:val="none" w:sz="0" w:space="0" w:color="auto"/>
        </w:rPr>
        <w:tab/>
      </w:r>
      <w:r w:rsidRPr="00032AD9">
        <w:rPr>
          <w:rFonts w:ascii="Calibri" w:eastAsia="Times New Roman" w:hAnsi="Calibri" w:cs="Times New Roman"/>
          <w:b/>
          <w:i/>
          <w:color w:val="auto"/>
          <w:bdr w:val="none" w:sz="0" w:space="0" w:color="auto"/>
        </w:rPr>
        <w:tab/>
      </w:r>
      <w:r w:rsidRPr="00032AD9">
        <w:rPr>
          <w:rFonts w:ascii="Calibri" w:eastAsia="Times New Roman" w:hAnsi="Calibri" w:cs="Times New Roman"/>
          <w:b/>
          <w:i/>
          <w:color w:val="auto"/>
          <w:bdr w:val="none" w:sz="0" w:space="0" w:color="auto"/>
        </w:rPr>
        <w:tab/>
      </w:r>
      <w:r w:rsidRPr="00032AD9">
        <w:rPr>
          <w:rFonts w:ascii="Calibri" w:eastAsia="Times New Roman" w:hAnsi="Calibri" w:cs="Times New Roman"/>
          <w:b/>
          <w:i/>
          <w:color w:val="auto"/>
          <w:bdr w:val="none" w:sz="0" w:space="0" w:color="auto"/>
        </w:rPr>
        <w:tab/>
        <w:t xml:space="preserve">          </w:t>
      </w:r>
      <w:r w:rsidRPr="00032AD9">
        <w:rPr>
          <w:rFonts w:ascii="Calibri" w:eastAsia="Times New Roman" w:hAnsi="Calibri" w:cs="Times New Roman"/>
          <w:b/>
          <w:i/>
          <w:color w:val="auto"/>
          <w:bdr w:val="none" w:sz="0" w:space="0" w:color="auto"/>
        </w:rPr>
        <w:tab/>
      </w:r>
      <w:r w:rsidRPr="00032AD9">
        <w:rPr>
          <w:rFonts w:ascii="Calibri" w:eastAsia="Times New Roman" w:hAnsi="Calibri" w:cs="Times New Roman"/>
          <w:b/>
          <w:i/>
          <w:color w:val="auto"/>
          <w:bdr w:val="none" w:sz="0" w:space="0" w:color="auto"/>
        </w:rPr>
        <w:tab/>
      </w:r>
    </w:p>
    <w:p w14:paraId="026DF5F1"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bdr w:val="none" w:sz="0" w:space="0" w:color="auto"/>
        </w:rPr>
      </w:pPr>
      <w:r w:rsidRPr="00032AD9">
        <w:rPr>
          <w:rFonts w:ascii="Calibri" w:eastAsia="Times New Roman" w:hAnsi="Calibri" w:cs="Times New Roman"/>
          <w:i/>
          <w:color w:val="auto"/>
          <w:bdr w:val="none" w:sz="0" w:space="0" w:color="auto"/>
        </w:rPr>
        <w:t xml:space="preserve">    predseda predstavenstva                                       </w:t>
      </w:r>
      <w:r w:rsidRPr="00032AD9">
        <w:rPr>
          <w:rFonts w:ascii="Calibri" w:eastAsia="Times New Roman" w:hAnsi="Calibri" w:cs="Times New Roman"/>
          <w:i/>
          <w:color w:val="auto"/>
          <w:bdr w:val="none" w:sz="0" w:space="0" w:color="auto"/>
        </w:rPr>
        <w:tab/>
      </w:r>
      <w:r w:rsidRPr="00032AD9">
        <w:rPr>
          <w:rFonts w:ascii="Calibri" w:eastAsia="Times New Roman" w:hAnsi="Calibri" w:cs="Times New Roman"/>
          <w:i/>
          <w:color w:val="auto"/>
          <w:bdr w:val="none" w:sz="0" w:space="0" w:color="auto"/>
        </w:rPr>
        <w:tab/>
      </w:r>
      <w:r w:rsidRPr="00032AD9">
        <w:rPr>
          <w:rFonts w:ascii="Calibri" w:eastAsia="Times New Roman" w:hAnsi="Calibri" w:cs="Times New Roman"/>
          <w:i/>
          <w:color w:val="auto"/>
          <w:bdr w:val="none" w:sz="0" w:space="0" w:color="auto"/>
        </w:rPr>
        <w:tab/>
        <w:t xml:space="preserve">          </w:t>
      </w:r>
    </w:p>
    <w:p w14:paraId="4F80BDF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1903CAE1" w14:textId="77777777" w:rsidR="002A60BC"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418ADBAD" w14:textId="77777777" w:rsidR="002A60BC"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071A4FB2" w14:textId="77777777" w:rsidR="002A60BC" w:rsidRPr="00032AD9"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17701CF5" w14:textId="77777777" w:rsidR="00F21F08" w:rsidRPr="00032AD9" w:rsidRDefault="00F21F08" w:rsidP="00F3467B">
      <w:pPr>
        <w:pBdr>
          <w:top w:val="none" w:sz="0" w:space="0" w:color="auto"/>
          <w:left w:val="none" w:sz="0" w:space="0" w:color="auto"/>
          <w:bottom w:val="none" w:sz="0" w:space="0" w:color="auto"/>
          <w:right w:val="none" w:sz="0" w:space="0" w:color="auto"/>
          <w:between w:val="none" w:sz="0" w:space="0" w:color="auto"/>
          <w:bar w:val="none" w:sz="0" w:color="auto"/>
        </w:pBdr>
        <w:ind w:left="705" w:hanging="421"/>
        <w:jc w:val="both"/>
        <w:rPr>
          <w:rFonts w:ascii="Calibri" w:eastAsia="Times New Roman" w:hAnsi="Calibri" w:cs="Times New Roman"/>
          <w:b/>
          <w:i/>
          <w:color w:val="auto"/>
          <w:bdr w:val="none" w:sz="0" w:space="0" w:color="auto"/>
        </w:rPr>
      </w:pPr>
      <w:r w:rsidRPr="00032AD9">
        <w:rPr>
          <w:rFonts w:ascii="Calibri" w:eastAsia="Times New Roman" w:hAnsi="Calibri" w:cs="Times New Roman"/>
          <w:b/>
          <w:i/>
          <w:color w:val="auto"/>
          <w:bdr w:val="none" w:sz="0" w:space="0" w:color="auto"/>
        </w:rPr>
        <w:t xml:space="preserve"> Ing. </w:t>
      </w:r>
      <w:r w:rsidR="00F3467B" w:rsidRPr="00032AD9">
        <w:rPr>
          <w:rFonts w:ascii="Calibri" w:eastAsia="Times New Roman" w:hAnsi="Calibri" w:cs="Times New Roman"/>
          <w:b/>
          <w:i/>
          <w:color w:val="auto"/>
          <w:bdr w:val="none" w:sz="0" w:space="0" w:color="auto"/>
        </w:rPr>
        <w:t xml:space="preserve">Gabriel </w:t>
      </w:r>
      <w:proofErr w:type="spellStart"/>
      <w:r w:rsidR="00F3467B" w:rsidRPr="00032AD9">
        <w:rPr>
          <w:rFonts w:ascii="Calibri" w:eastAsia="Times New Roman" w:hAnsi="Calibri" w:cs="Times New Roman"/>
          <w:b/>
          <w:i/>
          <w:color w:val="auto"/>
          <w:bdr w:val="none" w:sz="0" w:space="0" w:color="auto"/>
        </w:rPr>
        <w:t>Fedák</w:t>
      </w:r>
      <w:proofErr w:type="spellEnd"/>
      <w:r w:rsidR="00F3467B" w:rsidRPr="00032AD9">
        <w:rPr>
          <w:rFonts w:ascii="Calibri" w:eastAsia="Times New Roman" w:hAnsi="Calibri" w:cs="Times New Roman"/>
          <w:b/>
          <w:i/>
          <w:color w:val="auto"/>
          <w:bdr w:val="none" w:sz="0" w:space="0" w:color="auto"/>
        </w:rPr>
        <w:t>, PhD.</w:t>
      </w:r>
    </w:p>
    <w:p w14:paraId="4313ACCF" w14:textId="77777777" w:rsidR="000926D4" w:rsidRPr="00032AD9" w:rsidRDefault="00F21F08" w:rsidP="00B522A7">
      <w:pPr>
        <w:pBdr>
          <w:top w:val="none" w:sz="0" w:space="0" w:color="auto"/>
          <w:left w:val="none" w:sz="0" w:space="0" w:color="auto"/>
          <w:bottom w:val="none" w:sz="0" w:space="0" w:color="auto"/>
          <w:right w:val="none" w:sz="0" w:space="0" w:color="auto"/>
          <w:between w:val="none" w:sz="0" w:space="0" w:color="auto"/>
          <w:bar w:val="none" w:sz="0" w:color="auto"/>
        </w:pBdr>
        <w:ind w:left="705" w:hanging="279"/>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i/>
          <w:color w:val="auto"/>
          <w:bdr w:val="none" w:sz="0" w:space="0" w:color="auto"/>
        </w:rPr>
        <w:t xml:space="preserve"> člen predstavenstva</w:t>
      </w:r>
      <w:r w:rsidR="000926D4" w:rsidRPr="00032AD9">
        <w:rPr>
          <w:rFonts w:ascii="Calibri" w:eastAsia="Times New Roman" w:hAnsi="Calibri" w:cs="Times New Roman"/>
          <w:i/>
          <w:color w:val="auto"/>
          <w:sz w:val="22"/>
          <w:szCs w:val="22"/>
          <w:bdr w:val="none" w:sz="0" w:space="0" w:color="auto"/>
        </w:rPr>
        <w:br w:type="page"/>
      </w:r>
    </w:p>
    <w:p w14:paraId="64D957D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i/>
          <w:color w:val="auto"/>
          <w:sz w:val="22"/>
          <w:szCs w:val="22"/>
          <w:bdr w:val="none" w:sz="0" w:space="0" w:color="auto"/>
        </w:rPr>
        <w:lastRenderedPageBreak/>
        <w:t>Príloha č. 6</w:t>
      </w:r>
    </w:p>
    <w:p w14:paraId="010AC5DF"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p>
    <w:p w14:paraId="1555A06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p>
    <w:p w14:paraId="10F85A1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Minimálny rozsah podkladov, ktoré je zhotoviteľ povinný odovzdať objednávateľovi pri odovzdaní a prevzatí diela</w:t>
      </w:r>
    </w:p>
    <w:p w14:paraId="22A4868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sz w:val="22"/>
          <w:szCs w:val="22"/>
          <w:bdr w:val="none" w:sz="0" w:space="0" w:color="auto"/>
        </w:rPr>
      </w:pPr>
    </w:p>
    <w:p w14:paraId="1CC8947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71"/>
        <w:jc w:val="both"/>
        <w:rPr>
          <w:rFonts w:ascii="Calibri" w:eastAsia="Times New Roman" w:hAnsi="Calibri" w:cs="Times New Roman"/>
          <w:color w:val="auto"/>
          <w:sz w:val="22"/>
          <w:szCs w:val="22"/>
          <w:bdr w:val="none" w:sz="0" w:space="0" w:color="auto"/>
        </w:rPr>
      </w:pPr>
    </w:p>
    <w:p w14:paraId="55F343CC"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dokumentácia skutočného vyhotovenia </w:t>
      </w:r>
    </w:p>
    <w:p w14:paraId="707CC6A8"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geodetická dokumentácia, geodetický elaborát (</w:t>
      </w:r>
      <w:proofErr w:type="spellStart"/>
      <w:r w:rsidRPr="00032AD9">
        <w:rPr>
          <w:rFonts w:ascii="Calibri" w:eastAsia="Times New Roman" w:hAnsi="Calibri" w:cs="Times New Roman"/>
          <w:color w:val="auto"/>
          <w:sz w:val="22"/>
          <w:szCs w:val="22"/>
          <w:bdr w:val="none" w:sz="0" w:space="0" w:color="auto"/>
        </w:rPr>
        <w:t>porealizačné</w:t>
      </w:r>
      <w:proofErr w:type="spellEnd"/>
      <w:r w:rsidRPr="00032AD9">
        <w:rPr>
          <w:rFonts w:ascii="Calibri" w:eastAsia="Times New Roman" w:hAnsi="Calibri" w:cs="Times New Roman"/>
          <w:color w:val="auto"/>
          <w:sz w:val="22"/>
          <w:szCs w:val="22"/>
          <w:bdr w:val="none" w:sz="0" w:space="0" w:color="auto"/>
        </w:rPr>
        <w:t xml:space="preserve"> zameranie stavby)</w:t>
      </w:r>
      <w:r w:rsidR="003E0382" w:rsidRPr="00032AD9">
        <w:rPr>
          <w:rFonts w:ascii="Calibri" w:eastAsia="Times New Roman" w:hAnsi="Calibri" w:cs="Times New Roman"/>
          <w:color w:val="auto"/>
          <w:sz w:val="22"/>
          <w:szCs w:val="22"/>
          <w:bdr w:val="none" w:sz="0" w:space="0" w:color="auto"/>
        </w:rPr>
        <w:t>,</w:t>
      </w:r>
    </w:p>
    <w:p w14:paraId="7DDDFF95"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ind w:left="0" w:firstLine="0"/>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stavebný denník,</w:t>
      </w:r>
    </w:p>
    <w:p w14:paraId="48A2EE57"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prevádzkové poriadky</w:t>
      </w:r>
      <w:r w:rsidR="00254ABD" w:rsidRPr="00032AD9">
        <w:rPr>
          <w:rFonts w:ascii="Calibri" w:eastAsia="Times New Roman" w:hAnsi="Calibri" w:cs="Times New Roman"/>
          <w:color w:val="auto"/>
          <w:sz w:val="22"/>
          <w:szCs w:val="22"/>
          <w:bdr w:val="none" w:sz="0" w:space="0" w:color="auto"/>
        </w:rPr>
        <w:t xml:space="preserve"> a manipulačné poriadky</w:t>
      </w:r>
      <w:r w:rsidR="00411A72" w:rsidRPr="00032AD9">
        <w:rPr>
          <w:rFonts w:ascii="Calibri" w:eastAsia="Times New Roman" w:hAnsi="Calibri" w:cs="Times New Roman"/>
          <w:color w:val="auto"/>
          <w:sz w:val="22"/>
          <w:szCs w:val="22"/>
          <w:bdr w:val="none" w:sz="0" w:space="0" w:color="auto"/>
        </w:rPr>
        <w:t>,</w:t>
      </w:r>
    </w:p>
    <w:p w14:paraId="2D9E5925"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preberacie protokoly - záznamy od všetkých dotknutých orgánov/organizácií, napríklad od správcov ciest, SVP, ŽSR, potvrdenie správcov skládok o prijatí odpadov (komunálnych a stavebných) a nepoužiteľného výkopu.</w:t>
      </w:r>
    </w:p>
    <w:p w14:paraId="2ECEBC9B"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výkresy so zakreslenými zmenami a odchýlkami, ku ktorým došlo počas realizácie stavby, potvrdené zhotoviteľom,</w:t>
      </w:r>
    </w:p>
    <w:p w14:paraId="4C2649D2"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zoznamy strojov a zariadení, ktoré sú súčasťou odovzdávanej stavby alebo časti stavby a pre všetky stroje a zariadenia osvedčenia o akosti a kompletnosti, atesty platné na územie SR a návody na montáž, údržbu a obsluhu,</w:t>
      </w:r>
    </w:p>
    <w:p w14:paraId="73EACA03" w14:textId="77777777" w:rsidR="00254ABD" w:rsidRPr="00032AD9" w:rsidRDefault="00254ABD" w:rsidP="00254ABD">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Calibri"/>
          <w:color w:val="auto"/>
          <w:sz w:val="22"/>
          <w:szCs w:val="22"/>
          <w:bdr w:val="none" w:sz="0" w:space="0" w:color="auto"/>
        </w:rPr>
        <w:t>mazacie plány a zoznam bežn</w:t>
      </w:r>
      <w:del w:id="229" w:author="Jačmanová Helena" w:date="2021-08-09T09:47:00Z">
        <w:r w:rsidRPr="00032AD9" w:rsidDel="00640185">
          <w:rPr>
            <w:rFonts w:ascii="Calibri" w:eastAsia="Times New Roman" w:hAnsi="Calibri" w:cs="Calibri"/>
            <w:color w:val="auto"/>
            <w:sz w:val="22"/>
            <w:szCs w:val="22"/>
            <w:bdr w:val="none" w:sz="0" w:space="0" w:color="auto"/>
          </w:rPr>
          <w:delText>ých opráv</w:delText>
        </w:r>
      </w:del>
      <w:ins w:id="230" w:author="Jačmanová Helena" w:date="2021-08-09T09:47:00Z">
        <w:r w:rsidR="00640185">
          <w:rPr>
            <w:rFonts w:ascii="Calibri" w:eastAsia="Times New Roman" w:hAnsi="Calibri" w:cs="Calibri"/>
            <w:color w:val="auto"/>
            <w:sz w:val="22"/>
            <w:szCs w:val="22"/>
            <w:bdr w:val="none" w:sz="0" w:space="0" w:color="auto"/>
          </w:rPr>
          <w:t>ej údržby</w:t>
        </w:r>
      </w:ins>
      <w:r w:rsidRPr="00032AD9">
        <w:rPr>
          <w:rFonts w:ascii="Calibri" w:eastAsia="Times New Roman" w:hAnsi="Calibri" w:cs="Calibri"/>
          <w:color w:val="auto"/>
          <w:sz w:val="22"/>
          <w:szCs w:val="22"/>
          <w:bdr w:val="none" w:sz="0" w:space="0" w:color="auto"/>
        </w:rPr>
        <w:t>,</w:t>
      </w:r>
    </w:p>
    <w:p w14:paraId="1154D54C"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k preberaciemu konaniu doložiť dodacie listy od použitých materiálov /množstvo a druh/,</w:t>
      </w:r>
    </w:p>
    <w:p w14:paraId="7E876FFD"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certifikáty a elaboráty kvality, osvedčenia o kvalite použitých materiálov a konštrukcií,</w:t>
      </w:r>
    </w:p>
    <w:p w14:paraId="2CE043A2"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doklad o preukázaní zhody výrobkov pre stavbu,</w:t>
      </w:r>
    </w:p>
    <w:p w14:paraId="328F681B"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zápisnice, osvedčenia a protokoly o vykonaných skúškach použitých materiálov (</w:t>
      </w:r>
      <w:r w:rsidR="00DD6482" w:rsidRPr="00032AD9">
        <w:rPr>
          <w:rFonts w:ascii="Calibri" w:eastAsia="Times New Roman" w:hAnsi="Calibri" w:cs="Times New Roman"/>
          <w:color w:val="auto"/>
          <w:sz w:val="22"/>
          <w:szCs w:val="22"/>
          <w:bdr w:val="none" w:sz="0" w:space="0" w:color="auto"/>
        </w:rPr>
        <w:t>napr. skúšky vodotesnosti, tlakové skúšky, individuálne skúšky strojnotechnologických zariadení, záznam skúšok a súhlasných stanovísk ohľadne telekomunikačných, vodovodných, plynových alebo podobných prípojok, revízne správy elektrotechnických zariadení, dokumentácia komplexných skúšok</w:t>
      </w:r>
      <w:r w:rsidRPr="00032AD9">
        <w:rPr>
          <w:rFonts w:ascii="Calibri" w:eastAsia="Times New Roman" w:hAnsi="Calibri" w:cs="Times New Roman"/>
          <w:color w:val="auto"/>
          <w:sz w:val="22"/>
          <w:szCs w:val="22"/>
          <w:bdr w:val="none" w:sz="0" w:space="0" w:color="auto"/>
        </w:rPr>
        <w:t>),</w:t>
      </w:r>
    </w:p>
    <w:p w14:paraId="4299ADDF"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všetka dokumentácia vyžadovaná v povoleniach stavieb vydaných oprávnenými orgánmi,</w:t>
      </w:r>
    </w:p>
    <w:p w14:paraId="1CB02A97" w14:textId="77777777" w:rsidR="00DD6482" w:rsidRPr="00032AD9" w:rsidRDefault="00DD6482"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i/>
          <w:color w:val="auto"/>
          <w:sz w:val="22"/>
          <w:szCs w:val="22"/>
          <w:bdr w:val="none" w:sz="0" w:space="0" w:color="auto"/>
        </w:rPr>
      </w:pPr>
      <w:r w:rsidRPr="00032AD9">
        <w:rPr>
          <w:rFonts w:ascii="Calibri" w:eastAsia="Times New Roman" w:hAnsi="Calibri" w:cs="Calibri"/>
          <w:color w:val="auto"/>
          <w:sz w:val="22"/>
          <w:szCs w:val="22"/>
          <w:bdr w:val="none" w:sz="0" w:space="0" w:color="auto"/>
        </w:rPr>
        <w:t>protokoly o vyskúšaní zmontovaných strojov a zariadení, prípadné odborné skúšky vyhradeného technického zariadenia (TUV, alebo alternatíva, ..),</w:t>
      </w:r>
    </w:p>
    <w:p w14:paraId="2D5EAFE2"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úradne overené geometrické plány trvale osadených objektov za účelom vkladu do katastra nehnuteľností</w:t>
      </w:r>
      <w:r w:rsidR="007A7138" w:rsidRPr="00032AD9">
        <w:rPr>
          <w:rFonts w:ascii="Calibri" w:eastAsia="Times New Roman" w:hAnsi="Calibri" w:cs="Times New Roman"/>
          <w:color w:val="auto"/>
          <w:sz w:val="22"/>
          <w:szCs w:val="22"/>
          <w:bdr w:val="none" w:sz="0" w:space="0" w:color="auto"/>
        </w:rPr>
        <w:t>,</w:t>
      </w:r>
    </w:p>
    <w:p w14:paraId="248E4074" w14:textId="77777777" w:rsidR="00CD5F72" w:rsidRPr="00DC06C1" w:rsidRDefault="00CD5F72" w:rsidP="00177AA0">
      <w:pPr>
        <w:pStyle w:val="Odsekzoznamu"/>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szCs w:val="22"/>
        </w:rPr>
      </w:pPr>
      <w:r w:rsidRPr="00DC06C1">
        <w:rPr>
          <w:rFonts w:ascii="Calibri" w:hAnsi="Calibri"/>
          <w:color w:val="auto"/>
          <w:sz w:val="22"/>
          <w:szCs w:val="22"/>
        </w:rPr>
        <w:t>doklady vyžadované podľa zákona č. 223/2001 Z.</w:t>
      </w:r>
      <w:r w:rsidR="00D2541B" w:rsidRPr="00DC06C1">
        <w:rPr>
          <w:rFonts w:ascii="Calibri" w:hAnsi="Calibri"/>
          <w:color w:val="auto"/>
          <w:sz w:val="22"/>
          <w:szCs w:val="22"/>
        </w:rPr>
        <w:t xml:space="preserve"> </w:t>
      </w:r>
      <w:r w:rsidRPr="00DC06C1">
        <w:rPr>
          <w:rFonts w:ascii="Calibri" w:hAnsi="Calibri"/>
          <w:color w:val="auto"/>
          <w:sz w:val="22"/>
          <w:szCs w:val="22"/>
        </w:rPr>
        <w:t>z. o odpadoch a nakladania s nimi.</w:t>
      </w:r>
    </w:p>
    <w:p w14:paraId="004B6355" w14:textId="77777777" w:rsidR="00CD5F72" w:rsidRPr="00032AD9" w:rsidRDefault="00CD5F72" w:rsidP="00CD5F72">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i/>
          <w:color w:val="auto"/>
          <w:sz w:val="22"/>
          <w:szCs w:val="22"/>
          <w:bdr w:val="none" w:sz="0" w:space="0" w:color="auto"/>
        </w:rPr>
      </w:pPr>
    </w:p>
    <w:p w14:paraId="672E6867" w14:textId="77777777" w:rsidR="00254ABD" w:rsidRPr="00032AD9" w:rsidRDefault="00254ABD">
      <w:pPr>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i/>
          <w:color w:val="auto"/>
          <w:sz w:val="22"/>
          <w:szCs w:val="22"/>
          <w:bdr w:val="none" w:sz="0" w:space="0" w:color="auto"/>
        </w:rPr>
        <w:br w:type="page"/>
      </w:r>
    </w:p>
    <w:p w14:paraId="7A681DEB" w14:textId="77777777" w:rsidR="00254ABD" w:rsidRPr="00032AD9" w:rsidRDefault="007468CA" w:rsidP="00E86754">
      <w:pPr>
        <w:pBdr>
          <w:top w:val="none" w:sz="0" w:space="0" w:color="auto"/>
          <w:left w:val="none" w:sz="0" w:space="0" w:color="auto"/>
          <w:bottom w:val="none" w:sz="0" w:space="0" w:color="auto"/>
          <w:right w:val="none" w:sz="0" w:space="0" w:color="auto"/>
          <w:between w:val="none" w:sz="0" w:space="0" w:color="auto"/>
          <w:bar w:val="none" w:sz="0" w:color="auto"/>
        </w:pBdr>
        <w:suppressAutoHyphens/>
        <w:jc w:val="right"/>
        <w:rPr>
          <w:rFonts w:ascii="Calibri" w:eastAsia="Times New Roman" w:hAnsi="Calibri" w:cs="Calibri"/>
          <w:color w:val="auto"/>
          <w:sz w:val="22"/>
          <w:szCs w:val="22"/>
          <w:bdr w:val="none" w:sz="0" w:space="0" w:color="auto"/>
          <w:lang w:eastAsia="zh-CN"/>
        </w:rPr>
      </w:pPr>
      <w:r w:rsidRPr="00032AD9">
        <w:rPr>
          <w:noProof/>
          <w:color w:val="auto"/>
        </w:rPr>
        <w:lastRenderedPageBreak/>
        <w:drawing>
          <wp:anchor distT="0" distB="0" distL="114300" distR="114300" simplePos="0" relativeHeight="251659264" behindDoc="1" locked="0" layoutInCell="1" allowOverlap="1" wp14:anchorId="2D4C4B07" wp14:editId="62E71E43">
            <wp:simplePos x="0" y="0"/>
            <wp:positionH relativeFrom="page">
              <wp:align>right</wp:align>
            </wp:positionH>
            <wp:positionV relativeFrom="paragraph">
              <wp:posOffset>-271835</wp:posOffset>
            </wp:positionV>
            <wp:extent cx="7563917" cy="1238321"/>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_papier_bj.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3917" cy="1238321"/>
                    </a:xfrm>
                    <a:prstGeom prst="rect">
                      <a:avLst/>
                    </a:prstGeom>
                  </pic:spPr>
                </pic:pic>
              </a:graphicData>
            </a:graphic>
            <wp14:sizeRelH relativeFrom="page">
              <wp14:pctWidth>0</wp14:pctWidth>
            </wp14:sizeRelH>
            <wp14:sizeRelV relativeFrom="page">
              <wp14:pctHeight>0</wp14:pctHeight>
            </wp14:sizeRelV>
          </wp:anchor>
        </w:drawing>
      </w:r>
    </w:p>
    <w:p w14:paraId="0750BB2F" w14:textId="77777777" w:rsidR="00254ABD" w:rsidRPr="00032AD9"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3F29A276" w14:textId="77777777" w:rsidR="00254ABD" w:rsidRPr="00032AD9"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3B4A5F09" w14:textId="77777777" w:rsidR="00254ABD" w:rsidRPr="00032AD9"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2F2CB1C4" w14:textId="77777777" w:rsidR="00254ABD" w:rsidRPr="00032AD9"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60AC6958" w14:textId="77777777" w:rsidR="00254ABD" w:rsidRPr="00032AD9"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51523733" w14:textId="77777777" w:rsidR="00254ABD" w:rsidRPr="00032AD9" w:rsidRDefault="00E86754"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t>Príloha č. 7</w:t>
      </w:r>
    </w:p>
    <w:p w14:paraId="5A1C7E63"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12297429"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rPr>
      </w:pPr>
      <w:r w:rsidRPr="00032AD9">
        <w:rPr>
          <w:rFonts w:ascii="Calibri" w:eastAsia="Times New Roman" w:hAnsi="Calibri" w:cs="Calibri"/>
          <w:b/>
          <w:color w:val="auto"/>
          <w:sz w:val="22"/>
          <w:szCs w:val="22"/>
          <w:bdr w:val="none" w:sz="0" w:space="0" w:color="auto"/>
          <w:lang w:eastAsia="zh-CN"/>
        </w:rPr>
        <w:t>D O H O D A</w:t>
      </w:r>
    </w:p>
    <w:p w14:paraId="5B59F45A"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25000806" w14:textId="77777777" w:rsidR="007468CA" w:rsidRPr="00032AD9" w:rsidRDefault="007468CA" w:rsidP="007468CA">
      <w:pPr>
        <w:pBdr>
          <w:top w:val="none" w:sz="0" w:space="0" w:color="auto"/>
          <w:left w:val="none" w:sz="0" w:space="0" w:color="auto"/>
          <w:bottom w:val="single" w:sz="12"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b/>
          <w:color w:val="auto"/>
          <w:sz w:val="22"/>
          <w:szCs w:val="22"/>
          <w:bdr w:val="none" w:sz="0" w:space="0" w:color="auto"/>
          <w:lang w:eastAsia="zh-CN"/>
        </w:rPr>
        <w:t>o vytvorení podmienok bezpečnosti a ochrany zdravia pri práci na spoločnom pracovisku uzavretá v súlade s § 18 zákona NR SR č.124/2006 Z. z. v platnom znení pri vykonávaní prác podľa zmluvy o dielo č. ................</w:t>
      </w:r>
    </w:p>
    <w:p w14:paraId="0D40942B" w14:textId="77777777" w:rsidR="007468CA" w:rsidRPr="00032AD9" w:rsidRDefault="007468CA" w:rsidP="007468CA">
      <w:pPr>
        <w:pBdr>
          <w:top w:val="none" w:sz="0" w:space="0" w:color="auto"/>
          <w:left w:val="none" w:sz="0" w:space="0" w:color="auto"/>
          <w:bottom w:val="single" w:sz="12"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0180DBC4"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477B8CC6"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b/>
          <w:color w:val="auto"/>
          <w:sz w:val="22"/>
          <w:szCs w:val="22"/>
          <w:bdr w:val="none" w:sz="0" w:space="0" w:color="auto"/>
          <w:lang w:eastAsia="zh-CN"/>
        </w:rPr>
      </w:pPr>
      <w:r w:rsidRPr="00032AD9">
        <w:rPr>
          <w:rFonts w:ascii="Calibri" w:eastAsia="Times New Roman" w:hAnsi="Calibri" w:cs="Calibri"/>
          <w:b/>
          <w:color w:val="auto"/>
          <w:sz w:val="22"/>
          <w:szCs w:val="22"/>
          <w:bdr w:val="none" w:sz="0" w:space="0" w:color="auto"/>
          <w:lang w:eastAsia="zh-CN"/>
        </w:rPr>
        <w:t xml:space="preserve">Objednávateľ a Zhotoviteľ </w:t>
      </w:r>
    </w:p>
    <w:p w14:paraId="69D465F7"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14589877"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b/>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sa dohodli na tomto vytvorení podmienok bezpečnosti a ochrany zdravia pri práci na spoločnom pracovisku Úpravňa vody Stakčín.</w:t>
      </w:r>
    </w:p>
    <w:p w14:paraId="25DDB7A4"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45DAE113"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1.</w:t>
      </w:r>
      <w:r w:rsidRPr="00032AD9">
        <w:rPr>
          <w:rFonts w:ascii="Calibri" w:eastAsia="Times New Roman" w:hAnsi="Calibri" w:cs="Calibri"/>
          <w:color w:val="auto"/>
          <w:sz w:val="22"/>
          <w:szCs w:val="22"/>
          <w:bdr w:val="none" w:sz="0" w:space="0" w:color="auto"/>
          <w:lang w:eastAsia="zh-CN"/>
        </w:rPr>
        <w:tab/>
        <w:t>Zhotoviteľ zabezpečí vo vzťahu k svojim zamestnancom a ich pracovnej činnosti podľa zmluvy plnenie Zákona NR SR č.124/2006 Z. z. a zodpovedá v plnej miere za zaistenie bezpečnosti a ochrany zdravia pri práci. Pokiaľ je zhotoviteľ samostatne zárobkovo činná osoba plnenie ustanovení zákona č. 124/2006 Z. z. sa na neho vzťahuje v primeranom rozsahu.</w:t>
      </w:r>
    </w:p>
    <w:p w14:paraId="78F96F37"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142C7E9B"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2.</w:t>
      </w:r>
      <w:r w:rsidRPr="00032AD9">
        <w:rPr>
          <w:rFonts w:ascii="Calibri" w:eastAsia="Times New Roman" w:hAnsi="Calibri" w:cs="Calibri"/>
          <w:color w:val="auto"/>
          <w:sz w:val="22"/>
          <w:szCs w:val="22"/>
          <w:bdr w:val="none" w:sz="0" w:space="0" w:color="auto"/>
          <w:lang w:eastAsia="zh-CN"/>
        </w:rPr>
        <w:tab/>
        <w:t>Zhotoviteľ zabezpečí uzatvorenie dohody o vytvorení podmienok bezpečnosti a ochrany zdravia pri práci so svojimi poddodávateľmi.</w:t>
      </w:r>
    </w:p>
    <w:p w14:paraId="0A01A9E6"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7CDF88C2"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3.</w:t>
      </w:r>
      <w:r w:rsidRPr="00032AD9">
        <w:rPr>
          <w:rFonts w:ascii="Calibri" w:eastAsia="Times New Roman" w:hAnsi="Calibri" w:cs="Calibri"/>
          <w:color w:val="auto"/>
          <w:sz w:val="22"/>
          <w:szCs w:val="22"/>
          <w:bdr w:val="none" w:sz="0" w:space="0" w:color="auto"/>
          <w:lang w:eastAsia="zh-CN"/>
        </w:rPr>
        <w:tab/>
        <w:t>Objednávateľ je oprávnený okamžite zastaviť práce, ak dôjde k ohrozeniu života a zdravia jeho zamestnancov zo strany zhotoviteľa. V zmysle právnych predpisov za škody takto vzniknuté zodpovedá zhotoviteľ.</w:t>
      </w:r>
    </w:p>
    <w:p w14:paraId="268E8120"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43FC6BD6"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4.</w:t>
      </w:r>
      <w:r w:rsidRPr="00032AD9">
        <w:rPr>
          <w:rFonts w:ascii="Calibri" w:eastAsia="Times New Roman" w:hAnsi="Calibri" w:cs="Calibri"/>
          <w:color w:val="auto"/>
          <w:sz w:val="22"/>
          <w:szCs w:val="22"/>
          <w:bdr w:val="none" w:sz="0" w:space="0" w:color="auto"/>
          <w:lang w:eastAsia="zh-CN"/>
        </w:rPr>
        <w:tab/>
        <w:t>Zamestnanci zhotoviteľa (príp. jeho poddodávateľov) sú povinní podrobiť sa na vyzvanie orientačnej dychovej skúške, ktorú vykonajú určení zamestnanci objednávateľa.</w:t>
      </w:r>
    </w:p>
    <w:p w14:paraId="45C1C7F5"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3620EC54"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5.</w:t>
      </w:r>
      <w:r w:rsidRPr="00032AD9">
        <w:rPr>
          <w:rFonts w:ascii="Calibri" w:eastAsia="Times New Roman" w:hAnsi="Calibri" w:cs="Calibri"/>
          <w:color w:val="auto"/>
          <w:sz w:val="22"/>
          <w:szCs w:val="22"/>
          <w:bdr w:val="none" w:sz="0" w:space="0" w:color="auto"/>
          <w:lang w:eastAsia="zh-CN"/>
        </w:rPr>
        <w:tab/>
        <w:t>Zhotoviteľ sa zaväzuje na svoje náklady odstrániť v priebehu prác ním spôsobené nedostatky na úseku bezpečnosti a ochrany zdravia pri práci a ochrany pred požiarmi.</w:t>
      </w:r>
    </w:p>
    <w:p w14:paraId="281722B1"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1A9AA16B"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 xml:space="preserve">6. </w:t>
      </w:r>
      <w:r w:rsidRPr="00032AD9">
        <w:rPr>
          <w:rFonts w:ascii="Calibri" w:eastAsia="Times New Roman" w:hAnsi="Calibri" w:cs="Calibri"/>
          <w:color w:val="auto"/>
          <w:sz w:val="22"/>
          <w:szCs w:val="22"/>
          <w:bdr w:val="none" w:sz="0" w:space="0" w:color="auto"/>
          <w:lang w:eastAsia="zh-CN"/>
        </w:rPr>
        <w:tab/>
        <w:t>Zhotoviteľ je povinný vybaviť svojich zamestnancov predpísanými osobnými ochrannými pracovnými prostriedkami</w:t>
      </w:r>
      <w:r w:rsidRPr="00032AD9">
        <w:rPr>
          <w:rFonts w:ascii="Calibri" w:eastAsia="Times New Roman" w:hAnsi="Calibri" w:cs="Calibri"/>
          <w:color w:val="auto"/>
          <w:sz w:val="22"/>
          <w:bdr w:val="none" w:sz="0" w:space="0" w:color="auto"/>
          <w:vertAlign w:val="superscript"/>
          <w:lang w:eastAsia="zh-CN"/>
        </w:rPr>
        <w:footnoteReference w:id="2"/>
      </w:r>
      <w:r w:rsidRPr="00032AD9">
        <w:rPr>
          <w:rFonts w:ascii="Calibri" w:eastAsia="Times New Roman" w:hAnsi="Calibri" w:cs="Calibri"/>
          <w:color w:val="auto"/>
          <w:sz w:val="22"/>
          <w:szCs w:val="22"/>
          <w:bdr w:val="none" w:sz="0" w:space="0" w:color="auto"/>
          <w:lang w:eastAsia="zh-CN"/>
        </w:rPr>
        <w:t xml:space="preserve"> (ďalej aj „OOPP“) a všetci jeho zamestnanci a zamestnanci jeho poddodávateľov sú povinní používať OOPP, ktoré sú pre dané pracovisko a pracovné činnosti predpísané.</w:t>
      </w:r>
    </w:p>
    <w:p w14:paraId="392F336E"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62D4C738"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7.</w:t>
      </w:r>
      <w:r w:rsidRPr="00032AD9">
        <w:rPr>
          <w:rFonts w:ascii="Calibri" w:eastAsia="Times New Roman" w:hAnsi="Calibri" w:cs="Calibri"/>
          <w:color w:val="auto"/>
          <w:sz w:val="22"/>
          <w:szCs w:val="22"/>
          <w:bdr w:val="none" w:sz="0" w:space="0" w:color="auto"/>
          <w:lang w:eastAsia="zh-CN"/>
        </w:rPr>
        <w:tab/>
        <w:t>Zhotoviteľ je povinný dbať na to, aby sa únikové cesty, prístupy k núdzovým východom, k priestorom pred elektrickými rozvodmi, k uzáverom vody a plynu, k prostriedkom a zariadeniam zabezpečujúcim ochranu pred požiarmi na pracovisku udržiavali nezaložené, voľné a čisté.</w:t>
      </w:r>
    </w:p>
    <w:p w14:paraId="17EB9B65"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eastAsia="Times New Roman" w:hAnsi="Calibri" w:cs="Calibri"/>
          <w:color w:val="auto"/>
          <w:sz w:val="22"/>
          <w:szCs w:val="22"/>
          <w:bdr w:val="none" w:sz="0" w:space="0" w:color="auto"/>
          <w:lang w:eastAsia="zh-CN"/>
        </w:rPr>
      </w:pPr>
    </w:p>
    <w:p w14:paraId="44B52252" w14:textId="77777777" w:rsidR="007468CA" w:rsidRPr="00032AD9" w:rsidRDefault="007468CA" w:rsidP="007468CA">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 xml:space="preserve">Pri činnostiach so zvýšeným nebezpečenstvom vzniku požiaru, </w:t>
      </w:r>
      <w:r w:rsidRPr="00032AD9">
        <w:rPr>
          <w:rFonts w:ascii="Calibri" w:hAnsi="Calibri" w:cs="Calibri"/>
          <w:bCs/>
          <w:color w:val="auto"/>
          <w:sz w:val="22"/>
          <w:szCs w:val="22"/>
        </w:rPr>
        <w:t xml:space="preserve">pri akýchkoľvek prácach na miestach so zvýšeným nebezpečenstvom vzniku požiaru, v čase zvýšeného nebezpečenstva vzniku požiaru a v mimopracovnom čase </w:t>
      </w:r>
      <w:r w:rsidRPr="00032AD9">
        <w:rPr>
          <w:rFonts w:ascii="Calibri" w:eastAsia="Times New Roman" w:hAnsi="Calibri" w:cs="Calibri"/>
          <w:color w:val="auto"/>
          <w:sz w:val="22"/>
          <w:szCs w:val="22"/>
          <w:bdr w:val="none" w:sz="0" w:space="0" w:color="auto"/>
          <w:lang w:eastAsia="zh-CN"/>
        </w:rPr>
        <w:t xml:space="preserve"> zhotoviteľ zaistí plnenie  ustanovení vyhl. MV SR č.121/2002 Z. z..</w:t>
      </w:r>
    </w:p>
    <w:p w14:paraId="73F27934"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rPr>
          <w:rFonts w:ascii="Calibri" w:eastAsia="Times New Roman" w:hAnsi="Calibri" w:cs="Calibri"/>
          <w:color w:val="auto"/>
          <w:sz w:val="22"/>
          <w:szCs w:val="22"/>
          <w:bdr w:val="none" w:sz="0" w:space="0" w:color="auto"/>
          <w:lang w:eastAsia="zh-CN"/>
        </w:rPr>
      </w:pPr>
    </w:p>
    <w:p w14:paraId="3820C2CB" w14:textId="77777777" w:rsidR="007468CA" w:rsidRPr="00032AD9" w:rsidRDefault="007468CA" w:rsidP="007468CA">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Ohlasovanie, vyšetrovanie a registrácia pracovných úrazov sa vykonáva v zmysle zákona č.124/2006 Z. z..</w:t>
      </w:r>
    </w:p>
    <w:p w14:paraId="5BDDA5CF"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jc w:val="both"/>
        <w:rPr>
          <w:rFonts w:ascii="Calibri" w:eastAsia="Times New Roman" w:hAnsi="Calibri" w:cs="Calibri"/>
          <w:color w:val="auto"/>
          <w:sz w:val="22"/>
          <w:szCs w:val="22"/>
          <w:bdr w:val="none" w:sz="0" w:space="0" w:color="auto"/>
          <w:lang w:eastAsia="zh-CN"/>
        </w:rPr>
      </w:pPr>
    </w:p>
    <w:p w14:paraId="612EDBA7" w14:textId="77777777" w:rsidR="007468CA" w:rsidRPr="00032AD9" w:rsidRDefault="007468CA" w:rsidP="00BD4BE6">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 xml:space="preserve">Zodpovedný vedúci zamestnanec objednávateľa z pracoviska, kde sa budú vykonávať práce, </w:t>
      </w:r>
      <w:r w:rsidRPr="00ED7945">
        <w:rPr>
          <w:rFonts w:ascii="Calibri" w:eastAsia="Times New Roman" w:hAnsi="Calibri" w:cs="Calibri"/>
          <w:color w:val="auto"/>
          <w:sz w:val="22"/>
          <w:szCs w:val="22"/>
          <w:bdr w:val="none" w:sz="0" w:space="0" w:color="auto"/>
          <w:lang w:eastAsia="zh-CN"/>
        </w:rPr>
        <w:t>ktorým je</w:t>
      </w:r>
      <w:r w:rsidR="00BD4BE6" w:rsidRPr="00ED7945">
        <w:rPr>
          <w:rFonts w:ascii="Calibri" w:eastAsia="Times New Roman" w:hAnsi="Calibri" w:cs="Calibri"/>
          <w:color w:val="auto"/>
          <w:sz w:val="22"/>
          <w:szCs w:val="22"/>
          <w:bdr w:val="none" w:sz="0" w:space="0" w:color="auto"/>
          <w:lang w:eastAsia="zh-CN"/>
        </w:rPr>
        <w:t xml:space="preserve"> Ing. Jozef Dunaj</w:t>
      </w:r>
      <w:r w:rsidRPr="00ED7945">
        <w:rPr>
          <w:rFonts w:ascii="Calibri" w:eastAsia="Times New Roman" w:hAnsi="Calibri" w:cs="Calibri"/>
          <w:color w:val="auto"/>
          <w:sz w:val="22"/>
          <w:szCs w:val="22"/>
          <w:bdr w:val="none" w:sz="0" w:space="0" w:color="auto"/>
          <w:lang w:eastAsia="zh-CN"/>
        </w:rPr>
        <w:t>, preukázateľne</w:t>
      </w:r>
      <w:r w:rsidRPr="00032AD9">
        <w:rPr>
          <w:rFonts w:ascii="Calibri" w:eastAsia="Times New Roman" w:hAnsi="Calibri" w:cs="Calibri"/>
          <w:color w:val="auto"/>
          <w:sz w:val="22"/>
          <w:szCs w:val="22"/>
          <w:bdr w:val="none" w:sz="0" w:space="0" w:color="auto"/>
          <w:lang w:eastAsia="zh-CN"/>
        </w:rPr>
        <w:t xml:space="preserve"> oboznámi zhotoviteľa (resp. jeho zamestnancov) o:</w:t>
      </w:r>
    </w:p>
    <w:p w14:paraId="5DAD6D42" w14:textId="77777777" w:rsidR="007468CA" w:rsidRPr="00032AD9" w:rsidRDefault="007468CA" w:rsidP="007468CA">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zákaze pohybu na pracoviskách, ktoré nesúvisia s výkonom objednaných prác a o zákaze používania iných ako určených komunikácií a prístupových ciest,</w:t>
      </w:r>
    </w:p>
    <w:p w14:paraId="614563C7" w14:textId="77777777" w:rsidR="007468CA" w:rsidRPr="00032AD9" w:rsidRDefault="007468CA" w:rsidP="007468CA">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rizikových faktoroch a nebezpečenstvách pracoviska,</w:t>
      </w:r>
    </w:p>
    <w:p w14:paraId="3E11AB3A" w14:textId="77777777" w:rsidR="007468CA" w:rsidRPr="00032AD9" w:rsidRDefault="007468CA" w:rsidP="007468CA">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umiestnení prostriedkov na poskytnutie prvej pomoci,</w:t>
      </w:r>
    </w:p>
    <w:p w14:paraId="46E2930E" w14:textId="77777777" w:rsidR="007468CA" w:rsidRPr="00032AD9" w:rsidRDefault="007468CA" w:rsidP="007468CA">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zákaze používania mechanizmov, zariadení, strojov, náradia patriacich objednávateľovi,</w:t>
      </w:r>
    </w:p>
    <w:p w14:paraId="7D3068C2" w14:textId="77777777" w:rsidR="007468CA" w:rsidRPr="00032AD9" w:rsidRDefault="007468CA" w:rsidP="007468CA">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zakázaných manipuláciách na pracovisku.</w:t>
      </w:r>
    </w:p>
    <w:p w14:paraId="452FD12A"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5678074E" w14:textId="77777777" w:rsidR="007468CA" w:rsidRPr="00032AD9" w:rsidRDefault="007468CA" w:rsidP="007468CA">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Koordináciu prác z pohľadu BOZP za zhotoviteľa bude vykonávať bezpečnostný technik, alebo autorizovaný bezpečnostný technik.</w:t>
      </w:r>
    </w:p>
    <w:p w14:paraId="55BD2D60"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5582A73F" w14:textId="77777777" w:rsidR="007468CA" w:rsidRPr="00032AD9" w:rsidRDefault="007468CA" w:rsidP="007468CA">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 xml:space="preserve">Koordináciu prác z pohľadu ochrany pred požiarmi za zhotoviteľa bude vykonávať technik požiarnej ochrany, alebo špecialista požiarnej ochrany. </w:t>
      </w:r>
    </w:p>
    <w:p w14:paraId="105700E5"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74C9FEF8"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 xml:space="preserve">V Košiciach, dňa </w:t>
      </w:r>
    </w:p>
    <w:p w14:paraId="04476FA0"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43920698"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5413DB45"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18CFCF0B"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77469ED4"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6B480FF1"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 xml:space="preserve">Objednávateľ:                       </w:t>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t xml:space="preserve">      Zhotoviteľ:</w:t>
      </w:r>
    </w:p>
    <w:p w14:paraId="4698842A"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2"/>
          <w:szCs w:val="22"/>
          <w:bdr w:val="none" w:sz="0" w:space="0" w:color="auto"/>
        </w:rPr>
      </w:pPr>
    </w:p>
    <w:p w14:paraId="64132396"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sz w:val="22"/>
          <w:szCs w:val="22"/>
          <w:bdr w:val="none" w:sz="0" w:space="0" w:color="auto"/>
        </w:rPr>
      </w:pPr>
    </w:p>
    <w:p w14:paraId="4D4913A6"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07839F33" w14:textId="77777777" w:rsidR="00F23ABC" w:rsidRPr="00032AD9"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5F7F1D79" w14:textId="77777777" w:rsidR="00F23ABC" w:rsidRPr="00032AD9"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2A9AA2C5" w14:textId="77777777" w:rsidR="00F23ABC" w:rsidRPr="00032AD9"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0963240E" w14:textId="77777777" w:rsidR="00F23ABC" w:rsidRPr="00032AD9"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3B6AE150"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i/>
          <w:color w:val="auto"/>
          <w:sz w:val="22"/>
          <w:szCs w:val="22"/>
          <w:bdr w:val="none" w:sz="0" w:space="0" w:color="auto"/>
          <w:lang w:eastAsia="zh-CN"/>
        </w:rPr>
      </w:pPr>
    </w:p>
    <w:p w14:paraId="0E5284B2" w14:textId="77777777" w:rsidR="00BD4BE6" w:rsidRDefault="00BD4BE6" w:rsidP="007459A1">
      <w:pPr>
        <w:jc w:val="both"/>
        <w:rPr>
          <w:rFonts w:ascii="Calibri" w:hAnsi="Calibri"/>
          <w:b/>
          <w:color w:val="auto"/>
          <w:sz w:val="18"/>
          <w:szCs w:val="18"/>
        </w:rPr>
      </w:pPr>
    </w:p>
    <w:p w14:paraId="0EB950D9" w14:textId="77777777" w:rsidR="00BD4BE6" w:rsidRDefault="00BD4BE6" w:rsidP="007459A1">
      <w:pPr>
        <w:jc w:val="both"/>
        <w:rPr>
          <w:rFonts w:ascii="Calibri" w:hAnsi="Calibri"/>
          <w:b/>
          <w:color w:val="auto"/>
          <w:sz w:val="18"/>
          <w:szCs w:val="18"/>
        </w:rPr>
      </w:pPr>
    </w:p>
    <w:p w14:paraId="765F4070" w14:textId="77777777" w:rsidR="00BD4BE6" w:rsidRDefault="00BD4BE6" w:rsidP="007459A1">
      <w:pPr>
        <w:jc w:val="both"/>
        <w:rPr>
          <w:rFonts w:ascii="Calibri" w:hAnsi="Calibri"/>
          <w:b/>
          <w:color w:val="auto"/>
          <w:sz w:val="18"/>
          <w:szCs w:val="18"/>
        </w:rPr>
      </w:pPr>
    </w:p>
    <w:p w14:paraId="3F37FDF3" w14:textId="77777777" w:rsidR="00BD4BE6" w:rsidRDefault="00BD4BE6" w:rsidP="007459A1">
      <w:pPr>
        <w:jc w:val="both"/>
        <w:rPr>
          <w:rFonts w:ascii="Calibri" w:hAnsi="Calibri"/>
          <w:b/>
          <w:color w:val="auto"/>
          <w:sz w:val="18"/>
          <w:szCs w:val="18"/>
        </w:rPr>
      </w:pPr>
    </w:p>
    <w:p w14:paraId="62163774" w14:textId="77777777" w:rsidR="00BD4BE6" w:rsidRDefault="00BD4BE6" w:rsidP="007459A1">
      <w:pPr>
        <w:jc w:val="both"/>
        <w:rPr>
          <w:rFonts w:ascii="Calibri" w:hAnsi="Calibri"/>
          <w:b/>
          <w:color w:val="auto"/>
          <w:sz w:val="18"/>
          <w:szCs w:val="18"/>
        </w:rPr>
      </w:pPr>
    </w:p>
    <w:p w14:paraId="095A57BA" w14:textId="77777777" w:rsidR="00BD4BE6" w:rsidRDefault="00BD4BE6" w:rsidP="007459A1">
      <w:pPr>
        <w:jc w:val="both"/>
        <w:rPr>
          <w:rFonts w:ascii="Calibri" w:hAnsi="Calibri"/>
          <w:b/>
          <w:color w:val="auto"/>
          <w:sz w:val="18"/>
          <w:szCs w:val="18"/>
        </w:rPr>
      </w:pPr>
    </w:p>
    <w:p w14:paraId="69E43456" w14:textId="77777777" w:rsidR="00BD4BE6" w:rsidRDefault="00BD4BE6" w:rsidP="007459A1">
      <w:pPr>
        <w:jc w:val="both"/>
        <w:rPr>
          <w:rFonts w:ascii="Calibri" w:hAnsi="Calibri"/>
          <w:b/>
          <w:color w:val="auto"/>
          <w:sz w:val="18"/>
          <w:szCs w:val="18"/>
        </w:rPr>
      </w:pPr>
    </w:p>
    <w:p w14:paraId="72B8C92A" w14:textId="77777777" w:rsidR="00BD4BE6" w:rsidRDefault="00BD4BE6" w:rsidP="007459A1">
      <w:pPr>
        <w:jc w:val="both"/>
        <w:rPr>
          <w:rFonts w:ascii="Calibri" w:hAnsi="Calibri"/>
          <w:b/>
          <w:color w:val="auto"/>
          <w:sz w:val="18"/>
          <w:szCs w:val="18"/>
        </w:rPr>
      </w:pPr>
    </w:p>
    <w:p w14:paraId="360A4F1D" w14:textId="77777777" w:rsidR="00BD4BE6" w:rsidRDefault="00BD4BE6">
      <w:pPr>
        <w:rPr>
          <w:rFonts w:ascii="Calibri" w:hAnsi="Calibri"/>
          <w:b/>
          <w:color w:val="auto"/>
          <w:sz w:val="18"/>
          <w:szCs w:val="18"/>
        </w:rPr>
      </w:pPr>
      <w:r>
        <w:rPr>
          <w:rFonts w:ascii="Calibri" w:hAnsi="Calibri"/>
          <w:b/>
          <w:color w:val="auto"/>
          <w:sz w:val="18"/>
          <w:szCs w:val="18"/>
        </w:rPr>
        <w:br w:type="page"/>
      </w:r>
    </w:p>
    <w:p w14:paraId="4489D2F1" w14:textId="77777777" w:rsidR="007459A1" w:rsidRPr="00032AD9" w:rsidRDefault="007459A1" w:rsidP="007459A1">
      <w:pPr>
        <w:jc w:val="both"/>
        <w:rPr>
          <w:rFonts w:ascii="Calibri" w:hAnsi="Calibri"/>
          <w:b/>
          <w:color w:val="auto"/>
          <w:sz w:val="18"/>
          <w:szCs w:val="18"/>
        </w:rPr>
      </w:pPr>
      <w:r w:rsidRPr="00032AD9">
        <w:rPr>
          <w:rFonts w:ascii="Calibri" w:hAnsi="Calibri"/>
          <w:b/>
          <w:color w:val="auto"/>
          <w:sz w:val="18"/>
          <w:szCs w:val="18"/>
        </w:rPr>
        <w:lastRenderedPageBreak/>
        <w:t xml:space="preserve">Prílohy: </w:t>
      </w:r>
    </w:p>
    <w:p w14:paraId="766E455C" w14:textId="77777777" w:rsidR="005D143D" w:rsidRPr="00ED7945" w:rsidRDefault="007459A1"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D7945">
        <w:rPr>
          <w:rFonts w:ascii="Calibri" w:hAnsi="Calibri"/>
          <w:color w:val="auto"/>
          <w:sz w:val="18"/>
          <w:szCs w:val="18"/>
        </w:rPr>
        <w:t xml:space="preserve">Príloha č. </w:t>
      </w:r>
      <w:r w:rsidR="00F7037D" w:rsidRPr="00ED7945">
        <w:rPr>
          <w:rFonts w:ascii="Calibri" w:hAnsi="Calibri"/>
          <w:color w:val="auto"/>
          <w:sz w:val="18"/>
          <w:szCs w:val="18"/>
        </w:rPr>
        <w:t>1</w:t>
      </w:r>
      <w:r w:rsidRPr="00ED7945">
        <w:rPr>
          <w:rFonts w:ascii="Calibri" w:hAnsi="Calibri"/>
          <w:color w:val="auto"/>
          <w:sz w:val="18"/>
          <w:szCs w:val="18"/>
        </w:rPr>
        <w:t xml:space="preserve"> </w:t>
      </w:r>
      <w:r w:rsidR="005D143D" w:rsidRPr="00ED7945">
        <w:rPr>
          <w:rFonts w:ascii="Calibri" w:hAnsi="Calibri"/>
          <w:color w:val="auto"/>
          <w:sz w:val="18"/>
          <w:szCs w:val="18"/>
        </w:rPr>
        <w:t>-</w:t>
      </w:r>
      <w:r w:rsidR="00D4238D" w:rsidRPr="00ED7945">
        <w:rPr>
          <w:rFonts w:ascii="Calibri" w:hAnsi="Calibri"/>
          <w:color w:val="auto"/>
          <w:sz w:val="18"/>
          <w:szCs w:val="18"/>
        </w:rPr>
        <w:t xml:space="preserve"> </w:t>
      </w:r>
      <w:r w:rsidR="00ED7945" w:rsidRPr="00ED7945">
        <w:rPr>
          <w:rFonts w:ascii="Calibri" w:hAnsi="Calibri"/>
          <w:color w:val="auto"/>
          <w:sz w:val="18"/>
          <w:szCs w:val="18"/>
        </w:rPr>
        <w:t>Návrh na plnenie kritérií</w:t>
      </w:r>
      <w:r w:rsidR="005D143D" w:rsidRPr="00ED7945">
        <w:rPr>
          <w:rFonts w:ascii="Calibri" w:hAnsi="Calibri"/>
          <w:color w:val="auto"/>
          <w:sz w:val="18"/>
          <w:szCs w:val="18"/>
        </w:rPr>
        <w:t xml:space="preserve"> vrátane </w:t>
      </w:r>
      <w:ins w:id="231" w:author="Jačmanová Helena" w:date="2021-07-21T10:13:00Z">
        <w:r w:rsidR="008E0E43">
          <w:rPr>
            <w:rFonts w:ascii="Calibri" w:hAnsi="Calibri"/>
            <w:color w:val="auto"/>
            <w:sz w:val="18"/>
            <w:szCs w:val="18"/>
          </w:rPr>
          <w:t xml:space="preserve">oceneného </w:t>
        </w:r>
      </w:ins>
      <w:r w:rsidR="005D143D" w:rsidRPr="00ED7945">
        <w:rPr>
          <w:rFonts w:ascii="Calibri" w:hAnsi="Calibri"/>
          <w:color w:val="auto"/>
          <w:sz w:val="18"/>
          <w:szCs w:val="18"/>
        </w:rPr>
        <w:t>výkazu výmer</w:t>
      </w:r>
      <w:ins w:id="232" w:author="Jačmanová Helena" w:date="2021-07-21T10:13:00Z">
        <w:r w:rsidR="008E0E43">
          <w:rPr>
            <w:rFonts w:ascii="Calibri" w:hAnsi="Calibri"/>
            <w:color w:val="auto"/>
            <w:sz w:val="18"/>
            <w:szCs w:val="18"/>
          </w:rPr>
          <w:t xml:space="preserve"> (rozpočtu)</w:t>
        </w:r>
      </w:ins>
      <w:r w:rsidR="00E77B84" w:rsidRPr="00ED7945">
        <w:rPr>
          <w:rFonts w:ascii="Calibri" w:hAnsi="Calibri"/>
          <w:color w:val="auto"/>
          <w:sz w:val="18"/>
          <w:szCs w:val="18"/>
        </w:rPr>
        <w:t>,</w:t>
      </w:r>
    </w:p>
    <w:p w14:paraId="7F67C424" w14:textId="5FE41547" w:rsidR="00733386" w:rsidRPr="00942FDC" w:rsidRDefault="00733386" w:rsidP="00942FDC">
      <w:pPr>
        <w:numPr>
          <w:ilvl w:val="0"/>
          <w:numId w:val="13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Change w:id="233" w:author="Gabriela Heribanová" w:date="2021-08-12T09:47:00Z">
            <w:rPr>
              <w:rFonts w:ascii="Calibri" w:hAnsi="Calibri"/>
              <w:color w:val="auto"/>
              <w:sz w:val="18"/>
              <w:szCs w:val="18"/>
            </w:rPr>
          </w:rPrChange>
        </w:rPr>
      </w:pPr>
      <w:r w:rsidRPr="00032AD9">
        <w:rPr>
          <w:rFonts w:ascii="Calibri" w:hAnsi="Calibri"/>
          <w:color w:val="auto"/>
          <w:sz w:val="18"/>
          <w:szCs w:val="18"/>
        </w:rPr>
        <w:t xml:space="preserve">Príloha č. </w:t>
      </w:r>
      <w:r w:rsidR="00F7037D" w:rsidRPr="00032AD9">
        <w:rPr>
          <w:rFonts w:ascii="Calibri" w:hAnsi="Calibri"/>
          <w:color w:val="auto"/>
          <w:sz w:val="18"/>
          <w:szCs w:val="18"/>
        </w:rPr>
        <w:t>2</w:t>
      </w:r>
      <w:r w:rsidRPr="00032AD9">
        <w:rPr>
          <w:rFonts w:ascii="Calibri" w:hAnsi="Calibri"/>
          <w:color w:val="auto"/>
          <w:sz w:val="18"/>
          <w:szCs w:val="18"/>
        </w:rPr>
        <w:t xml:space="preserve"> </w:t>
      </w:r>
      <w:r w:rsidR="005D143D" w:rsidRPr="00032AD9">
        <w:rPr>
          <w:rFonts w:ascii="Calibri" w:hAnsi="Calibri"/>
          <w:color w:val="auto"/>
          <w:sz w:val="18"/>
          <w:szCs w:val="18"/>
        </w:rPr>
        <w:t xml:space="preserve">- Dokumentácia pre </w:t>
      </w:r>
      <w:r w:rsidR="007A7138" w:rsidRPr="00032AD9">
        <w:rPr>
          <w:rFonts w:ascii="Calibri" w:hAnsi="Calibri"/>
          <w:color w:val="auto"/>
          <w:sz w:val="18"/>
          <w:szCs w:val="18"/>
        </w:rPr>
        <w:t>stavebné povolenie</w:t>
      </w:r>
      <w:r w:rsidR="00A30E3A">
        <w:rPr>
          <w:rFonts w:ascii="Calibri" w:hAnsi="Calibri"/>
          <w:color w:val="auto"/>
          <w:sz w:val="18"/>
          <w:szCs w:val="18"/>
        </w:rPr>
        <w:t xml:space="preserve"> a realizáciu stavby</w:t>
      </w:r>
      <w:r w:rsidR="00942FDC">
        <w:rPr>
          <w:rFonts w:ascii="Calibri" w:hAnsi="Calibri"/>
          <w:color w:val="auto"/>
          <w:sz w:val="18"/>
          <w:szCs w:val="18"/>
        </w:rPr>
        <w:t xml:space="preserve"> </w:t>
      </w:r>
      <w:ins w:id="234" w:author="Gabriela Heribanová" w:date="2021-08-12T09:47:00Z">
        <w:r w:rsidR="00942FDC">
          <w:rPr>
            <w:rFonts w:ascii="Calibri" w:hAnsi="Calibri"/>
            <w:color w:val="auto"/>
            <w:sz w:val="18"/>
            <w:szCs w:val="18"/>
          </w:rPr>
          <w:t>vrátane  prípadných vysvetlení súťažnej dokumentácie podaných v rámci procesu verejného obstarávania</w:t>
        </w:r>
      </w:ins>
      <w:del w:id="235" w:author="Gabriela Heribanová" w:date="2021-08-12T09:47:00Z">
        <w:r w:rsidR="00E77B84" w:rsidRPr="00942FDC" w:rsidDel="00942FDC">
          <w:rPr>
            <w:rFonts w:ascii="Calibri" w:hAnsi="Calibri"/>
            <w:color w:val="auto"/>
            <w:sz w:val="18"/>
            <w:szCs w:val="18"/>
            <w:rPrChange w:id="236" w:author="Gabriela Heribanová" w:date="2021-08-12T09:47:00Z">
              <w:rPr>
                <w:rFonts w:ascii="Calibri" w:hAnsi="Calibri"/>
                <w:color w:val="auto"/>
                <w:sz w:val="18"/>
                <w:szCs w:val="18"/>
              </w:rPr>
            </w:rPrChange>
          </w:rPr>
          <w:delText>,</w:delText>
        </w:r>
      </w:del>
    </w:p>
    <w:p w14:paraId="4ADCA4AB" w14:textId="77777777" w:rsidR="005D143D" w:rsidRPr="00032AD9" w:rsidRDefault="005D143D"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032AD9">
        <w:rPr>
          <w:rFonts w:ascii="Calibri" w:hAnsi="Calibri"/>
          <w:color w:val="auto"/>
          <w:sz w:val="18"/>
          <w:szCs w:val="18"/>
        </w:rPr>
        <w:t xml:space="preserve">Príloha č. 3 - </w:t>
      </w:r>
      <w:r w:rsidR="006878ED" w:rsidRPr="00032AD9">
        <w:rPr>
          <w:rFonts w:ascii="Calibri" w:hAnsi="Calibri"/>
          <w:color w:val="auto"/>
          <w:sz w:val="18"/>
          <w:szCs w:val="18"/>
        </w:rPr>
        <w:t>Zoznam subdodávateľov</w:t>
      </w:r>
      <w:r w:rsidR="006878ED" w:rsidRPr="00032AD9">
        <w:rPr>
          <w:rFonts w:ascii="Calibri" w:eastAsia="Times New Roman" w:hAnsi="Calibri" w:cs="Calibri"/>
          <w:bCs/>
          <w:color w:val="auto"/>
          <w:sz w:val="18"/>
          <w:szCs w:val="18"/>
          <w:bdr w:val="none" w:sz="0" w:space="0" w:color="auto"/>
        </w:rPr>
        <w:t xml:space="preserve"> </w:t>
      </w:r>
    </w:p>
    <w:p w14:paraId="0DA61D40" w14:textId="77777777" w:rsidR="00E77B84" w:rsidRPr="00032AD9" w:rsidRDefault="005D143D"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032AD9">
        <w:rPr>
          <w:rFonts w:ascii="Calibri" w:hAnsi="Calibri"/>
          <w:color w:val="auto"/>
          <w:sz w:val="18"/>
          <w:szCs w:val="18"/>
        </w:rPr>
        <w:t xml:space="preserve">Príloha č. 4 </w:t>
      </w:r>
      <w:r w:rsidR="00E77B84" w:rsidRPr="00032AD9">
        <w:rPr>
          <w:rFonts w:ascii="Calibri" w:hAnsi="Calibri"/>
          <w:color w:val="auto"/>
          <w:sz w:val="18"/>
          <w:szCs w:val="18"/>
        </w:rPr>
        <w:t>-</w:t>
      </w:r>
      <w:r w:rsidRPr="00032AD9">
        <w:rPr>
          <w:rFonts w:ascii="Calibri" w:hAnsi="Calibri"/>
          <w:color w:val="auto"/>
          <w:sz w:val="18"/>
          <w:szCs w:val="18"/>
        </w:rPr>
        <w:t xml:space="preserve"> </w:t>
      </w:r>
      <w:r w:rsidR="00E77B84" w:rsidRPr="00032AD9">
        <w:rPr>
          <w:rFonts w:ascii="Calibri" w:hAnsi="Calibri"/>
          <w:color w:val="auto"/>
          <w:sz w:val="18"/>
          <w:szCs w:val="18"/>
        </w:rPr>
        <w:t>Zoznam technologických zariadení a materiálov</w:t>
      </w:r>
    </w:p>
    <w:p w14:paraId="38BCCDA8" w14:textId="77777777" w:rsidR="00E77B84" w:rsidRPr="00032AD9" w:rsidRDefault="00E77B84"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032AD9">
        <w:rPr>
          <w:rFonts w:ascii="Calibri" w:hAnsi="Calibri"/>
          <w:color w:val="auto"/>
          <w:sz w:val="18"/>
          <w:szCs w:val="18"/>
        </w:rPr>
        <w:t>Príloha č. 5 -</w:t>
      </w:r>
      <w:r w:rsidR="006878ED" w:rsidRPr="00032AD9">
        <w:rPr>
          <w:rFonts w:ascii="Calibri" w:hAnsi="Calibri"/>
          <w:color w:val="auto"/>
          <w:sz w:val="18"/>
          <w:szCs w:val="18"/>
        </w:rPr>
        <w:t xml:space="preserve"> Kľúčoví špecialisti,</w:t>
      </w:r>
    </w:p>
    <w:p w14:paraId="3E2A82B8" w14:textId="77777777" w:rsidR="005D143D" w:rsidRPr="00032AD9" w:rsidRDefault="00E77B84" w:rsidP="005D143D">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032AD9">
        <w:rPr>
          <w:rFonts w:ascii="Calibri" w:hAnsi="Calibri"/>
          <w:color w:val="auto"/>
          <w:sz w:val="18"/>
          <w:szCs w:val="18"/>
        </w:rPr>
        <w:t xml:space="preserve">Príloha č. 6 - </w:t>
      </w:r>
      <w:r w:rsidR="006878ED" w:rsidRPr="00032AD9">
        <w:rPr>
          <w:rFonts w:ascii="Calibri" w:hAnsi="Calibri"/>
          <w:color w:val="auto"/>
          <w:sz w:val="18"/>
          <w:szCs w:val="18"/>
        </w:rPr>
        <w:t>M</w:t>
      </w:r>
      <w:r w:rsidR="006878ED" w:rsidRPr="00032AD9">
        <w:rPr>
          <w:rFonts w:ascii="Calibri" w:eastAsia="Times New Roman" w:hAnsi="Calibri" w:cs="Calibri"/>
          <w:bCs/>
          <w:color w:val="auto"/>
          <w:sz w:val="18"/>
          <w:szCs w:val="18"/>
          <w:bdr w:val="none" w:sz="0" w:space="0" w:color="auto"/>
        </w:rPr>
        <w:t>inimálny rozsah podkladov, ktoré je zhotoviteľ povinný odovzdať objednávateľovi pri odovzdaní a prevzatí diela</w:t>
      </w:r>
      <w:r w:rsidR="00254ABD" w:rsidRPr="00032AD9">
        <w:rPr>
          <w:rFonts w:ascii="Calibri" w:eastAsia="Times New Roman" w:hAnsi="Calibri" w:cs="Calibri"/>
          <w:bCs/>
          <w:color w:val="auto"/>
          <w:sz w:val="18"/>
          <w:szCs w:val="18"/>
          <w:bdr w:val="none" w:sz="0" w:space="0" w:color="auto"/>
        </w:rPr>
        <w:t>,</w:t>
      </w:r>
    </w:p>
    <w:p w14:paraId="7FE59AC4" w14:textId="77777777" w:rsidR="00254ABD" w:rsidRPr="00032AD9" w:rsidRDefault="00254ABD" w:rsidP="00254ABD">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032AD9">
        <w:rPr>
          <w:rFonts w:ascii="Calibri" w:hAnsi="Calibri"/>
          <w:bCs/>
          <w:color w:val="auto"/>
          <w:sz w:val="18"/>
          <w:szCs w:val="18"/>
        </w:rPr>
        <w:t>Príloha č. 7 - Dohoda o vytvorení podmienok bezpečnosti a ochrany zdravia pri práci na spoločnom pracovisku.</w:t>
      </w:r>
    </w:p>
    <w:p w14:paraId="266F4DD0" w14:textId="77777777" w:rsidR="00EE3B31" w:rsidRPr="00032AD9" w:rsidRDefault="00EE3B31">
      <w:pPr>
        <w:rPr>
          <w:rStyle w:val="iadne"/>
          <w:rFonts w:ascii="Calibri" w:eastAsia="Calibri" w:hAnsi="Calibri" w:cs="Calibri"/>
          <w:b/>
          <w:bCs/>
          <w:color w:val="auto"/>
          <w:sz w:val="22"/>
          <w:szCs w:val="22"/>
        </w:rPr>
      </w:pPr>
      <w:r w:rsidRPr="00032AD9">
        <w:rPr>
          <w:rStyle w:val="iadne"/>
          <w:rFonts w:ascii="Calibri" w:eastAsia="Calibri" w:hAnsi="Calibri" w:cs="Calibri"/>
          <w:b/>
          <w:bCs/>
          <w:color w:val="auto"/>
          <w:sz w:val="22"/>
          <w:szCs w:val="22"/>
        </w:rPr>
        <w:br w:type="page"/>
      </w:r>
    </w:p>
    <w:p w14:paraId="1708DABD" w14:textId="77777777" w:rsidR="00F23ABC" w:rsidRPr="00032AD9" w:rsidRDefault="00F23ABC">
      <w:pPr>
        <w:rPr>
          <w:rStyle w:val="iadne"/>
          <w:rFonts w:ascii="Calibri" w:eastAsia="Calibri" w:hAnsi="Calibri" w:cs="Calibri"/>
          <w:b/>
          <w:bCs/>
          <w:color w:val="auto"/>
          <w:sz w:val="22"/>
          <w:szCs w:val="22"/>
        </w:rPr>
      </w:pPr>
    </w:p>
    <w:p w14:paraId="49BC44A6"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Calibri" w:eastAsia="Times New Roman" w:hAnsi="Calibri" w:cs="Arial"/>
          <w:b/>
          <w:bCs/>
          <w:color w:val="auto"/>
          <w:sz w:val="22"/>
          <w:szCs w:val="22"/>
          <w:bdr w:val="none" w:sz="0" w:space="0" w:color="auto"/>
        </w:rPr>
      </w:pPr>
    </w:p>
    <w:p w14:paraId="56A272CA" w14:textId="77777777" w:rsidR="00F23ABC" w:rsidRPr="00032AD9" w:rsidRDefault="00F23ABC" w:rsidP="00F23ABC">
      <w:pPr>
        <w:keepNext/>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67" w:hanging="567"/>
        <w:outlineLvl w:val="2"/>
        <w:rPr>
          <w:rFonts w:ascii="Calibri" w:eastAsia="Times New Roman" w:hAnsi="Calibri" w:cs="Arial"/>
          <w:b/>
          <w:bCs/>
          <w:color w:val="auto"/>
          <w:sz w:val="22"/>
          <w:szCs w:val="22"/>
          <w:bdr w:val="none" w:sz="0" w:space="0" w:color="auto"/>
        </w:rPr>
      </w:pPr>
      <w:r w:rsidRPr="00032AD9">
        <w:rPr>
          <w:rFonts w:ascii="Calibri" w:eastAsia="Times New Roman" w:hAnsi="Calibri" w:cs="Arial"/>
          <w:b/>
          <w:bCs/>
          <w:color w:val="auto"/>
          <w:sz w:val="22"/>
          <w:szCs w:val="22"/>
          <w:bdr w:val="none" w:sz="0" w:space="0" w:color="auto"/>
        </w:rPr>
        <w:t>Preambula</w:t>
      </w:r>
    </w:p>
    <w:p w14:paraId="311A8B19" w14:textId="77777777" w:rsidR="00F23ABC" w:rsidRPr="00032AD9" w:rsidRDefault="00F23ABC" w:rsidP="00F23ABC">
      <w:pPr>
        <w:keepNex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67"/>
        <w:outlineLvl w:val="2"/>
        <w:rPr>
          <w:rFonts w:ascii="Calibri" w:eastAsia="Times New Roman" w:hAnsi="Calibri" w:cs="Arial"/>
          <w:b/>
          <w:bCs/>
          <w:color w:val="auto"/>
          <w:sz w:val="22"/>
          <w:szCs w:val="22"/>
          <w:bdr w:val="none" w:sz="0" w:space="0" w:color="auto"/>
        </w:rPr>
      </w:pPr>
    </w:p>
    <w:p w14:paraId="6256FE25"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b/>
          <w:color w:val="auto"/>
          <w:sz w:val="22"/>
          <w:szCs w:val="22"/>
          <w:bdr w:val="none" w:sz="0" w:space="0" w:color="auto"/>
          <w:lang w:eastAsia="en-US"/>
        </w:rPr>
      </w:pPr>
      <w:r w:rsidRPr="00032AD9">
        <w:rPr>
          <w:rFonts w:ascii="Calibri" w:eastAsia="Calibri" w:hAnsi="Calibri" w:cs="Times New Roman"/>
          <w:b/>
          <w:color w:val="auto"/>
          <w:sz w:val="22"/>
          <w:szCs w:val="22"/>
          <w:bdr w:val="none" w:sz="0" w:space="0" w:color="auto"/>
          <w:lang w:eastAsia="en-US"/>
        </w:rPr>
        <w:t xml:space="preserve">Ceny a sadzby uvedené vo výkaze výmer zahŕňajú cenu prác popísaných v jednotlivých položkách v nadväznosti na zmluvu o dielo, technickú špecifikáciu a projektovú dokumentáciu vrátane všetkých nákladov a výdavkov, ktoré môžu súvisieť s realizáciou zákazky. </w:t>
      </w:r>
    </w:p>
    <w:p w14:paraId="3E60B6E5"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b/>
          <w:color w:val="auto"/>
          <w:sz w:val="22"/>
          <w:szCs w:val="22"/>
          <w:bdr w:val="none" w:sz="0" w:space="0" w:color="auto"/>
          <w:lang w:eastAsia="en-US"/>
        </w:rPr>
      </w:pPr>
    </w:p>
    <w:p w14:paraId="1F5546C9"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284" w:hanging="284"/>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Pokiaľ z popisu položiek vo výkaze výmer nevyplýva inak, jednotkové ceny obsahujú:</w:t>
      </w:r>
    </w:p>
    <w:p w14:paraId="25894D76" w14:textId="77777777" w:rsidR="00F23ABC" w:rsidRPr="00032AD9" w:rsidDel="00DB017E"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del w:id="237" w:author="Jačmanová Helena" w:date="2021-07-21T10:14:00Z"/>
          <w:rFonts w:ascii="Calibri" w:eastAsia="Calibri" w:hAnsi="Calibri" w:cs="Times New Roman"/>
          <w:color w:val="auto"/>
          <w:sz w:val="22"/>
          <w:szCs w:val="22"/>
          <w:bdr w:val="none" w:sz="0" w:space="0" w:color="auto"/>
          <w:lang w:eastAsia="en-US"/>
        </w:rPr>
      </w:pPr>
      <w:del w:id="238" w:author="Jačmanová Helena" w:date="2021-07-21T10:14:00Z">
        <w:r w:rsidRPr="00032AD9" w:rsidDel="00DB017E">
          <w:rPr>
            <w:rFonts w:ascii="Calibri" w:eastAsia="Calibri" w:hAnsi="Calibri" w:cs="Times New Roman"/>
            <w:color w:val="auto"/>
            <w:sz w:val="22"/>
            <w:szCs w:val="22"/>
            <w:bdr w:val="none" w:sz="0" w:space="0" w:color="auto"/>
            <w:lang w:eastAsia="en-US"/>
          </w:rPr>
          <w:delText>náklady na zriadenie, údržbu a likvidáciu zariadenia staveniska, skladov, kancelárií a ostatného vybavenia Zhotoviteľa (vrátane poplatkov za elektrinu, vodného a stočného, tlače a kopírovania, spotrebného materiálu a telekomunikačných poplatkov),</w:delText>
        </w:r>
      </w:del>
    </w:p>
    <w:p w14:paraId="1F6D6370" w14:textId="77777777" w:rsidR="00F23ABC" w:rsidRPr="00032AD9" w:rsidDel="00DB017E"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del w:id="239" w:author="Jačmanová Helena" w:date="2021-07-21T10:14:00Z"/>
          <w:rFonts w:ascii="Calibri" w:eastAsia="Calibri" w:hAnsi="Calibri" w:cs="Times New Roman"/>
          <w:color w:val="auto"/>
          <w:sz w:val="22"/>
          <w:szCs w:val="22"/>
          <w:bdr w:val="none" w:sz="0" w:space="0" w:color="auto"/>
          <w:lang w:eastAsia="en-US"/>
        </w:rPr>
      </w:pPr>
      <w:del w:id="240" w:author="Jačmanová Helena" w:date="2021-07-21T10:14:00Z">
        <w:r w:rsidRPr="00032AD9" w:rsidDel="00DB017E">
          <w:rPr>
            <w:rFonts w:ascii="Calibri" w:eastAsia="Calibri" w:hAnsi="Calibri" w:cs="Times New Roman"/>
            <w:color w:val="auto"/>
            <w:sz w:val="22"/>
            <w:szCs w:val="22"/>
            <w:bdr w:val="none" w:sz="0" w:space="0" w:color="auto"/>
            <w:lang w:eastAsia="en-US"/>
          </w:rPr>
          <w:delText>náklady na adekvátne zabezpečenie zariadenia staveniska, resp. materiálových skladov zhotoviteľa proti odcudzeniu počas lehoty výstavby, vrátane nákladov na strážnu službu,</w:delText>
        </w:r>
      </w:del>
    </w:p>
    <w:p w14:paraId="428C82AC" w14:textId="77777777" w:rsidR="00F23ABC" w:rsidRPr="00032AD9" w:rsidDel="00DB017E"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del w:id="241" w:author="Jačmanová Helena" w:date="2021-07-21T10:14:00Z"/>
          <w:rFonts w:ascii="Calibri" w:eastAsia="Calibri" w:hAnsi="Calibri" w:cs="Times New Roman"/>
          <w:color w:val="auto"/>
          <w:sz w:val="22"/>
          <w:szCs w:val="22"/>
          <w:bdr w:val="none" w:sz="0" w:space="0" w:color="auto"/>
          <w:lang w:eastAsia="en-US"/>
        </w:rPr>
      </w:pPr>
      <w:del w:id="242" w:author="Jačmanová Helena" w:date="2021-07-21T10:14:00Z">
        <w:r w:rsidRPr="00032AD9" w:rsidDel="00DB017E">
          <w:rPr>
            <w:rFonts w:ascii="Calibri" w:eastAsia="Calibri" w:hAnsi="Calibri" w:cs="Times New Roman"/>
            <w:color w:val="auto"/>
            <w:sz w:val="22"/>
            <w:szCs w:val="22"/>
            <w:bdr w:val="none" w:sz="0" w:space="0" w:color="auto"/>
            <w:lang w:eastAsia="en-US"/>
          </w:rPr>
          <w:delText>náklady na provizórne oplotenie staveniska, resp. objektov, kde sa realizujú práce podľa dohody s prevádzkovateľom Objednávateľa. Za straty a poškodenie materiálu a zariadení alebo ich časti počas zhotovenia Diela, počas celého trvania zmluvy a počas všetkých fáz zákazky zodpovedá výlučne Zhotoviteľ,</w:delText>
        </w:r>
      </w:del>
    </w:p>
    <w:p w14:paraId="237DE929"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podrobné vytýčenie diela zhotoviteľom,</w:t>
      </w:r>
    </w:p>
    <w:p w14:paraId="30669A38"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vytýčenie všetkých podzemných vedení ich správcami vrátane poplatkov,</w:t>
      </w:r>
    </w:p>
    <w:p w14:paraId="6B372564"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zaobstarania akýchkoľvek potrebných povolení pred zahájením prác vrátane poplatkov, vrátane nákladov na výkon dozoru správcami počas realizácie prác, prípadne ostatných poplatkov</w:t>
      </w:r>
    </w:p>
    <w:p w14:paraId="3DA25F5F"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všetky náklady na nákup/zaobstaranie materiálov bez ohľadu na to, či sú vo výkazoch samostatne uvedené alebo nie, príslušenstvo a pomocné stavebné materiály, </w:t>
      </w:r>
    </w:p>
    <w:p w14:paraId="193184AC"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vertikálny a horizontálny presun akýchkoľvek hmôt v akýchkoľvek množstvách (materiálu na zabudovanie, výrobkov, zeminy z výkopu, ornice, odstránených podkladov a povrchov spevnených a nespevnených komunikácií/chodníkov, pomocného a podružného materiálu, vyčerpanej vody z rýh a stavebných jám a pod.) na stavenisku a mimo staveniska vrátane poplatkov,</w:t>
      </w:r>
    </w:p>
    <w:p w14:paraId="1BBB8710"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nakládku/vykládku a odvoz vybúraného materiálu a </w:t>
      </w:r>
      <w:proofErr w:type="spellStart"/>
      <w:r w:rsidRPr="00032AD9">
        <w:rPr>
          <w:rFonts w:ascii="Calibri" w:eastAsia="Calibri" w:hAnsi="Calibri" w:cs="Times New Roman"/>
          <w:color w:val="auto"/>
          <w:sz w:val="22"/>
          <w:szCs w:val="22"/>
          <w:bdr w:val="none" w:sz="0" w:space="0" w:color="auto"/>
          <w:lang w:eastAsia="en-US"/>
        </w:rPr>
        <w:t>sute</w:t>
      </w:r>
      <w:proofErr w:type="spellEnd"/>
      <w:r w:rsidRPr="00032AD9">
        <w:rPr>
          <w:rFonts w:ascii="Calibri" w:eastAsia="Calibri" w:hAnsi="Calibri" w:cs="Times New Roman"/>
          <w:color w:val="auto"/>
          <w:sz w:val="22"/>
          <w:szCs w:val="22"/>
          <w:bdr w:val="none" w:sz="0" w:space="0" w:color="auto"/>
          <w:lang w:eastAsia="en-US"/>
        </w:rPr>
        <w:t xml:space="preserve"> na skládku do akejkoľvek vzdialenosti vrátane poplatkov za uloženie na skládke,</w:t>
      </w:r>
    </w:p>
    <w:p w14:paraId="04393CB8"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nakládku/vykládku a odvoz prebytočnej zeminy na skládku do akejkoľvek vzdialenosti vrátane poplatkov za uloženie na skládke,</w:t>
      </w:r>
    </w:p>
    <w:p w14:paraId="22DB1266"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vyčistenie miestností a odvoz </w:t>
      </w:r>
      <w:proofErr w:type="spellStart"/>
      <w:r w:rsidRPr="00032AD9">
        <w:rPr>
          <w:rFonts w:ascii="Calibri" w:eastAsia="Calibri" w:hAnsi="Calibri" w:cs="Times New Roman"/>
          <w:color w:val="auto"/>
          <w:sz w:val="22"/>
          <w:szCs w:val="22"/>
          <w:bdr w:val="none" w:sz="0" w:space="0" w:color="auto"/>
          <w:lang w:eastAsia="en-US"/>
        </w:rPr>
        <w:t>sute</w:t>
      </w:r>
      <w:proofErr w:type="spellEnd"/>
      <w:r w:rsidRPr="00032AD9">
        <w:rPr>
          <w:rFonts w:ascii="Calibri" w:eastAsia="Calibri" w:hAnsi="Calibri" w:cs="Times New Roman"/>
          <w:color w:val="auto"/>
          <w:sz w:val="22"/>
          <w:szCs w:val="22"/>
          <w:bdr w:val="none" w:sz="0" w:space="0" w:color="auto"/>
          <w:lang w:eastAsia="en-US"/>
        </w:rPr>
        <w:t xml:space="preserve"> pri demolačných aj konštrukčných prácach,</w:t>
      </w:r>
    </w:p>
    <w:p w14:paraId="495D8555"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vyčerpanie a vyčistenie nádrží a priestorov a odvoz odpadov, náplni filtrov a kalu na skládku do akejkoľvek vzdialenosti vrátane poplatkov za uloženie na skládke,</w:t>
      </w:r>
    </w:p>
    <w:p w14:paraId="23D0E326"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presun hmôt na </w:t>
      </w:r>
      <w:proofErr w:type="spellStart"/>
      <w:r w:rsidRPr="00032AD9">
        <w:rPr>
          <w:rFonts w:ascii="Calibri" w:eastAsia="Calibri" w:hAnsi="Calibri" w:cs="Times New Roman"/>
          <w:color w:val="auto"/>
          <w:sz w:val="22"/>
          <w:szCs w:val="22"/>
          <w:bdr w:val="none" w:sz="0" w:space="0" w:color="auto"/>
          <w:lang w:eastAsia="en-US"/>
        </w:rPr>
        <w:t>medzidepónie</w:t>
      </w:r>
      <w:proofErr w:type="spellEnd"/>
      <w:r w:rsidRPr="00032AD9">
        <w:rPr>
          <w:rFonts w:ascii="Calibri" w:eastAsia="Calibri" w:hAnsi="Calibri" w:cs="Times New Roman"/>
          <w:color w:val="auto"/>
          <w:sz w:val="22"/>
          <w:szCs w:val="22"/>
          <w:bdr w:val="none" w:sz="0" w:space="0" w:color="auto"/>
          <w:lang w:eastAsia="en-US"/>
        </w:rPr>
        <w:t xml:space="preserve"> v oboch smeroch, vrátane nakládky, vykládky a poplatkov, vrátane nákladov za zriadenie a udržiavanie </w:t>
      </w:r>
      <w:proofErr w:type="spellStart"/>
      <w:r w:rsidRPr="00032AD9">
        <w:rPr>
          <w:rFonts w:ascii="Calibri" w:eastAsia="Calibri" w:hAnsi="Calibri" w:cs="Times New Roman"/>
          <w:color w:val="auto"/>
          <w:sz w:val="22"/>
          <w:szCs w:val="22"/>
          <w:bdr w:val="none" w:sz="0" w:space="0" w:color="auto"/>
          <w:lang w:eastAsia="en-US"/>
        </w:rPr>
        <w:t>medzidepónií</w:t>
      </w:r>
      <w:proofErr w:type="spellEnd"/>
      <w:r w:rsidRPr="00032AD9">
        <w:rPr>
          <w:rFonts w:ascii="Calibri" w:eastAsia="Calibri" w:hAnsi="Calibri" w:cs="Times New Roman"/>
          <w:color w:val="auto"/>
          <w:sz w:val="22"/>
          <w:szCs w:val="22"/>
          <w:bdr w:val="none" w:sz="0" w:space="0" w:color="auto"/>
          <w:lang w:eastAsia="en-US"/>
        </w:rPr>
        <w:t>,</w:t>
      </w:r>
    </w:p>
    <w:p w14:paraId="1FA6F768"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w:t>
      </w:r>
      <w:proofErr w:type="spellStart"/>
      <w:r w:rsidRPr="00032AD9">
        <w:rPr>
          <w:rFonts w:ascii="Calibri" w:eastAsia="Calibri" w:hAnsi="Calibri" w:cs="Times New Roman"/>
          <w:color w:val="auto"/>
          <w:sz w:val="22"/>
          <w:szCs w:val="22"/>
          <w:bdr w:val="none" w:sz="0" w:space="0" w:color="auto"/>
          <w:lang w:eastAsia="en-US"/>
        </w:rPr>
        <w:t>stratné</w:t>
      </w:r>
      <w:proofErr w:type="spellEnd"/>
      <w:r w:rsidRPr="00032AD9">
        <w:rPr>
          <w:rFonts w:ascii="Calibri" w:eastAsia="Calibri" w:hAnsi="Calibri" w:cs="Times New Roman"/>
          <w:color w:val="auto"/>
          <w:sz w:val="22"/>
          <w:szCs w:val="22"/>
          <w:bdr w:val="none" w:sz="0" w:space="0" w:color="auto"/>
          <w:lang w:eastAsia="en-US"/>
        </w:rPr>
        <w:t>,</w:t>
      </w:r>
    </w:p>
    <w:p w14:paraId="636E1903"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všetky pomocné práce ako napr. lešenie, zdvíhacie zariadenia, </w:t>
      </w:r>
      <w:proofErr w:type="spellStart"/>
      <w:r w:rsidRPr="00032AD9">
        <w:rPr>
          <w:rFonts w:ascii="Calibri" w:eastAsia="Calibri" w:hAnsi="Calibri" w:cs="Times New Roman"/>
          <w:color w:val="auto"/>
          <w:sz w:val="22"/>
          <w:szCs w:val="22"/>
          <w:bdr w:val="none" w:sz="0" w:space="0" w:color="auto"/>
          <w:lang w:val="cs-CZ" w:eastAsia="en-US"/>
        </w:rPr>
        <w:t>podopieracie</w:t>
      </w:r>
      <w:proofErr w:type="spellEnd"/>
      <w:r w:rsidRPr="00032AD9">
        <w:rPr>
          <w:rFonts w:ascii="Calibri" w:eastAsia="Calibri" w:hAnsi="Calibri" w:cs="Times New Roman"/>
          <w:color w:val="auto"/>
          <w:sz w:val="22"/>
          <w:szCs w:val="22"/>
          <w:bdr w:val="none" w:sz="0" w:space="0" w:color="auto"/>
          <w:lang w:val="cs-CZ" w:eastAsia="en-US"/>
        </w:rPr>
        <w:t xml:space="preserve"> </w:t>
      </w:r>
      <w:proofErr w:type="spellStart"/>
      <w:r w:rsidRPr="00032AD9">
        <w:rPr>
          <w:rFonts w:ascii="Calibri" w:eastAsia="Calibri" w:hAnsi="Calibri" w:cs="Times New Roman"/>
          <w:color w:val="auto"/>
          <w:sz w:val="22"/>
          <w:szCs w:val="22"/>
          <w:bdr w:val="none" w:sz="0" w:space="0" w:color="auto"/>
          <w:lang w:val="cs-CZ" w:eastAsia="en-US"/>
        </w:rPr>
        <w:t>konštrukcie</w:t>
      </w:r>
      <w:proofErr w:type="spellEnd"/>
      <w:r w:rsidRPr="00032AD9">
        <w:rPr>
          <w:rFonts w:ascii="Calibri" w:eastAsia="Calibri" w:hAnsi="Calibri" w:cs="Times New Roman"/>
          <w:color w:val="auto"/>
          <w:sz w:val="22"/>
          <w:szCs w:val="22"/>
          <w:bdr w:val="none" w:sz="0" w:space="0" w:color="auto"/>
          <w:lang w:val="cs-CZ" w:eastAsia="en-US"/>
        </w:rPr>
        <w:t xml:space="preserve">, </w:t>
      </w:r>
      <w:proofErr w:type="spellStart"/>
      <w:r w:rsidRPr="00032AD9">
        <w:rPr>
          <w:rFonts w:ascii="Calibri" w:eastAsia="Calibri" w:hAnsi="Calibri" w:cs="Times New Roman"/>
          <w:color w:val="auto"/>
          <w:sz w:val="22"/>
          <w:szCs w:val="22"/>
          <w:bdr w:val="none" w:sz="0" w:space="0" w:color="auto"/>
          <w:lang w:val="cs-CZ" w:eastAsia="en-US"/>
        </w:rPr>
        <w:t>hradenie</w:t>
      </w:r>
      <w:proofErr w:type="spellEnd"/>
      <w:r w:rsidRPr="00032AD9">
        <w:rPr>
          <w:rFonts w:ascii="Calibri" w:eastAsia="Calibri" w:hAnsi="Calibri" w:cs="Times New Roman"/>
          <w:color w:val="auto"/>
          <w:sz w:val="22"/>
          <w:szCs w:val="22"/>
          <w:bdr w:val="none" w:sz="0" w:space="0" w:color="auto"/>
          <w:lang w:val="cs-CZ" w:eastAsia="en-US"/>
        </w:rPr>
        <w:t xml:space="preserve">, </w:t>
      </w:r>
      <w:proofErr w:type="spellStart"/>
      <w:r w:rsidRPr="00032AD9">
        <w:rPr>
          <w:rFonts w:ascii="Calibri" w:eastAsia="Calibri" w:hAnsi="Calibri" w:cs="Times New Roman"/>
          <w:color w:val="auto"/>
          <w:sz w:val="22"/>
          <w:szCs w:val="22"/>
          <w:bdr w:val="none" w:sz="0" w:space="0" w:color="auto"/>
          <w:lang w:eastAsia="en-US"/>
        </w:rPr>
        <w:t>paženie</w:t>
      </w:r>
      <w:proofErr w:type="spellEnd"/>
      <w:r w:rsidRPr="00032AD9">
        <w:rPr>
          <w:rFonts w:ascii="Calibri" w:eastAsia="Calibri" w:hAnsi="Calibri" w:cs="Times New Roman"/>
          <w:color w:val="auto"/>
          <w:sz w:val="22"/>
          <w:szCs w:val="22"/>
          <w:bdr w:val="none" w:sz="0" w:space="0" w:color="auto"/>
          <w:lang w:eastAsia="en-US"/>
        </w:rPr>
        <w:t xml:space="preserve"> stavebných jám a rýh aj v prípade potreby použitie </w:t>
      </w:r>
      <w:proofErr w:type="spellStart"/>
      <w:r w:rsidRPr="00032AD9">
        <w:rPr>
          <w:rFonts w:ascii="Calibri" w:eastAsia="Calibri" w:hAnsi="Calibri" w:cs="Times New Roman"/>
          <w:color w:val="auto"/>
          <w:sz w:val="22"/>
          <w:szCs w:val="22"/>
          <w:bdr w:val="none" w:sz="0" w:space="0" w:color="auto"/>
          <w:lang w:eastAsia="en-US"/>
        </w:rPr>
        <w:t>larsenových</w:t>
      </w:r>
      <w:proofErr w:type="spellEnd"/>
      <w:r w:rsidRPr="00032AD9">
        <w:rPr>
          <w:rFonts w:ascii="Calibri" w:eastAsia="Calibri" w:hAnsi="Calibri" w:cs="Times New Roman"/>
          <w:color w:val="auto"/>
          <w:sz w:val="22"/>
          <w:szCs w:val="22"/>
          <w:bdr w:val="none" w:sz="0" w:space="0" w:color="auto"/>
          <w:lang w:eastAsia="en-US"/>
        </w:rPr>
        <w:t xml:space="preserve"> stien vrátane odstránenia týchto pomocných prác a výkonov,</w:t>
      </w:r>
    </w:p>
    <w:p w14:paraId="11C265D4"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všetky náklady na kompletnú montáž strojov, zariadení, potrubí, armatúr vrátane spojovacích prvkov, príslušenstva a pomocných materiálov, vrátane presunu hmôt a všetkých súvisiacich činnosti, vrátane provizórnych zdvíhacích zariadení a pomocných konštrukcií </w:t>
      </w:r>
    </w:p>
    <w:p w14:paraId="69C93268"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lastRenderedPageBreak/>
        <w:t>náklady na kompletné demontážne práce zariadení (strojov, konštrukcií, potrubných rozvodov vrátane armatúr a spojovacích prvkov), elektroinštalácie, vzduchotechnického zariadenia, oceľových a iných konštrukcií, vrátane presunu hmôt a všetkých súvisiacich činnosti, vrátane provizórnych zdvíhacích zariadení a pomocných konštrukcií</w:t>
      </w:r>
    </w:p>
    <w:p w14:paraId="669FA90E"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provizórne zariadenie staveniska nutné k demontáži a montáži zariadení a stavebných konštrukcií</w:t>
      </w:r>
    </w:p>
    <w:p w14:paraId="16255FCC"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provizórne potrubné a káblové prepojenia, prestupy, obtoky a nevyhnutné prečerpávanie pre postupné uvádzanie nových objektov do prevádzky</w:t>
      </w:r>
    </w:p>
    <w:p w14:paraId="32D8C331"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vybavenia, zaistenie, osvetlenie a vykurovanie pracovísk, strojov, pomocného náradia, mechanizácie, lešení, skladovacích plôch a priestorov a pracovných prístreškov zhotoviteľa,</w:t>
      </w:r>
    </w:p>
    <w:p w14:paraId="40C4FD7A"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čiastočné uzavretie a za užívanie verejných komunikácií, ak sú nutné pre zhotovenie diela vrátane poplatkov, </w:t>
      </w:r>
    </w:p>
    <w:p w14:paraId="603D0085"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ochranu susediacich pozemkov proti znečisteniu alebo poškodeniu a ich odstránenie,</w:t>
      </w:r>
    </w:p>
    <w:p w14:paraId="1F49C7EF"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čistenie komunikácií v zmysle platných predpisov vrátane likvidácie vzniknutých odpadov,</w:t>
      </w:r>
    </w:p>
    <w:p w14:paraId="6C87D897"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zriadenie a odstránenie debnenia všetkého druhu pri betonárskych prácach vrátane dodávky debniaceho materiálu,</w:t>
      </w:r>
    </w:p>
    <w:p w14:paraId="328CFE9C"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zhotovenie dočasných obchádzok, dočasné rozšírenie vozoviek, premostenie výkopov a pod.,</w:t>
      </w:r>
    </w:p>
    <w:p w14:paraId="661073EC"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čerpanie podzemných vôd z rýh a stavebných jám vrátane zaistenia povolenia a poplatkov za vypúšťanie a prípadné čistenie v zmysle platnej legislatívy a vr. nákladov na zaistenie náhradných zdrojov napájania a ich prevádzky,</w:t>
      </w:r>
    </w:p>
    <w:p w14:paraId="203C08FE"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ochranné opatrenia pre vykonané práce až do doby ich prevzatia Objednávateľom,</w:t>
      </w:r>
    </w:p>
    <w:p w14:paraId="3A31AD19"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výkony kompletizácie stavebnej a technologickej časti stavby,</w:t>
      </w:r>
    </w:p>
    <w:p w14:paraId="1ECA7419"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vykonanie všetkých skúšok, </w:t>
      </w:r>
      <w:proofErr w:type="spellStart"/>
      <w:r w:rsidRPr="00032AD9">
        <w:rPr>
          <w:rFonts w:ascii="Calibri" w:eastAsia="Calibri" w:hAnsi="Calibri" w:cs="Times New Roman"/>
          <w:color w:val="auto"/>
          <w:sz w:val="22"/>
          <w:szCs w:val="22"/>
          <w:bdr w:val="none" w:sz="0" w:space="0" w:color="auto"/>
          <w:lang w:val="cs-CZ" w:eastAsia="en-US"/>
        </w:rPr>
        <w:t>monitoringov</w:t>
      </w:r>
      <w:proofErr w:type="spellEnd"/>
      <w:r w:rsidRPr="00032AD9">
        <w:rPr>
          <w:rFonts w:ascii="Calibri" w:eastAsia="Calibri" w:hAnsi="Calibri" w:cs="Times New Roman"/>
          <w:color w:val="auto"/>
          <w:sz w:val="22"/>
          <w:szCs w:val="22"/>
          <w:bdr w:val="none" w:sz="0" w:space="0" w:color="auto"/>
          <w:lang w:val="cs-CZ" w:eastAsia="en-US"/>
        </w:rPr>
        <w:t>,</w:t>
      </w:r>
      <w:r w:rsidRPr="00032AD9">
        <w:rPr>
          <w:rFonts w:ascii="Calibri" w:eastAsia="Calibri" w:hAnsi="Calibri" w:cs="Times New Roman"/>
          <w:color w:val="auto"/>
          <w:sz w:val="22"/>
          <w:szCs w:val="22"/>
          <w:bdr w:val="none" w:sz="0" w:space="0" w:color="auto"/>
          <w:lang w:eastAsia="en-US"/>
        </w:rPr>
        <w:t xml:space="preserve"> kontrol, atestov a revízií vrátane médií,</w:t>
      </w:r>
    </w:p>
    <w:p w14:paraId="57D498A8"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všeobecné riziká ako napr. sťažené vykopávky, lepivosť, sťažené dopravné podmienky, územné vplyvy, prevádzkové vplyvy, nevyhnutné doplňujúce prieskumy (pokiaľ budú vykonávané) a pod., pokiaľ nebudú poskytovateľom uznané ako nepredvídateľné okolnosti,</w:t>
      </w:r>
    </w:p>
    <w:p w14:paraId="11F13A01"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všetky mzdové a vedľajšie mzdové náklady, dane, náklady na vlastný dozor, odmeny, odlučné, cestovné a vedľajšie položky a výdaje,</w:t>
      </w:r>
    </w:p>
    <w:p w14:paraId="6E4AEB16"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zabezpečenie súladu s požiadavkami na ochranu zdravia a bezpečnosti pri práci (</w:t>
      </w:r>
      <w:proofErr w:type="spellStart"/>
      <w:r w:rsidRPr="00032AD9">
        <w:rPr>
          <w:rFonts w:ascii="Calibri" w:eastAsia="Calibri" w:hAnsi="Calibri" w:cs="Times New Roman"/>
          <w:color w:val="auto"/>
          <w:sz w:val="22"/>
          <w:szCs w:val="22"/>
          <w:bdr w:val="none" w:sz="0" w:space="0" w:color="auto"/>
          <w:lang w:eastAsia="en-US"/>
        </w:rPr>
        <w:t>pažiace</w:t>
      </w:r>
      <w:proofErr w:type="spellEnd"/>
      <w:r w:rsidRPr="00032AD9">
        <w:rPr>
          <w:rFonts w:ascii="Calibri" w:eastAsia="Calibri" w:hAnsi="Calibri" w:cs="Times New Roman"/>
          <w:color w:val="auto"/>
          <w:sz w:val="22"/>
          <w:szCs w:val="22"/>
          <w:bdr w:val="none" w:sz="0" w:space="0" w:color="auto"/>
          <w:lang w:eastAsia="en-US"/>
        </w:rPr>
        <w:t xml:space="preserve"> boxy, fošne, laty, rebríky, zabezpečenie výkopov, ochranné rukavice, prilby, obuv, a pod.)</w:t>
      </w:r>
    </w:p>
    <w:p w14:paraId="4B29AA12"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zabezpečenie súladu s požiadavkami ochrany životného prostredia a likvidácie odpadov vrátane poplatkov,</w:t>
      </w:r>
    </w:p>
    <w:p w14:paraId="186E50C7"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súvisiace so zabezpečením požiadaviek požiarnej ochrany, náklady na nákup, rozmiestnenie a označenie hasiacich prístrojov,</w:t>
      </w:r>
    </w:p>
    <w:p w14:paraId="5B1DACC5"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zabezpečenie požiadaviek cestných a dopravných orgánov (nákup/lízing, osadenie a údržba dočasných dopravných značiek, zábradlí, osvetlení výkopov, obnova trvalého dopravného značenia a pod.) vr. vyhotovenia a schválenia projektu organizácie dopravy vrátane poplatkov,</w:t>
      </w:r>
    </w:p>
    <w:p w14:paraId="1C79F08A"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všetky základné aj vedľajšie rozpočtové náklady, ktoré sú potrebné pre dokonalé a komplexné vykonanie zákazky,</w:t>
      </w:r>
    </w:p>
    <w:p w14:paraId="0D0D91FD"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všetky režijné výkony, ktoré sú potrebné pre dokonalé a komplexné vykonanie zákazky.</w:t>
      </w:r>
    </w:p>
    <w:p w14:paraId="5CA63EB2"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všetky dočasné práce neuvedené vo výkazoch výmer,</w:t>
      </w:r>
    </w:p>
    <w:p w14:paraId="70C01DCF"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vypracovanie Havarijného plánu opatrení pri úniku látok škodiacich vodám, Projektu BOZP, vrátane nákladov na ich prerokovanie a odsúhlasenie,</w:t>
      </w:r>
    </w:p>
    <w:p w14:paraId="154484AA"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lastRenderedPageBreak/>
        <w:t>vypracovanie Kontrolného a skúšobného plánu (KSP), plánu individuálnych a komplexných skúšok vrátane zaškolenia obsluhy,</w:t>
      </w:r>
    </w:p>
    <w:p w14:paraId="00A227FB"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overenie konštrukčnej dokumentácie vyhradených technických zariadení </w:t>
      </w:r>
      <w:r w:rsidR="00A1021F">
        <w:rPr>
          <w:rFonts w:ascii="Calibri" w:hAnsi="Calibri" w:cs="Calibri"/>
          <w:b/>
          <w:bCs/>
          <w:color w:val="1F497D"/>
          <w:sz w:val="22"/>
          <w:szCs w:val="22"/>
          <w:lang w:eastAsia="en-US"/>
        </w:rPr>
        <w:t>u Inšpekčného orgánu – Oprávnenej právnickej osoby</w:t>
      </w:r>
      <w:r w:rsidRPr="00032AD9">
        <w:rPr>
          <w:rFonts w:ascii="Calibri" w:eastAsia="Calibri" w:hAnsi="Calibri" w:cs="Times New Roman"/>
          <w:color w:val="auto"/>
          <w:sz w:val="22"/>
          <w:szCs w:val="22"/>
          <w:bdr w:val="none" w:sz="0" w:space="0" w:color="auto"/>
          <w:lang w:eastAsia="en-US"/>
        </w:rPr>
        <w:t>,</w:t>
      </w:r>
    </w:p>
    <w:p w14:paraId="67E480D4"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poskytnutie súčinnosti pri riešení </w:t>
      </w:r>
      <w:r w:rsidR="000E7459">
        <w:rPr>
          <w:rFonts w:ascii="Calibri" w:eastAsia="Calibri" w:hAnsi="Calibri" w:cs="Times New Roman"/>
          <w:color w:val="auto"/>
          <w:sz w:val="22"/>
          <w:szCs w:val="22"/>
          <w:bdr w:val="none" w:sz="0" w:space="0" w:color="auto"/>
          <w:lang w:eastAsia="en-US"/>
        </w:rPr>
        <w:t xml:space="preserve">navýšenia MRK úpravne vody a </w:t>
      </w:r>
      <w:r w:rsidRPr="00032AD9">
        <w:rPr>
          <w:rFonts w:ascii="Calibri" w:eastAsia="Calibri" w:hAnsi="Calibri" w:cs="Times New Roman"/>
          <w:color w:val="auto"/>
          <w:sz w:val="22"/>
          <w:szCs w:val="22"/>
          <w:bdr w:val="none" w:sz="0" w:space="0" w:color="auto"/>
          <w:lang w:eastAsia="en-US"/>
        </w:rPr>
        <w:t xml:space="preserve">pripojovacieho procesu zdroja elektriny do distribučnej sústavy elektriny VSD, </w:t>
      </w:r>
      <w:proofErr w:type="spellStart"/>
      <w:r w:rsidRPr="00032AD9">
        <w:rPr>
          <w:rFonts w:ascii="Calibri" w:eastAsia="Calibri" w:hAnsi="Calibri" w:cs="Times New Roman"/>
          <w:color w:val="auto"/>
          <w:sz w:val="22"/>
          <w:szCs w:val="22"/>
          <w:bdr w:val="none" w:sz="0" w:space="0" w:color="auto"/>
          <w:lang w:eastAsia="en-US"/>
        </w:rPr>
        <w:t>a.s</w:t>
      </w:r>
      <w:proofErr w:type="spellEnd"/>
      <w:r w:rsidRPr="00032AD9">
        <w:rPr>
          <w:rFonts w:ascii="Calibri" w:eastAsia="Calibri" w:hAnsi="Calibri" w:cs="Times New Roman"/>
          <w:color w:val="auto"/>
          <w:sz w:val="22"/>
          <w:szCs w:val="22"/>
          <w:bdr w:val="none" w:sz="0" w:space="0" w:color="auto"/>
          <w:lang w:eastAsia="en-US"/>
        </w:rPr>
        <w:t>.</w:t>
      </w:r>
    </w:p>
    <w:p w14:paraId="442F2B25"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vypracovanie všetkých častí dokumentácie skutočného vyhotovenia (okrem tých častí, ktoré sú samostatne ocenené vo výkaze výmer) vrátane geodetického zamerania a geometrických plánov za účelom zápisu do katastra nehnuteľností.</w:t>
      </w:r>
    </w:p>
    <w:p w14:paraId="6096FF7C" w14:textId="77777777" w:rsidR="00F23ABC" w:rsidRPr="00032AD9" w:rsidDel="002F4A93"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del w:id="243" w:author="Jačmanová Helena" w:date="2021-08-09T09:57:00Z"/>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Konštrukčné výkresy, resp. dielenská dokumentácia</w:t>
      </w:r>
    </w:p>
    <w:p w14:paraId="1BD4181C" w14:textId="77777777" w:rsidR="00F23ABC" w:rsidRPr="002F4A93" w:rsidRDefault="00F23ABC" w:rsidP="002F4A93">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p>
    <w:p w14:paraId="32AD9867" w14:textId="77777777" w:rsidR="00B26C52" w:rsidRPr="008D6A46" w:rsidRDefault="00B26C52"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sidRPr="008D6A46">
        <w:rPr>
          <w:rFonts w:ascii="Calibri" w:eastAsia="Calibri" w:hAnsi="Calibri" w:cs="Times New Roman"/>
          <w:color w:val="auto"/>
          <w:sz w:val="22"/>
          <w:szCs w:val="22"/>
          <w:bdr w:val="none" w:sz="0" w:space="0" w:color="auto"/>
          <w:lang w:eastAsia="en-US"/>
        </w:rPr>
        <w:t>Technická asistencia zhotoviteľa</w:t>
      </w:r>
      <w:r w:rsidR="00190536">
        <w:rPr>
          <w:rFonts w:ascii="Calibri" w:eastAsia="Calibri" w:hAnsi="Calibri" w:cs="Times New Roman"/>
          <w:color w:val="auto"/>
          <w:sz w:val="22"/>
          <w:szCs w:val="22"/>
          <w:bdr w:val="none" w:sz="0" w:space="0" w:color="auto"/>
          <w:lang w:eastAsia="en-US"/>
        </w:rPr>
        <w:t xml:space="preserve"> </w:t>
      </w:r>
      <w:r w:rsidR="00C45AFB">
        <w:rPr>
          <w:rFonts w:ascii="Calibri" w:eastAsia="Calibri" w:hAnsi="Calibri" w:cs="Times New Roman"/>
          <w:color w:val="auto"/>
          <w:sz w:val="22"/>
          <w:szCs w:val="22"/>
          <w:bdr w:val="none" w:sz="0" w:space="0" w:color="auto"/>
          <w:lang w:eastAsia="en-US"/>
        </w:rPr>
        <w:t xml:space="preserve">vrátane </w:t>
      </w:r>
      <w:ins w:id="244" w:author="Jačmanová Helena" w:date="2021-08-09T09:57:00Z">
        <w:r w:rsidR="002F4A93">
          <w:rPr>
            <w:rFonts w:ascii="Calibri" w:eastAsia="Calibri" w:hAnsi="Calibri" w:cs="Times New Roman"/>
            <w:color w:val="auto"/>
            <w:sz w:val="22"/>
            <w:szCs w:val="22"/>
            <w:bdr w:val="none" w:sz="0" w:space="0" w:color="auto"/>
            <w:lang w:eastAsia="en-US"/>
          </w:rPr>
          <w:t xml:space="preserve">(záverečnej) </w:t>
        </w:r>
      </w:ins>
      <w:r w:rsidR="00C45AFB">
        <w:rPr>
          <w:rFonts w:ascii="Calibri" w:eastAsia="Calibri" w:hAnsi="Calibri" w:cs="Times New Roman"/>
          <w:color w:val="auto"/>
          <w:sz w:val="22"/>
          <w:szCs w:val="22"/>
          <w:bdr w:val="none" w:sz="0" w:space="0" w:color="auto"/>
          <w:lang w:eastAsia="en-US"/>
        </w:rPr>
        <w:t>správy o vyhodnotení prevádzky počas technickej asistencie</w:t>
      </w:r>
      <w:r w:rsidR="00190536">
        <w:rPr>
          <w:rFonts w:ascii="Calibri" w:eastAsia="Calibri" w:hAnsi="Calibri" w:cs="Times New Roman"/>
          <w:color w:val="auto"/>
          <w:sz w:val="22"/>
          <w:szCs w:val="22"/>
          <w:bdr w:val="none" w:sz="0" w:space="0" w:color="auto"/>
          <w:lang w:eastAsia="en-US"/>
        </w:rPr>
        <w:t xml:space="preserve"> v zmysle POV</w:t>
      </w:r>
    </w:p>
    <w:p w14:paraId="48BC8407" w14:textId="77777777" w:rsidR="00B26C52" w:rsidRDefault="00B26C52"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Pr>
          <w:rFonts w:ascii="Calibri" w:eastAsia="Calibri" w:hAnsi="Calibri" w:cs="Times New Roman"/>
          <w:color w:val="auto"/>
          <w:sz w:val="22"/>
          <w:szCs w:val="22"/>
          <w:bdr w:val="none" w:sz="0" w:space="0" w:color="auto"/>
          <w:lang w:eastAsia="en-US"/>
        </w:rPr>
        <w:t>Poisteni</w:t>
      </w:r>
      <w:r w:rsidR="00ED7945">
        <w:rPr>
          <w:rFonts w:ascii="Calibri" w:eastAsia="Calibri" w:hAnsi="Calibri" w:cs="Times New Roman"/>
          <w:color w:val="auto"/>
          <w:sz w:val="22"/>
          <w:szCs w:val="22"/>
          <w:bdr w:val="none" w:sz="0" w:space="0" w:color="auto"/>
          <w:lang w:eastAsia="en-US"/>
        </w:rPr>
        <w:t>a</w:t>
      </w:r>
      <w:r>
        <w:rPr>
          <w:rFonts w:ascii="Calibri" w:eastAsia="Calibri" w:hAnsi="Calibri" w:cs="Times New Roman"/>
          <w:color w:val="auto"/>
          <w:sz w:val="22"/>
          <w:szCs w:val="22"/>
          <w:bdr w:val="none" w:sz="0" w:space="0" w:color="auto"/>
          <w:lang w:eastAsia="en-US"/>
        </w:rPr>
        <w:t xml:space="preserve"> </w:t>
      </w:r>
    </w:p>
    <w:p w14:paraId="0321EDDE" w14:textId="77777777" w:rsidR="00CA289F" w:rsidRPr="00032AD9" w:rsidRDefault="00CA289F"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Pr>
          <w:rFonts w:ascii="Calibri" w:eastAsia="Calibri" w:hAnsi="Calibri" w:cs="Times New Roman"/>
          <w:color w:val="auto"/>
          <w:sz w:val="22"/>
          <w:szCs w:val="22"/>
          <w:bdr w:val="none" w:sz="0" w:space="0" w:color="auto"/>
          <w:lang w:eastAsia="en-US"/>
        </w:rPr>
        <w:t>Plán ochrany životného prostredia</w:t>
      </w:r>
    </w:p>
    <w:p w14:paraId="47AF11A6"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vypracovanie všetkých častí Dokumentácie Zhotoviteľa v súlade s požiadavkami uvedenými v Zmluve (okrem tých častí, ktoré sú samostatne ocenené vo Formulári platieb), vrátane nákladov na ich prerokovanie a odsúhlasenie</w:t>
      </w:r>
    </w:p>
    <w:p w14:paraId="2244E965" w14:textId="77777777" w:rsidR="00F23ABC" w:rsidRPr="00032AD9" w:rsidRDefault="00F23ABC" w:rsidP="00F23ABC">
      <w:pPr>
        <w:pStyle w:val="Odsekzoznamu"/>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hAnsi="Calibri"/>
          <w:color w:val="auto"/>
          <w:sz w:val="22"/>
          <w:szCs w:val="22"/>
        </w:rPr>
      </w:pPr>
      <w:r w:rsidRPr="00032AD9">
        <w:rPr>
          <w:rFonts w:ascii="Calibri" w:hAnsi="Calibri"/>
          <w:color w:val="auto"/>
          <w:sz w:val="22"/>
          <w:szCs w:val="22"/>
        </w:rPr>
        <w:t xml:space="preserve">vyčerpanie médií, kalov, pieskov, štrku, alebo odpadov z objektov ÚV ako aj náklady na vypratanie miestností alebo vyčistenie stavebných konštrukcií od nánosov, kalov a pod. a na demontážne práce stavebnej a technologickej časti stavby vrátane nákladov na odstránenie a zneškodnenie ochrany životného prostredia (Pokiaľ SD nenariadi inak, Zhotoviteľ zdemontuje technologické zariadenie, ktoré odvezie na vlastné náklady na skládku resp. do zberných surovín. Finančne prostriedky zo zberných surovín poukáže na účet Objednávateľa. V prípade, ak sa budú demontovať zariadenia, ktoré prevezme prevádzkovateľ Objednávateľa, Zhotoviteľ zabezpečí odvoz na určené miesto v rámci </w:t>
      </w:r>
      <w:r w:rsidR="000E7459">
        <w:rPr>
          <w:rFonts w:ascii="Calibri" w:hAnsi="Calibri"/>
          <w:color w:val="auto"/>
          <w:sz w:val="22"/>
          <w:szCs w:val="22"/>
        </w:rPr>
        <w:t>ÚV</w:t>
      </w:r>
      <w:r w:rsidRPr="00032AD9">
        <w:rPr>
          <w:rFonts w:ascii="Calibri" w:hAnsi="Calibri"/>
          <w:color w:val="auto"/>
          <w:sz w:val="22"/>
          <w:szCs w:val="22"/>
        </w:rPr>
        <w:t>).</w:t>
      </w:r>
    </w:p>
    <w:p w14:paraId="48BA9B3C" w14:textId="77777777" w:rsidR="00F23ABC" w:rsidRPr="00032AD9" w:rsidRDefault="00F23ABC" w:rsidP="00F23ABC">
      <w:pPr>
        <w:pStyle w:val="Odsekzoznamu"/>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hAnsi="Calibri"/>
          <w:color w:val="auto"/>
          <w:sz w:val="22"/>
          <w:szCs w:val="22"/>
        </w:rPr>
      </w:pPr>
      <w:r w:rsidRPr="00032AD9">
        <w:rPr>
          <w:rFonts w:ascii="Calibri" w:hAnsi="Calibri"/>
          <w:color w:val="auto"/>
          <w:sz w:val="22"/>
          <w:szCs w:val="22"/>
        </w:rPr>
        <w:t xml:space="preserve">dočasné prevedenie, čerpanie alebo </w:t>
      </w:r>
      <w:proofErr w:type="spellStart"/>
      <w:r w:rsidRPr="00032AD9">
        <w:rPr>
          <w:rFonts w:ascii="Calibri" w:hAnsi="Calibri"/>
          <w:color w:val="auto"/>
          <w:sz w:val="22"/>
          <w:szCs w:val="22"/>
        </w:rPr>
        <w:t>obtokovanie</w:t>
      </w:r>
      <w:proofErr w:type="spellEnd"/>
      <w:r w:rsidRPr="00032AD9">
        <w:rPr>
          <w:rFonts w:ascii="Calibri" w:hAnsi="Calibri"/>
          <w:color w:val="auto"/>
          <w:sz w:val="22"/>
          <w:szCs w:val="22"/>
        </w:rPr>
        <w:t xml:space="preserve"> vody jestvujúcich objektoch stavby vrátane zhotovenia, prevádzkovania a odstránenia dočasných hrádzok, čerpacej techniky a prepojení z akéhokoľvek materiálu a potrubí potrebných na dočasné prevedenie vody ako aj vrátane nákladov na čerpanie týchto vôd,</w:t>
      </w:r>
    </w:p>
    <w:p w14:paraId="39E23AF1" w14:textId="77777777" w:rsidR="00F23ABC" w:rsidRPr="00032AD9" w:rsidRDefault="00B740C5"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Pr>
          <w:rFonts w:ascii="Calibri" w:eastAsia="Calibri" w:hAnsi="Calibri" w:cs="Times New Roman"/>
          <w:color w:val="auto"/>
          <w:sz w:val="22"/>
          <w:szCs w:val="22"/>
          <w:bdr w:val="none" w:sz="0" w:space="0" w:color="auto"/>
          <w:lang w:eastAsia="en-US"/>
        </w:rPr>
        <w:t>Individuálne skúšky.</w:t>
      </w:r>
    </w:p>
    <w:p w14:paraId="36FC09D7"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360"/>
        <w:jc w:val="both"/>
        <w:rPr>
          <w:rFonts w:ascii="Calibri" w:eastAsia="Calibri" w:hAnsi="Calibri" w:cs="Times New Roman"/>
          <w:color w:val="auto"/>
          <w:sz w:val="22"/>
          <w:szCs w:val="22"/>
          <w:bdr w:val="none" w:sz="0" w:space="0" w:color="auto"/>
          <w:lang w:eastAsia="en-US"/>
        </w:rPr>
      </w:pPr>
    </w:p>
    <w:p w14:paraId="7E125238"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Má sa za to, že zisk a režijné náklady a podobné poplatky sú rozložené rovnomerne vo všetkých jednotkových cenách a sadzbách.</w:t>
      </w:r>
    </w:p>
    <w:p w14:paraId="1FE93BBC"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color w:val="auto"/>
          <w:sz w:val="22"/>
          <w:szCs w:val="22"/>
          <w:bdr w:val="none" w:sz="0" w:space="0" w:color="auto"/>
          <w:lang w:eastAsia="en-US"/>
        </w:rPr>
      </w:pPr>
    </w:p>
    <w:p w14:paraId="51A56BD8" w14:textId="77777777" w:rsidR="00F23ABC" w:rsidRPr="00032AD9" w:rsidRDefault="00F23ABC" w:rsidP="00F23AB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851"/>
        </w:tabs>
        <w:jc w:val="both"/>
        <w:outlineLvl w:val="2"/>
        <w:rPr>
          <w:rFonts w:ascii="Calibri" w:eastAsia="Times New Roman" w:hAnsi="Calibri" w:cs="Times New Roman"/>
          <w:b/>
          <w:bCs/>
          <w:color w:val="auto"/>
          <w:sz w:val="22"/>
          <w:szCs w:val="22"/>
          <w:bdr w:val="none" w:sz="0" w:space="0" w:color="auto"/>
          <w:lang w:eastAsia="cs-CZ"/>
        </w:rPr>
      </w:pPr>
      <w:r w:rsidRPr="00032AD9">
        <w:rPr>
          <w:rFonts w:ascii="Calibri" w:eastAsia="Times New Roman" w:hAnsi="Calibri" w:cs="Times New Roman"/>
          <w:b/>
          <w:bCs/>
          <w:color w:val="auto"/>
          <w:sz w:val="22"/>
          <w:szCs w:val="22"/>
          <w:bdr w:val="none" w:sz="0" w:space="0" w:color="auto"/>
          <w:lang w:eastAsia="cs-CZ"/>
        </w:rPr>
        <w:t>Meranie vykonaných prác</w:t>
      </w:r>
    </w:p>
    <w:p w14:paraId="5227216C"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Skutočne vykonané práce sa budú merať a vyplácať „netto" (tzn. na základe skutočne vykonaných prác odsúhlasených stavebným dozorom objednávateľa). Objednávateľ tzv. „</w:t>
      </w:r>
      <w:proofErr w:type="spellStart"/>
      <w:r w:rsidRPr="00032AD9">
        <w:rPr>
          <w:rFonts w:ascii="Calibri" w:eastAsia="Calibri" w:hAnsi="Calibri" w:cs="Times New Roman"/>
          <w:color w:val="auto"/>
          <w:sz w:val="22"/>
          <w:szCs w:val="22"/>
          <w:bdr w:val="none" w:sz="0" w:space="0" w:color="auto"/>
          <w:lang w:eastAsia="en-US"/>
        </w:rPr>
        <w:t>stratné</w:t>
      </w:r>
      <w:proofErr w:type="spellEnd"/>
      <w:r w:rsidRPr="00032AD9">
        <w:rPr>
          <w:rFonts w:ascii="Calibri" w:eastAsia="Calibri" w:hAnsi="Calibri" w:cs="Times New Roman"/>
          <w:color w:val="auto"/>
          <w:sz w:val="22"/>
          <w:szCs w:val="22"/>
          <w:bdr w:val="none" w:sz="0" w:space="0" w:color="auto"/>
          <w:lang w:eastAsia="en-US"/>
        </w:rPr>
        <w:t xml:space="preserve">" (napr. v dôsledku skracovania rúr, nakyprenia prebytočnej zeminy a pod.) nebude uznávať; uchádzači majú </w:t>
      </w:r>
      <w:proofErr w:type="spellStart"/>
      <w:r w:rsidRPr="00032AD9">
        <w:rPr>
          <w:rFonts w:ascii="Calibri" w:eastAsia="Calibri" w:hAnsi="Calibri" w:cs="Times New Roman"/>
          <w:color w:val="auto"/>
          <w:sz w:val="22"/>
          <w:szCs w:val="22"/>
          <w:bdr w:val="none" w:sz="0" w:space="0" w:color="auto"/>
          <w:lang w:eastAsia="en-US"/>
        </w:rPr>
        <w:t>stratné</w:t>
      </w:r>
      <w:proofErr w:type="spellEnd"/>
      <w:r w:rsidRPr="00032AD9">
        <w:rPr>
          <w:rFonts w:ascii="Calibri" w:eastAsia="Calibri" w:hAnsi="Calibri" w:cs="Times New Roman"/>
          <w:color w:val="auto"/>
          <w:sz w:val="22"/>
          <w:szCs w:val="22"/>
          <w:bdr w:val="none" w:sz="0" w:space="0" w:color="auto"/>
          <w:lang w:eastAsia="en-US"/>
        </w:rPr>
        <w:t xml:space="preserve"> započítať do jednotkových cien v zmysle čl. 6.4. zmluvy. </w:t>
      </w:r>
    </w:p>
    <w:p w14:paraId="423A11EA"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p>
    <w:p w14:paraId="48CE0424"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Pre naviac práce alebo zmeny platia príslušné ustanovenia čl. VI. zmluvy.</w:t>
      </w:r>
    </w:p>
    <w:p w14:paraId="2281B385"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p>
    <w:p w14:paraId="64D0B202" w14:textId="77777777" w:rsidR="00F23ABC" w:rsidRPr="00CC6C57"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CC6C57">
        <w:rPr>
          <w:rFonts w:ascii="Calibri" w:eastAsia="Calibri" w:hAnsi="Calibri" w:cs="Times New Roman"/>
          <w:color w:val="auto"/>
          <w:sz w:val="22"/>
          <w:szCs w:val="22"/>
          <w:bdr w:val="none" w:sz="0" w:space="0" w:color="auto"/>
          <w:lang w:eastAsia="en-US"/>
        </w:rPr>
        <w:t xml:space="preserve">Platby za Všeobecné položky budú podliehať nasledovným pravidlám: </w:t>
      </w:r>
    </w:p>
    <w:p w14:paraId="3549D583" w14:textId="77777777" w:rsidR="00226F25" w:rsidRPr="00CC6C57"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CC6C57">
        <w:rPr>
          <w:rFonts w:ascii="Calibri" w:eastAsia="Calibri" w:hAnsi="Calibri" w:cs="Times New Roman"/>
          <w:color w:val="auto"/>
          <w:sz w:val="22"/>
          <w:szCs w:val="22"/>
          <w:bdr w:val="none" w:sz="0" w:space="0" w:color="auto"/>
          <w:lang w:eastAsia="en-US"/>
        </w:rPr>
        <w:t>•</w:t>
      </w:r>
      <w:r w:rsidRPr="00CC6C57">
        <w:rPr>
          <w:rFonts w:ascii="Calibri" w:eastAsia="Calibri" w:hAnsi="Calibri" w:cs="Times New Roman"/>
          <w:color w:val="auto"/>
          <w:sz w:val="22"/>
          <w:szCs w:val="22"/>
          <w:bdr w:val="none" w:sz="0" w:space="0" w:color="auto"/>
          <w:lang w:eastAsia="en-US"/>
        </w:rPr>
        <w:tab/>
      </w:r>
      <w:r w:rsidR="00226F25" w:rsidRPr="00CC6C57">
        <w:rPr>
          <w:rFonts w:ascii="Calibri" w:eastAsia="Calibri" w:hAnsi="Calibri" w:cs="Times New Roman"/>
          <w:color w:val="auto"/>
          <w:sz w:val="22"/>
          <w:szCs w:val="22"/>
          <w:bdr w:val="none" w:sz="0" w:space="0" w:color="auto"/>
          <w:lang w:eastAsia="en-US"/>
        </w:rPr>
        <w:t xml:space="preserve">zariadenie staveniska - </w:t>
      </w:r>
      <w:r w:rsidR="00B800AA">
        <w:rPr>
          <w:rFonts w:ascii="Calibri" w:eastAsia="Calibri" w:hAnsi="Calibri" w:cs="Times New Roman"/>
          <w:color w:val="auto"/>
          <w:sz w:val="22"/>
          <w:szCs w:val="22"/>
          <w:bdr w:val="none" w:sz="0" w:space="0" w:color="auto"/>
          <w:lang w:eastAsia="en-US"/>
        </w:rPr>
        <w:t>3</w:t>
      </w:r>
      <w:r w:rsidR="00226F25" w:rsidRPr="00CC6C57">
        <w:rPr>
          <w:rFonts w:ascii="Calibri" w:eastAsia="Calibri" w:hAnsi="Calibri" w:cs="Times New Roman"/>
          <w:color w:val="auto"/>
          <w:sz w:val="22"/>
          <w:szCs w:val="22"/>
          <w:bdr w:val="none" w:sz="0" w:space="0" w:color="auto"/>
          <w:lang w:eastAsia="en-US"/>
        </w:rPr>
        <w:t>0% po zriadení</w:t>
      </w:r>
      <w:r w:rsidR="00B800AA">
        <w:rPr>
          <w:rFonts w:ascii="Calibri" w:eastAsia="Calibri" w:hAnsi="Calibri" w:cs="Times New Roman"/>
          <w:color w:val="auto"/>
          <w:sz w:val="22"/>
          <w:szCs w:val="22"/>
          <w:bdr w:val="none" w:sz="0" w:space="0" w:color="auto"/>
          <w:lang w:eastAsia="en-US"/>
        </w:rPr>
        <w:t xml:space="preserve">, zbytok v mesačných splátkach </w:t>
      </w:r>
    </w:p>
    <w:p w14:paraId="6C90D3CF" w14:textId="77777777" w:rsidR="00226F25" w:rsidRPr="00CC6C57" w:rsidRDefault="00F23ABC"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CC6C57">
        <w:rPr>
          <w:rFonts w:ascii="Calibri" w:eastAsia="Calibri" w:hAnsi="Calibri" w:cs="Times New Roman"/>
          <w:color w:val="auto"/>
          <w:sz w:val="22"/>
          <w:szCs w:val="22"/>
          <w:bdr w:val="none" w:sz="0" w:space="0" w:color="auto"/>
          <w:lang w:eastAsia="en-US"/>
        </w:rPr>
        <w:t>Prevádzkové poriadky (PP): platba po odovzdaní a odsúhlasení PP Stavebným dozorom.</w:t>
      </w:r>
    </w:p>
    <w:p w14:paraId="0B1AA882" w14:textId="77777777" w:rsidR="00F23ABC" w:rsidRPr="00CC6C57" w:rsidRDefault="00F23ABC"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CC6C57">
        <w:rPr>
          <w:rFonts w:ascii="Calibri" w:eastAsia="Calibri" w:hAnsi="Calibri" w:cs="Times New Roman"/>
          <w:color w:val="auto"/>
          <w:sz w:val="22"/>
          <w:szCs w:val="22"/>
          <w:bdr w:val="none" w:sz="0" w:space="0" w:color="auto"/>
          <w:lang w:eastAsia="en-US"/>
        </w:rPr>
        <w:lastRenderedPageBreak/>
        <w:t>Dokumentácia skutočného vyhotovenia (DSV): platba po odovzdaní a odsúhlasení dokumentácie DSV Stavebným dozorom.</w:t>
      </w:r>
    </w:p>
    <w:p w14:paraId="18BF43E4" w14:textId="77777777" w:rsidR="00226F25" w:rsidRPr="00CC6C57" w:rsidRDefault="00226F25"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CC6C57">
        <w:rPr>
          <w:rFonts w:ascii="Calibri" w:eastAsia="Calibri" w:hAnsi="Calibri" w:cs="Times New Roman"/>
          <w:color w:val="auto"/>
          <w:sz w:val="22"/>
          <w:szCs w:val="22"/>
          <w:bdr w:val="none" w:sz="0" w:space="0" w:color="auto"/>
          <w:lang w:eastAsia="en-US"/>
        </w:rPr>
        <w:t>Geodetické práce - platba po odovzdaní a odsúhlasení dokumentácie DSV Stavebným dozorom</w:t>
      </w:r>
    </w:p>
    <w:p w14:paraId="7C9C524C" w14:textId="77777777" w:rsidR="00226F25" w:rsidRPr="00CC6C57" w:rsidRDefault="00B740C5"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Pr>
          <w:rFonts w:ascii="Calibri" w:eastAsia="Calibri" w:hAnsi="Calibri" w:cs="Times New Roman"/>
          <w:color w:val="auto"/>
          <w:sz w:val="22"/>
          <w:szCs w:val="22"/>
          <w:bdr w:val="none" w:sz="0" w:space="0" w:color="auto"/>
          <w:lang w:eastAsia="en-US"/>
        </w:rPr>
        <w:t>K</w:t>
      </w:r>
      <w:r w:rsidR="00226F25" w:rsidRPr="00CC6C57">
        <w:rPr>
          <w:rFonts w:ascii="Calibri" w:eastAsia="Calibri" w:hAnsi="Calibri" w:cs="Times New Roman"/>
          <w:color w:val="auto"/>
          <w:sz w:val="22"/>
          <w:szCs w:val="22"/>
          <w:bdr w:val="none" w:sz="0" w:space="0" w:color="auto"/>
          <w:lang w:eastAsia="en-US"/>
        </w:rPr>
        <w:t>omplexné skúšky -  po vykonaní všetkých skúšok a odovzdaní prislúchajúceho protokolu stavebnému dozoru</w:t>
      </w:r>
    </w:p>
    <w:p w14:paraId="140E30F6" w14:textId="77777777" w:rsidR="00226F25" w:rsidRPr="00CC6C57" w:rsidRDefault="00226F25"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CC6C57">
        <w:rPr>
          <w:rFonts w:ascii="Calibri" w:eastAsia="Calibri" w:hAnsi="Calibri" w:cs="Times New Roman"/>
          <w:color w:val="auto"/>
          <w:sz w:val="22"/>
          <w:szCs w:val="22"/>
          <w:bdr w:val="none" w:sz="0" w:space="0" w:color="auto"/>
          <w:lang w:eastAsia="en-US"/>
        </w:rPr>
        <w:t>Informačná a pamätná tabula - pamätná tabuľa - po osadení, informačná - po osadení</w:t>
      </w:r>
    </w:p>
    <w:p w14:paraId="7F7910E0"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b/>
          <w:color w:val="auto"/>
          <w:sz w:val="22"/>
          <w:szCs w:val="22"/>
          <w:bdr w:val="none" w:sz="0" w:space="0" w:color="auto"/>
          <w:lang w:eastAsia="en-US"/>
        </w:rPr>
      </w:pPr>
    </w:p>
    <w:p w14:paraId="62895477"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color w:val="auto"/>
          <w:sz w:val="22"/>
          <w:szCs w:val="22"/>
          <w:bdr w:val="none" w:sz="0" w:space="0" w:color="auto"/>
          <w:lang w:eastAsia="en-US"/>
        </w:rPr>
      </w:pPr>
    </w:p>
    <w:p w14:paraId="497A3312" w14:textId="77777777" w:rsidR="00F23ABC" w:rsidRPr="00032AD9" w:rsidRDefault="00F23ABC" w:rsidP="00F23ABC">
      <w:pPr>
        <w:keepNext/>
        <w:jc w:val="both"/>
        <w:outlineLvl w:val="0"/>
        <w:rPr>
          <w:rStyle w:val="iadne"/>
          <w:rFonts w:ascii="Calibri" w:eastAsia="Calibri" w:hAnsi="Calibri" w:cs="Calibri"/>
          <w:b/>
          <w:bCs/>
          <w:color w:val="auto"/>
        </w:rPr>
      </w:pPr>
    </w:p>
    <w:p w14:paraId="70060B35" w14:textId="77777777" w:rsidR="00F23ABC" w:rsidRPr="00032AD9" w:rsidRDefault="00F23ABC" w:rsidP="00F23ABC">
      <w:pPr>
        <w:pStyle w:val="Odsekzoznamu"/>
        <w:keepNext/>
        <w:ind w:left="1134"/>
        <w:jc w:val="both"/>
        <w:outlineLvl w:val="0"/>
        <w:rPr>
          <w:rStyle w:val="iadne"/>
          <w:rFonts w:ascii="Calibri" w:eastAsia="Calibri" w:hAnsi="Calibri" w:cs="Calibri"/>
          <w:b/>
          <w:bCs/>
          <w:color w:val="auto"/>
        </w:rPr>
      </w:pPr>
    </w:p>
    <w:p w14:paraId="32E8F002" w14:textId="77777777" w:rsidR="000357FD" w:rsidRPr="00032AD9" w:rsidRDefault="000357FD" w:rsidP="00F23ABC">
      <w:pPr>
        <w:rPr>
          <w:rStyle w:val="iadne"/>
          <w:rFonts w:ascii="Calibri" w:eastAsia="Calibri" w:hAnsi="Calibri" w:cs="Calibri"/>
          <w:b/>
          <w:bCs/>
          <w:color w:val="auto"/>
        </w:rPr>
      </w:pPr>
    </w:p>
    <w:sectPr w:rsidR="000357FD" w:rsidRPr="00032AD9" w:rsidSect="00F1725A">
      <w:headerReference w:type="default" r:id="rId9"/>
      <w:footerReference w:type="default" r:id="rId10"/>
      <w:pgSz w:w="11900" w:h="16840"/>
      <w:pgMar w:top="1276" w:right="1417" w:bottom="1417" w:left="1417" w:header="397" w:footer="5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1309F" w14:textId="77777777" w:rsidR="00E1355D" w:rsidRDefault="00E1355D" w:rsidP="00F1725A">
      <w:r>
        <w:separator/>
      </w:r>
    </w:p>
  </w:endnote>
  <w:endnote w:type="continuationSeparator" w:id="0">
    <w:p w14:paraId="62A4F44E" w14:textId="77777777" w:rsidR="00E1355D" w:rsidRDefault="00E1355D" w:rsidP="00F17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G Times (W1)">
    <w:altName w:val="Times New Roman"/>
    <w:charset w:val="00"/>
    <w:family w:val="roman"/>
    <w:pitch w:val="variable"/>
  </w:font>
  <w:font w:name="Arial">
    <w:panose1 w:val="020B0604020202020204"/>
    <w:charset w:val="EE"/>
    <w:family w:val="swiss"/>
    <w:pitch w:val="variable"/>
    <w:sig w:usb0="E0002EFF" w:usb1="C000785B" w:usb2="00000009" w:usb3="00000000" w:csb0="000001FF" w:csb1="00000000"/>
  </w:font>
  <w:font w:name="Helvetica Neue">
    <w:altName w:val="Times New Roma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3F4B2" w14:textId="77777777" w:rsidR="00845C90" w:rsidRPr="00E0384A" w:rsidRDefault="00845C90">
    <w:pPr>
      <w:pStyle w:val="Pta"/>
      <w:pBdr>
        <w:top w:val="single" w:sz="24" w:space="0" w:color="622423"/>
      </w:pBdr>
      <w:tabs>
        <w:tab w:val="clear" w:pos="9072"/>
        <w:tab w:val="right" w:pos="9046"/>
      </w:tabs>
      <w:jc w:val="center"/>
      <w:rPr>
        <w:rStyle w:val="iadne"/>
        <w:rFonts w:ascii="Calibri" w:eastAsia="Calibri" w:hAnsi="Calibri" w:cs="Calibri"/>
        <w:b/>
        <w:bCs/>
        <w:i/>
        <w:iCs/>
        <w:color w:val="0070C0"/>
        <w:sz w:val="22"/>
        <w:szCs w:val="22"/>
        <w:u w:color="0070C0"/>
      </w:rPr>
    </w:pPr>
    <w:r>
      <w:rPr>
        <w:rStyle w:val="iadne"/>
        <w:rFonts w:ascii="Calibri" w:eastAsia="Calibri" w:hAnsi="Calibri" w:cs="Calibri"/>
        <w:b/>
        <w:bCs/>
        <w:i/>
        <w:color w:val="0070C0"/>
        <w:sz w:val="22"/>
        <w:szCs w:val="22"/>
      </w:rPr>
      <w:t>Stakčín</w:t>
    </w:r>
    <w:r w:rsidRPr="00E0384A">
      <w:rPr>
        <w:rStyle w:val="iadne"/>
        <w:rFonts w:ascii="Calibri" w:eastAsia="Calibri" w:hAnsi="Calibri" w:cs="Calibri"/>
        <w:b/>
        <w:bCs/>
        <w:i/>
        <w:color w:val="0070C0"/>
        <w:sz w:val="22"/>
        <w:szCs w:val="22"/>
      </w:rPr>
      <w:t xml:space="preserve"> - Intenzifikácia úpravne vody</w:t>
    </w:r>
  </w:p>
  <w:p w14:paraId="7AEF057C" w14:textId="77777777" w:rsidR="00845C90" w:rsidRDefault="00845C90" w:rsidP="006C21A6">
    <w:pPr>
      <w:pStyle w:val="Pta"/>
      <w:tabs>
        <w:tab w:val="clear" w:pos="4536"/>
        <w:tab w:val="clear" w:pos="9072"/>
        <w:tab w:val="right" w:pos="9046"/>
      </w:tabs>
      <w:rPr>
        <w:rStyle w:val="iadne"/>
        <w:rFonts w:ascii="Calibri" w:eastAsia="Calibri" w:hAnsi="Calibri" w:cs="Calibri"/>
        <w:b/>
        <w:bCs/>
        <w:i/>
        <w:iCs/>
        <w:color w:val="0070C0"/>
        <w:sz w:val="18"/>
        <w:szCs w:val="18"/>
        <w:u w:color="0070C0"/>
      </w:rPr>
    </w:pPr>
    <w:r w:rsidRPr="00E0384A">
      <w:rPr>
        <w:rStyle w:val="iadne"/>
        <w:rFonts w:ascii="Calibri" w:eastAsia="Calibri" w:hAnsi="Calibri" w:cs="Calibri"/>
        <w:b/>
        <w:bCs/>
        <w:i/>
        <w:iCs/>
        <w:color w:val="0070C0"/>
        <w:sz w:val="18"/>
        <w:szCs w:val="18"/>
        <w:u w:color="0070C0"/>
      </w:rPr>
      <w:t xml:space="preserve">Nadlimitná zákazka - </w:t>
    </w:r>
    <w:proofErr w:type="spellStart"/>
    <w:r w:rsidRPr="00E0384A">
      <w:rPr>
        <w:rStyle w:val="iadne"/>
        <w:rFonts w:ascii="Calibri" w:eastAsia="Calibri" w:hAnsi="Calibri" w:cs="Calibri"/>
        <w:b/>
        <w:bCs/>
        <w:i/>
        <w:iCs/>
        <w:color w:val="0070C0"/>
        <w:sz w:val="18"/>
        <w:szCs w:val="18"/>
        <w:u w:color="0070C0"/>
      </w:rPr>
      <w:t>súťažn</w:t>
    </w:r>
    <w:proofErr w:type="spellEnd"/>
    <w:r w:rsidRPr="00E0384A">
      <w:rPr>
        <w:rStyle w:val="iadne"/>
        <w:rFonts w:ascii="Calibri" w:eastAsia="Calibri" w:hAnsi="Calibri" w:cs="Calibri"/>
        <w:b/>
        <w:bCs/>
        <w:i/>
        <w:iCs/>
        <w:color w:val="0070C0"/>
        <w:sz w:val="18"/>
        <w:szCs w:val="18"/>
        <w:u w:color="0070C0"/>
        <w:lang w:val="fr-FR"/>
      </w:rPr>
      <w:t xml:space="preserve">é </w:t>
    </w:r>
    <w:r w:rsidRPr="00E0384A">
      <w:rPr>
        <w:rStyle w:val="iadne"/>
        <w:rFonts w:ascii="Calibri" w:eastAsia="Calibri" w:hAnsi="Calibri" w:cs="Calibri"/>
        <w:b/>
        <w:bCs/>
        <w:i/>
        <w:iCs/>
        <w:color w:val="0070C0"/>
        <w:sz w:val="18"/>
        <w:szCs w:val="18"/>
        <w:u w:color="0070C0"/>
      </w:rPr>
      <w:t>podklady</w:t>
    </w:r>
    <w:r>
      <w:rPr>
        <w:rStyle w:val="iadne"/>
        <w:rFonts w:ascii="Calibri" w:eastAsia="Calibri" w:hAnsi="Calibri" w:cs="Calibri"/>
        <w:b/>
        <w:bCs/>
        <w:i/>
        <w:iCs/>
        <w:color w:val="0070C0"/>
        <w:sz w:val="18"/>
        <w:szCs w:val="18"/>
        <w:u w:color="0070C0"/>
      </w:rPr>
      <w:tab/>
      <w:t xml:space="preserve">Strana </w:t>
    </w:r>
    <w:r>
      <w:rPr>
        <w:rStyle w:val="iadne"/>
        <w:rFonts w:ascii="Calibri" w:eastAsia="Calibri" w:hAnsi="Calibri" w:cs="Calibri"/>
        <w:b/>
        <w:bCs/>
        <w:i/>
        <w:iCs/>
        <w:color w:val="0070C0"/>
        <w:sz w:val="18"/>
        <w:szCs w:val="18"/>
        <w:u w:color="0070C0"/>
      </w:rPr>
      <w:fldChar w:fldCharType="begin"/>
    </w:r>
    <w:r>
      <w:rPr>
        <w:rStyle w:val="iadne"/>
        <w:rFonts w:ascii="Calibri" w:eastAsia="Calibri" w:hAnsi="Calibri" w:cs="Calibri"/>
        <w:b/>
        <w:bCs/>
        <w:i/>
        <w:iCs/>
        <w:color w:val="0070C0"/>
        <w:sz w:val="18"/>
        <w:szCs w:val="18"/>
        <w:u w:color="0070C0"/>
      </w:rPr>
      <w:instrText xml:space="preserve"> PAGE </w:instrText>
    </w:r>
    <w:r>
      <w:rPr>
        <w:rStyle w:val="iadne"/>
        <w:rFonts w:ascii="Calibri" w:eastAsia="Calibri" w:hAnsi="Calibri" w:cs="Calibri"/>
        <w:b/>
        <w:bCs/>
        <w:i/>
        <w:iCs/>
        <w:color w:val="0070C0"/>
        <w:sz w:val="18"/>
        <w:szCs w:val="18"/>
        <w:u w:color="0070C0"/>
      </w:rPr>
      <w:fldChar w:fldCharType="separate"/>
    </w:r>
    <w:r w:rsidR="00A823A2">
      <w:rPr>
        <w:rStyle w:val="iadne"/>
        <w:rFonts w:ascii="Calibri" w:eastAsia="Calibri" w:hAnsi="Calibri" w:cs="Calibri"/>
        <w:b/>
        <w:bCs/>
        <w:i/>
        <w:iCs/>
        <w:noProof/>
        <w:color w:val="0070C0"/>
        <w:sz w:val="18"/>
        <w:szCs w:val="18"/>
        <w:u w:color="0070C0"/>
      </w:rPr>
      <w:t>16</w:t>
    </w:r>
    <w:r>
      <w:rPr>
        <w:rStyle w:val="iadne"/>
        <w:rFonts w:ascii="Calibri" w:eastAsia="Calibri" w:hAnsi="Calibri" w:cs="Calibri"/>
        <w:b/>
        <w:bCs/>
        <w:i/>
        <w:iCs/>
        <w:color w:val="0070C0"/>
        <w:sz w:val="18"/>
        <w:szCs w:val="18"/>
        <w:u w:color="0070C0"/>
      </w:rPr>
      <w:fldChar w:fldCharType="end"/>
    </w:r>
  </w:p>
  <w:p w14:paraId="3EB2686C" w14:textId="77777777" w:rsidR="00845C90" w:rsidRDefault="00845C90">
    <w:pPr>
      <w:pStyle w:val="Pta"/>
      <w:tabs>
        <w:tab w:val="clear" w:pos="9072"/>
        <w:tab w:val="right" w:pos="9046"/>
      </w:tabs>
      <w:rPr>
        <w:rStyle w:val="iadne"/>
        <w:rFonts w:ascii="Calibri" w:eastAsia="Calibri" w:hAnsi="Calibri" w:cs="Calibri"/>
        <w:sz w:val="16"/>
        <w:szCs w:val="16"/>
      </w:rPr>
    </w:pPr>
    <w:r>
      <w:rPr>
        <w:rStyle w:val="iadne"/>
        <w:rFonts w:ascii="Calibri" w:eastAsia="Calibri" w:hAnsi="Calibri" w:cs="Calibri"/>
        <w:sz w:val="16"/>
        <w:szCs w:val="16"/>
      </w:rPr>
      <w:t>USaN-015-2012</w:t>
    </w:r>
  </w:p>
  <w:p w14:paraId="5D5CD32C" w14:textId="77777777" w:rsidR="00845C90" w:rsidRDefault="00845C90">
    <w:pPr>
      <w:pStyle w:val="Pt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0DE8F" w14:textId="77777777" w:rsidR="00E1355D" w:rsidRDefault="00E1355D">
      <w:r>
        <w:separator/>
      </w:r>
    </w:p>
  </w:footnote>
  <w:footnote w:type="continuationSeparator" w:id="0">
    <w:p w14:paraId="0859C341" w14:textId="77777777" w:rsidR="00E1355D" w:rsidRDefault="00E1355D">
      <w:r>
        <w:continuationSeparator/>
      </w:r>
    </w:p>
  </w:footnote>
  <w:footnote w:type="continuationNotice" w:id="1">
    <w:p w14:paraId="1976B49F" w14:textId="77777777" w:rsidR="00E1355D" w:rsidRDefault="00E1355D"/>
  </w:footnote>
  <w:footnote w:id="2">
    <w:p w14:paraId="3F55EEA6" w14:textId="77777777" w:rsidR="00845C90" w:rsidRPr="009D4EFD" w:rsidRDefault="00845C90" w:rsidP="007468CA">
      <w:pPr>
        <w:pStyle w:val="Textpoznmkypodiarou"/>
        <w:jc w:val="both"/>
        <w:rPr>
          <w:rFonts w:ascii="Calibri" w:hAnsi="Calibri"/>
          <w:color w:val="auto"/>
        </w:rPr>
      </w:pPr>
      <w:r w:rsidRPr="009D4EFD">
        <w:rPr>
          <w:rStyle w:val="Odkaznapoznmkupodiarou"/>
          <w:rFonts w:ascii="Calibri" w:eastAsia="Symbol" w:hAnsi="Calibri"/>
          <w:color w:val="auto"/>
        </w:rPr>
        <w:footnoteRef/>
      </w:r>
      <w:r w:rsidRPr="009D4EFD">
        <w:rPr>
          <w:rFonts w:ascii="Calibri" w:hAnsi="Calibri"/>
          <w:color w:val="auto"/>
        </w:rPr>
        <w:t>Osobným ochranným pracovným prostriedkom je v súlade s nariadením vlády Slovenskej republiky č. 395/2006 Z. z. o minimálnych požiadavkách na poskytovanie a používanie osobných ochranných pracovných prostriedkov každý prostriedok, ktorý zamestnanec pri práci nosí, drží alebo inak používa vrátane jeho doplnkov a príslušenstva, ak je určený na ochranu bezpečnosti a zdravia zamestnanca.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D56AF" w14:textId="77777777" w:rsidR="00845C90" w:rsidRDefault="00845C90">
    <w:pPr>
      <w:pStyle w:val="Hlavika"/>
      <w:tabs>
        <w:tab w:val="clear" w:pos="9072"/>
        <w:tab w:val="right" w:pos="9046"/>
      </w:tabs>
      <w:jc w:val="center"/>
    </w:pPr>
    <w:r>
      <w:rPr>
        <w:rStyle w:val="iadne"/>
        <w:rFonts w:ascii="Calibri" w:eastAsia="Calibri" w:hAnsi="Calibri" w:cs="Calibri"/>
        <w:b/>
        <w:bCs/>
        <w:i/>
        <w:iCs/>
        <w:color w:val="0070C0"/>
        <w:sz w:val="20"/>
        <w:szCs w:val="20"/>
        <w:u w:color="0070C0"/>
      </w:rPr>
      <w:t xml:space="preserve">Východoslovenská vodárenská </w:t>
    </w:r>
    <w:proofErr w:type="spellStart"/>
    <w:r>
      <w:rPr>
        <w:rStyle w:val="iadne"/>
        <w:rFonts w:ascii="Calibri" w:eastAsia="Calibri" w:hAnsi="Calibri" w:cs="Calibri"/>
        <w:b/>
        <w:bCs/>
        <w:i/>
        <w:iCs/>
        <w:color w:val="0070C0"/>
        <w:sz w:val="20"/>
        <w:szCs w:val="20"/>
        <w:u w:color="0070C0"/>
      </w:rPr>
      <w:t>spoloč</w:t>
    </w:r>
    <w:proofErr w:type="spellEnd"/>
    <w:r>
      <w:rPr>
        <w:rStyle w:val="iadne"/>
        <w:rFonts w:ascii="Calibri" w:eastAsia="Calibri" w:hAnsi="Calibri" w:cs="Calibri"/>
        <w:b/>
        <w:bCs/>
        <w:i/>
        <w:iCs/>
        <w:color w:val="0070C0"/>
        <w:sz w:val="20"/>
        <w:szCs w:val="20"/>
        <w:u w:color="0070C0"/>
        <w:lang w:val="es-ES_tradnl"/>
      </w:rPr>
      <w:t>nos</w:t>
    </w:r>
    <w:r>
      <w:rPr>
        <w:rStyle w:val="iadne"/>
        <w:rFonts w:ascii="Calibri" w:eastAsia="Calibri" w:hAnsi="Calibri" w:cs="Calibri"/>
        <w:b/>
        <w:bCs/>
        <w:i/>
        <w:iCs/>
        <w:color w:val="0070C0"/>
        <w:sz w:val="20"/>
        <w:szCs w:val="20"/>
        <w:u w:color="0070C0"/>
      </w:rPr>
      <w:t xml:space="preserve">ť, </w:t>
    </w:r>
    <w:proofErr w:type="spellStart"/>
    <w:r>
      <w:rPr>
        <w:rStyle w:val="iadne"/>
        <w:rFonts w:ascii="Calibri" w:eastAsia="Calibri" w:hAnsi="Calibri" w:cs="Calibri"/>
        <w:b/>
        <w:bCs/>
        <w:i/>
        <w:iCs/>
        <w:color w:val="0070C0"/>
        <w:sz w:val="20"/>
        <w:szCs w:val="20"/>
        <w:u w:color="0070C0"/>
      </w:rPr>
      <w:t>a.s</w:t>
    </w:r>
    <w:proofErr w:type="spellEnd"/>
    <w:r>
      <w:rPr>
        <w:rStyle w:val="iadne"/>
        <w:rFonts w:ascii="Calibri" w:eastAsia="Calibri" w:hAnsi="Calibri" w:cs="Calibri"/>
        <w:b/>
        <w:bCs/>
        <w:i/>
        <w:iCs/>
        <w:color w:val="0070C0"/>
        <w:sz w:val="20"/>
        <w:szCs w:val="20"/>
        <w:u w:color="0070C0"/>
      </w:rPr>
      <w:t xml:space="preserve">., </w:t>
    </w:r>
    <w:proofErr w:type="spellStart"/>
    <w:r>
      <w:rPr>
        <w:rStyle w:val="iadne"/>
        <w:rFonts w:ascii="Calibri" w:eastAsia="Calibri" w:hAnsi="Calibri" w:cs="Calibri"/>
        <w:b/>
        <w:bCs/>
        <w:i/>
        <w:iCs/>
        <w:color w:val="0070C0"/>
        <w:sz w:val="20"/>
        <w:szCs w:val="20"/>
        <w:u w:color="0070C0"/>
      </w:rPr>
      <w:t>Komensk</w:t>
    </w:r>
    <w:proofErr w:type="spellEnd"/>
    <w:r>
      <w:rPr>
        <w:rStyle w:val="iadne"/>
        <w:rFonts w:ascii="Calibri" w:eastAsia="Calibri" w:hAnsi="Calibri" w:cs="Calibri"/>
        <w:b/>
        <w:bCs/>
        <w:i/>
        <w:iCs/>
        <w:color w:val="0070C0"/>
        <w:sz w:val="20"/>
        <w:szCs w:val="20"/>
        <w:u w:color="0070C0"/>
        <w:lang w:val="fr-FR"/>
      </w:rPr>
      <w:t>é</w:t>
    </w:r>
    <w:r>
      <w:rPr>
        <w:rStyle w:val="iadne"/>
        <w:rFonts w:ascii="Calibri" w:eastAsia="Calibri" w:hAnsi="Calibri" w:cs="Calibri"/>
        <w:b/>
        <w:bCs/>
        <w:i/>
        <w:iCs/>
        <w:color w:val="0070C0"/>
        <w:sz w:val="20"/>
        <w:szCs w:val="20"/>
        <w:u w:color="0070C0"/>
      </w:rPr>
      <w:t>ho 50, 042 48 Košice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25EEAE6"/>
    <w:lvl w:ilvl="0">
      <w:start w:val="1"/>
      <w:numFmt w:val="decimal"/>
      <w:pStyle w:val="slovanzoznam"/>
      <w:lvlText w:val="%1."/>
      <w:lvlJc w:val="left"/>
      <w:pPr>
        <w:tabs>
          <w:tab w:val="num" w:pos="360"/>
        </w:tabs>
        <w:ind w:left="360" w:hanging="360"/>
      </w:pPr>
    </w:lvl>
  </w:abstractNum>
  <w:abstractNum w:abstractNumId="1" w15:restartNumberingAfterBreak="0">
    <w:nsid w:val="00000006"/>
    <w:multiLevelType w:val="singleLevel"/>
    <w:tmpl w:val="00000006"/>
    <w:name w:val="WW8Num5"/>
    <w:lvl w:ilvl="0">
      <w:start w:val="1"/>
      <w:numFmt w:val="bullet"/>
      <w:lvlText w:val=""/>
      <w:lvlJc w:val="left"/>
      <w:pPr>
        <w:tabs>
          <w:tab w:val="num" w:pos="0"/>
        </w:tabs>
        <w:ind w:left="1428" w:hanging="360"/>
      </w:pPr>
      <w:rPr>
        <w:rFonts w:ascii="Symbol" w:hAnsi="Symbol" w:cs="Symbol"/>
      </w:rPr>
    </w:lvl>
  </w:abstractNum>
  <w:abstractNum w:abstractNumId="2" w15:restartNumberingAfterBreak="0">
    <w:nsid w:val="00000007"/>
    <w:multiLevelType w:val="multilevel"/>
    <w:tmpl w:val="D186BC62"/>
    <w:name w:val="WW8Num6"/>
    <w:lvl w:ilvl="0">
      <w:start w:val="8"/>
      <w:numFmt w:val="decimal"/>
      <w:lvlText w:val="%1."/>
      <w:lvlJc w:val="left"/>
      <w:pPr>
        <w:tabs>
          <w:tab w:val="num" w:pos="0"/>
        </w:tabs>
        <w:ind w:left="360" w:hanging="360"/>
      </w:pPr>
      <w:rPr>
        <w:rFonts w:ascii="Calibri" w:hAnsi="Calibri" w:cs="Calibri"/>
        <w:b w:val="0"/>
        <w:color w:val="auto"/>
        <w:sz w:val="22"/>
        <w:szCs w:val="22"/>
      </w:rPr>
    </w:lvl>
    <w:lvl w:ilvl="1">
      <w:start w:val="5"/>
      <w:numFmt w:val="decimal"/>
      <w:lvlText w:val="%1.%2."/>
      <w:lvlJc w:val="left"/>
      <w:pPr>
        <w:tabs>
          <w:tab w:val="num" w:pos="141"/>
        </w:tabs>
        <w:ind w:left="501" w:hanging="360"/>
      </w:pPr>
      <w:rPr>
        <w:rFonts w:ascii="Calibri" w:hAnsi="Calibri" w:cs="Calibri"/>
        <w:b w:val="0"/>
        <w:color w:val="auto"/>
        <w:sz w:val="22"/>
        <w:szCs w:val="22"/>
      </w:rPr>
    </w:lvl>
    <w:lvl w:ilvl="2">
      <w:start w:val="1"/>
      <w:numFmt w:val="decimal"/>
      <w:lvlText w:val="%1.%2.%3."/>
      <w:lvlJc w:val="left"/>
      <w:pPr>
        <w:tabs>
          <w:tab w:val="num" w:pos="0"/>
        </w:tabs>
        <w:ind w:left="720" w:hanging="720"/>
      </w:pPr>
      <w:rPr>
        <w:rFonts w:ascii="Calibri" w:hAnsi="Calibri" w:cs="Calibri"/>
        <w:b w:val="0"/>
        <w:color w:val="auto"/>
        <w:sz w:val="22"/>
        <w:szCs w:val="22"/>
      </w:rPr>
    </w:lvl>
    <w:lvl w:ilvl="3">
      <w:start w:val="1"/>
      <w:numFmt w:val="decimal"/>
      <w:lvlText w:val="%1.%2.%3.%4."/>
      <w:lvlJc w:val="left"/>
      <w:pPr>
        <w:tabs>
          <w:tab w:val="num" w:pos="0"/>
        </w:tabs>
        <w:ind w:left="720" w:hanging="720"/>
      </w:pPr>
      <w:rPr>
        <w:rFonts w:ascii="Calibri" w:hAnsi="Calibri" w:cs="Calibri"/>
        <w:b w:val="0"/>
        <w:color w:val="auto"/>
        <w:sz w:val="22"/>
        <w:szCs w:val="22"/>
      </w:rPr>
    </w:lvl>
    <w:lvl w:ilvl="4">
      <w:start w:val="1"/>
      <w:numFmt w:val="decimal"/>
      <w:lvlText w:val="%1.%2.%3.%4.%5."/>
      <w:lvlJc w:val="left"/>
      <w:pPr>
        <w:tabs>
          <w:tab w:val="num" w:pos="0"/>
        </w:tabs>
        <w:ind w:left="1080" w:hanging="1080"/>
      </w:pPr>
      <w:rPr>
        <w:rFonts w:ascii="Calibri" w:hAnsi="Calibri" w:cs="Calibri"/>
        <w:b w:val="0"/>
        <w:color w:val="auto"/>
        <w:sz w:val="22"/>
        <w:szCs w:val="22"/>
      </w:rPr>
    </w:lvl>
    <w:lvl w:ilvl="5">
      <w:start w:val="1"/>
      <w:numFmt w:val="decimal"/>
      <w:lvlText w:val="%1.%2.%3.%4.%5.%6."/>
      <w:lvlJc w:val="left"/>
      <w:pPr>
        <w:tabs>
          <w:tab w:val="num" w:pos="0"/>
        </w:tabs>
        <w:ind w:left="1080" w:hanging="1080"/>
      </w:pPr>
      <w:rPr>
        <w:rFonts w:ascii="Calibri" w:hAnsi="Calibri" w:cs="Calibri"/>
        <w:b w:val="0"/>
        <w:color w:val="auto"/>
        <w:sz w:val="22"/>
        <w:szCs w:val="22"/>
      </w:rPr>
    </w:lvl>
    <w:lvl w:ilvl="6">
      <w:start w:val="1"/>
      <w:numFmt w:val="decimal"/>
      <w:lvlText w:val="%1.%2.%3.%4.%5.%6.%7."/>
      <w:lvlJc w:val="left"/>
      <w:pPr>
        <w:tabs>
          <w:tab w:val="num" w:pos="0"/>
        </w:tabs>
        <w:ind w:left="1440" w:hanging="1440"/>
      </w:pPr>
      <w:rPr>
        <w:rFonts w:ascii="Calibri" w:hAnsi="Calibri" w:cs="Calibri"/>
        <w:b w:val="0"/>
        <w:color w:val="auto"/>
        <w:sz w:val="22"/>
        <w:szCs w:val="22"/>
      </w:rPr>
    </w:lvl>
    <w:lvl w:ilvl="7">
      <w:start w:val="1"/>
      <w:numFmt w:val="decimal"/>
      <w:lvlText w:val="%1.%2.%3.%4.%5.%6.%7.%8."/>
      <w:lvlJc w:val="left"/>
      <w:pPr>
        <w:tabs>
          <w:tab w:val="num" w:pos="0"/>
        </w:tabs>
        <w:ind w:left="1440" w:hanging="1440"/>
      </w:pPr>
      <w:rPr>
        <w:rFonts w:ascii="Calibri" w:hAnsi="Calibri" w:cs="Calibri"/>
        <w:b w:val="0"/>
        <w:color w:val="auto"/>
        <w:sz w:val="22"/>
        <w:szCs w:val="22"/>
      </w:rPr>
    </w:lvl>
    <w:lvl w:ilvl="8">
      <w:start w:val="1"/>
      <w:numFmt w:val="decimal"/>
      <w:lvlText w:val="%1.%2.%3.%4.%5.%6.%7.%8.%9."/>
      <w:lvlJc w:val="left"/>
      <w:pPr>
        <w:tabs>
          <w:tab w:val="num" w:pos="0"/>
        </w:tabs>
        <w:ind w:left="1800" w:hanging="1800"/>
      </w:pPr>
      <w:rPr>
        <w:rFonts w:ascii="Calibri" w:hAnsi="Calibri" w:cs="Calibri"/>
        <w:b w:val="0"/>
        <w:color w:val="auto"/>
        <w:sz w:val="22"/>
        <w:szCs w:val="22"/>
      </w:rPr>
    </w:lvl>
  </w:abstractNum>
  <w:abstractNum w:abstractNumId="3" w15:restartNumberingAfterBreak="0">
    <w:nsid w:val="00000008"/>
    <w:multiLevelType w:val="multilevel"/>
    <w:tmpl w:val="28FCACAC"/>
    <w:name w:val="WW8Num7"/>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b w:val="0"/>
        <w:color w:val="auto"/>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 w15:restartNumberingAfterBreak="0">
    <w:nsid w:val="00000009"/>
    <w:multiLevelType w:val="singleLevel"/>
    <w:tmpl w:val="00000009"/>
    <w:name w:val="WW8Num8"/>
    <w:lvl w:ilvl="0">
      <w:start w:val="1"/>
      <w:numFmt w:val="bullet"/>
      <w:lvlText w:val=""/>
      <w:lvlJc w:val="left"/>
      <w:pPr>
        <w:tabs>
          <w:tab w:val="num" w:pos="0"/>
        </w:tabs>
        <w:ind w:left="1428" w:hanging="360"/>
      </w:pPr>
      <w:rPr>
        <w:rFonts w:ascii="Symbol" w:hAnsi="Symbol" w:cs="Symbol"/>
        <w:sz w:val="22"/>
        <w:szCs w:val="22"/>
      </w:rPr>
    </w:lvl>
  </w:abstractNum>
  <w:abstractNum w:abstractNumId="5" w15:restartNumberingAfterBreak="0">
    <w:nsid w:val="0000000A"/>
    <w:multiLevelType w:val="multilevel"/>
    <w:tmpl w:val="0000000A"/>
    <w:name w:val="WWNum10"/>
    <w:lvl w:ilvl="0">
      <w:start w:val="1"/>
      <w:numFmt w:val="decimal"/>
      <w:lvlText w:val="%1."/>
      <w:lvlJc w:val="left"/>
      <w:pPr>
        <w:tabs>
          <w:tab w:val="num" w:pos="0"/>
        </w:tabs>
        <w:ind w:left="720" w:hanging="360"/>
      </w:pPr>
      <w:rPr>
        <w:b/>
        <w:color w:val="00000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B"/>
    <w:multiLevelType w:val="multilevel"/>
    <w:tmpl w:val="0000000B"/>
    <w:name w:val="WWNum11"/>
    <w:lvl w:ilvl="0">
      <w:start w:val="1"/>
      <w:numFmt w:val="decimal"/>
      <w:lvlText w:val="%1."/>
      <w:lvlJc w:val="left"/>
      <w:pPr>
        <w:tabs>
          <w:tab w:val="num" w:pos="0"/>
        </w:tabs>
        <w:ind w:left="360" w:hanging="360"/>
      </w:pPr>
    </w:lvl>
    <w:lvl w:ilvl="1">
      <w:start w:val="1"/>
      <w:numFmt w:val="decimal"/>
      <w:lvlText w:val="%1.%2."/>
      <w:lvlJc w:val="left"/>
      <w:pPr>
        <w:tabs>
          <w:tab w:val="num" w:pos="0"/>
        </w:tabs>
        <w:ind w:left="43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8" w15:restartNumberingAfterBreak="0">
    <w:nsid w:val="01CC0AE5"/>
    <w:multiLevelType w:val="hybridMultilevel"/>
    <w:tmpl w:val="393E63F2"/>
    <w:styleLink w:val="Importovantl310"/>
    <w:lvl w:ilvl="0" w:tplc="990C04EA">
      <w:start w:val="1"/>
      <w:numFmt w:val="lowerLetter"/>
      <w:lvlText w:val="%1)"/>
      <w:lvlJc w:val="left"/>
      <w:pPr>
        <w:ind w:left="1824" w:hanging="330"/>
      </w:pPr>
      <w:rPr>
        <w:rFonts w:hAnsi="Arial Unicode MS"/>
        <w:caps w:val="0"/>
        <w:smallCaps w:val="0"/>
        <w:strike w:val="0"/>
        <w:dstrike w:val="0"/>
        <w:color w:val="000000"/>
        <w:spacing w:val="0"/>
        <w:w w:val="100"/>
        <w:kern w:val="0"/>
        <w:position w:val="0"/>
        <w:highlight w:val="none"/>
        <w:vertAlign w:val="baseline"/>
      </w:rPr>
    </w:lvl>
    <w:lvl w:ilvl="1" w:tplc="CB74C966">
      <w:start w:val="1"/>
      <w:numFmt w:val="lowerLetter"/>
      <w:lvlText w:val="%2."/>
      <w:lvlJc w:val="left"/>
      <w:pPr>
        <w:ind w:left="2544" w:hanging="330"/>
      </w:pPr>
      <w:rPr>
        <w:rFonts w:hAnsi="Arial Unicode MS"/>
        <w:caps w:val="0"/>
        <w:smallCaps w:val="0"/>
        <w:strike w:val="0"/>
        <w:dstrike w:val="0"/>
        <w:color w:val="000000"/>
        <w:spacing w:val="0"/>
        <w:w w:val="100"/>
        <w:kern w:val="0"/>
        <w:position w:val="0"/>
        <w:highlight w:val="none"/>
        <w:vertAlign w:val="baseline"/>
      </w:rPr>
    </w:lvl>
    <w:lvl w:ilvl="2" w:tplc="DB6C671A">
      <w:start w:val="1"/>
      <w:numFmt w:val="lowerRoman"/>
      <w:lvlText w:val="%3."/>
      <w:lvlJc w:val="left"/>
      <w:pPr>
        <w:ind w:left="3269" w:hanging="275"/>
      </w:pPr>
      <w:rPr>
        <w:rFonts w:hAnsi="Arial Unicode MS"/>
        <w:caps w:val="0"/>
        <w:smallCaps w:val="0"/>
        <w:strike w:val="0"/>
        <w:dstrike w:val="0"/>
        <w:color w:val="000000"/>
        <w:spacing w:val="0"/>
        <w:w w:val="100"/>
        <w:kern w:val="0"/>
        <w:position w:val="0"/>
        <w:highlight w:val="none"/>
        <w:vertAlign w:val="baseline"/>
      </w:rPr>
    </w:lvl>
    <w:lvl w:ilvl="3" w:tplc="CC9E4F50">
      <w:start w:val="1"/>
      <w:numFmt w:val="decimal"/>
      <w:lvlText w:val="%4."/>
      <w:lvlJc w:val="left"/>
      <w:pPr>
        <w:ind w:left="567" w:hanging="567"/>
      </w:pPr>
      <w:rPr>
        <w:rFonts w:hAnsi="Arial Unicode MS"/>
        <w:caps w:val="0"/>
        <w:smallCaps w:val="0"/>
        <w:strike w:val="0"/>
        <w:dstrike w:val="0"/>
        <w:color w:val="000000"/>
        <w:spacing w:val="0"/>
        <w:w w:val="100"/>
        <w:kern w:val="0"/>
        <w:position w:val="0"/>
        <w:sz w:val="24"/>
        <w:szCs w:val="24"/>
        <w:highlight w:val="none"/>
        <w:vertAlign w:val="baseline"/>
      </w:rPr>
    </w:lvl>
    <w:lvl w:ilvl="4" w:tplc="0232AEA2">
      <w:start w:val="1"/>
      <w:numFmt w:val="lowerLetter"/>
      <w:lvlText w:val="%5."/>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5" w:tplc="03041D20">
      <w:start w:val="1"/>
      <w:numFmt w:val="lowerRoman"/>
      <w:lvlText w:val="%6."/>
      <w:lvlJc w:val="left"/>
      <w:pPr>
        <w:ind w:left="2007" w:hanging="502"/>
      </w:pPr>
      <w:rPr>
        <w:rFonts w:hAnsi="Arial Unicode MS"/>
        <w:caps w:val="0"/>
        <w:smallCaps w:val="0"/>
        <w:strike w:val="0"/>
        <w:dstrike w:val="0"/>
        <w:color w:val="000000"/>
        <w:spacing w:val="0"/>
        <w:w w:val="100"/>
        <w:kern w:val="0"/>
        <w:position w:val="0"/>
        <w:highlight w:val="none"/>
        <w:vertAlign w:val="baseline"/>
      </w:rPr>
    </w:lvl>
    <w:lvl w:ilvl="6" w:tplc="D2127A08">
      <w:start w:val="1"/>
      <w:numFmt w:val="decimal"/>
      <w:lvlText w:val="%7."/>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7" w:tplc="FF18BE6C">
      <w:start w:val="1"/>
      <w:numFmt w:val="lowerLetter"/>
      <w:lvlText w:val="%8."/>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8" w:tplc="EEEEB7E4">
      <w:start w:val="1"/>
      <w:numFmt w:val="lowerRoman"/>
      <w:lvlText w:val="%9."/>
      <w:lvlJc w:val="left"/>
      <w:pPr>
        <w:ind w:left="4167" w:hanging="502"/>
      </w:pPr>
      <w:rPr>
        <w:rFonts w:hAnsi="Arial Unicode MS"/>
        <w:caps w:val="0"/>
        <w:smallCaps w:val="0"/>
        <w:strike w:val="0"/>
        <w:dstrike w:val="0"/>
        <w:color w:val="000000"/>
        <w:spacing w:val="0"/>
        <w:w w:val="100"/>
        <w:kern w:val="0"/>
        <w:position w:val="0"/>
        <w:highlight w:val="none"/>
        <w:vertAlign w:val="baseline"/>
      </w:rPr>
    </w:lvl>
  </w:abstractNum>
  <w:abstractNum w:abstractNumId="9" w15:restartNumberingAfterBreak="0">
    <w:nsid w:val="02290EEB"/>
    <w:multiLevelType w:val="multilevel"/>
    <w:tmpl w:val="23F6FA5A"/>
    <w:lvl w:ilvl="0">
      <w:start w:val="7"/>
      <w:numFmt w:val="decimal"/>
      <w:lvlText w:val="%1."/>
      <w:lvlJc w:val="left"/>
      <w:pPr>
        <w:ind w:left="360" w:hanging="360"/>
      </w:pPr>
      <w:rPr>
        <w:rFonts w:hint="default"/>
        <w:color w:val="000000"/>
      </w:rPr>
    </w:lvl>
    <w:lvl w:ilvl="1">
      <w:start w:val="3"/>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029E1B89"/>
    <w:multiLevelType w:val="hybridMultilevel"/>
    <w:tmpl w:val="25D496E2"/>
    <w:numStyleLink w:val="Importovantl31"/>
  </w:abstractNum>
  <w:abstractNum w:abstractNumId="11" w15:restartNumberingAfterBreak="0">
    <w:nsid w:val="02DA0622"/>
    <w:multiLevelType w:val="hybridMultilevel"/>
    <w:tmpl w:val="DC149216"/>
    <w:styleLink w:val="Importovantl8"/>
    <w:lvl w:ilvl="0" w:tplc="C1929538">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1AA8DEF6">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ADEDB5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22EACC0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B5587F2A">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9664A96">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BF6E81DE">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8BC46B10">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B33EFDF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13" w15:restartNumberingAfterBreak="0">
    <w:nsid w:val="031C666C"/>
    <w:multiLevelType w:val="hybridMultilevel"/>
    <w:tmpl w:val="31DAC9D8"/>
    <w:numStyleLink w:val="Importovantl17"/>
  </w:abstractNum>
  <w:abstractNum w:abstractNumId="14" w15:restartNumberingAfterBreak="0">
    <w:nsid w:val="036441AB"/>
    <w:multiLevelType w:val="multilevel"/>
    <w:tmpl w:val="678A85DA"/>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sz w:val="22"/>
        <w:szCs w:val="22"/>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15" w15:restartNumberingAfterBreak="0">
    <w:nsid w:val="04C06A90"/>
    <w:multiLevelType w:val="multilevel"/>
    <w:tmpl w:val="D5E8DA2E"/>
    <w:lvl w:ilvl="0">
      <w:start w:val="1"/>
      <w:numFmt w:val="decimal"/>
      <w:lvlText w:val="%1."/>
      <w:lvlJc w:val="left"/>
      <w:pPr>
        <w:ind w:left="360" w:hanging="360"/>
      </w:pPr>
    </w:lvl>
    <w:lvl w:ilvl="1">
      <w:start w:val="1"/>
      <w:numFmt w:val="decimal"/>
      <w:lvlText w:val="%1.%2."/>
      <w:lvlJc w:val="left"/>
      <w:pPr>
        <w:ind w:left="432" w:hanging="432"/>
      </w:pPr>
      <w:rPr>
        <w:rFonts w:ascii="Calibri" w:hAnsi="Calibri"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66C0D28"/>
    <w:multiLevelType w:val="hybridMultilevel"/>
    <w:tmpl w:val="E8BAC53A"/>
    <w:styleLink w:val="Importovantl370"/>
    <w:lvl w:ilvl="0" w:tplc="FE7A3954">
      <w:start w:val="1"/>
      <w:numFmt w:val="bullet"/>
      <w:lvlText w:val="•"/>
      <w:lvlJc w:val="left"/>
      <w:pPr>
        <w:ind w:left="927" w:hanging="360"/>
      </w:pPr>
      <w:rPr>
        <w:rFonts w:hAnsi="Arial Unicode MS"/>
        <w:caps w:val="0"/>
        <w:smallCaps w:val="0"/>
        <w:strike w:val="0"/>
        <w:dstrike w:val="0"/>
        <w:color w:val="000000"/>
        <w:spacing w:val="0"/>
        <w:w w:val="100"/>
        <w:kern w:val="0"/>
        <w:position w:val="0"/>
        <w:highlight w:val="none"/>
        <w:vertAlign w:val="baseline"/>
      </w:rPr>
    </w:lvl>
    <w:lvl w:ilvl="1" w:tplc="C6763E0C">
      <w:start w:val="1"/>
      <w:numFmt w:val="bullet"/>
      <w:lvlText w:val="•"/>
      <w:lvlJc w:val="left"/>
      <w:pPr>
        <w:ind w:left="1135" w:hanging="567"/>
      </w:pPr>
      <w:rPr>
        <w:rFonts w:hAnsi="Arial Unicode MS"/>
        <w:caps w:val="0"/>
        <w:smallCaps w:val="0"/>
        <w:strike w:val="0"/>
        <w:dstrike w:val="0"/>
        <w:color w:val="000000"/>
        <w:spacing w:val="0"/>
        <w:w w:val="100"/>
        <w:kern w:val="0"/>
        <w:position w:val="0"/>
        <w:sz w:val="20"/>
        <w:szCs w:val="20"/>
        <w:highlight w:val="none"/>
        <w:vertAlign w:val="baseline"/>
      </w:rPr>
    </w:lvl>
    <w:lvl w:ilvl="2" w:tplc="C0B6ADCC">
      <w:start w:val="1"/>
      <w:numFmt w:val="bullet"/>
      <w:lvlText w:val="•"/>
      <w:lvlJc w:val="left"/>
      <w:pPr>
        <w:tabs>
          <w:tab w:val="left" w:pos="851"/>
        </w:tabs>
        <w:ind w:left="1702" w:hanging="567"/>
      </w:pPr>
      <w:rPr>
        <w:rFonts w:hAnsi="Arial Unicode MS"/>
        <w:caps w:val="0"/>
        <w:smallCaps w:val="0"/>
        <w:strike w:val="0"/>
        <w:dstrike w:val="0"/>
        <w:color w:val="000000"/>
        <w:spacing w:val="0"/>
        <w:w w:val="100"/>
        <w:kern w:val="0"/>
        <w:position w:val="0"/>
        <w:sz w:val="20"/>
        <w:szCs w:val="20"/>
        <w:highlight w:val="none"/>
        <w:vertAlign w:val="baseline"/>
      </w:rPr>
    </w:lvl>
    <w:lvl w:ilvl="3" w:tplc="1F240EE6">
      <w:start w:val="1"/>
      <w:numFmt w:val="bullet"/>
      <w:lvlText w:val="•"/>
      <w:lvlJc w:val="left"/>
      <w:pPr>
        <w:tabs>
          <w:tab w:val="left" w:pos="851"/>
        </w:tabs>
        <w:ind w:left="2269" w:hanging="567"/>
      </w:pPr>
      <w:rPr>
        <w:rFonts w:hAnsi="Arial Unicode MS"/>
        <w:caps w:val="0"/>
        <w:smallCaps w:val="0"/>
        <w:strike w:val="0"/>
        <w:dstrike w:val="0"/>
        <w:color w:val="000000"/>
        <w:spacing w:val="0"/>
        <w:w w:val="100"/>
        <w:kern w:val="0"/>
        <w:position w:val="0"/>
        <w:sz w:val="20"/>
        <w:szCs w:val="20"/>
        <w:highlight w:val="none"/>
        <w:vertAlign w:val="baseline"/>
      </w:rPr>
    </w:lvl>
    <w:lvl w:ilvl="4" w:tplc="F93ABA36">
      <w:start w:val="1"/>
      <w:numFmt w:val="bullet"/>
      <w:lvlText w:val="•"/>
      <w:lvlJc w:val="left"/>
      <w:pPr>
        <w:tabs>
          <w:tab w:val="left" w:pos="851"/>
        </w:tabs>
        <w:ind w:left="2836" w:hanging="567"/>
      </w:pPr>
      <w:rPr>
        <w:rFonts w:hAnsi="Arial Unicode MS"/>
        <w:caps w:val="0"/>
        <w:smallCaps w:val="0"/>
        <w:strike w:val="0"/>
        <w:dstrike w:val="0"/>
        <w:color w:val="000000"/>
        <w:spacing w:val="0"/>
        <w:w w:val="100"/>
        <w:kern w:val="0"/>
        <w:position w:val="0"/>
        <w:sz w:val="20"/>
        <w:szCs w:val="20"/>
        <w:highlight w:val="none"/>
        <w:vertAlign w:val="baseline"/>
      </w:rPr>
    </w:lvl>
    <w:lvl w:ilvl="5" w:tplc="5A445FCC">
      <w:start w:val="1"/>
      <w:numFmt w:val="bullet"/>
      <w:lvlText w:val="•"/>
      <w:lvlJc w:val="left"/>
      <w:pPr>
        <w:tabs>
          <w:tab w:val="left" w:pos="851"/>
        </w:tabs>
        <w:ind w:left="3404" w:hanging="567"/>
      </w:pPr>
      <w:rPr>
        <w:rFonts w:hAnsi="Arial Unicode MS"/>
        <w:caps w:val="0"/>
        <w:smallCaps w:val="0"/>
        <w:strike w:val="0"/>
        <w:dstrike w:val="0"/>
        <w:color w:val="000000"/>
        <w:spacing w:val="0"/>
        <w:w w:val="100"/>
        <w:kern w:val="0"/>
        <w:position w:val="0"/>
        <w:sz w:val="20"/>
        <w:szCs w:val="20"/>
        <w:highlight w:val="none"/>
        <w:vertAlign w:val="baseline"/>
      </w:rPr>
    </w:lvl>
    <w:lvl w:ilvl="6" w:tplc="9C02929E">
      <w:start w:val="1"/>
      <w:numFmt w:val="bullet"/>
      <w:lvlText w:val="•"/>
      <w:lvlJc w:val="left"/>
      <w:pPr>
        <w:tabs>
          <w:tab w:val="left" w:pos="851"/>
        </w:tabs>
        <w:ind w:left="3971" w:hanging="567"/>
      </w:pPr>
      <w:rPr>
        <w:rFonts w:hAnsi="Arial Unicode MS"/>
        <w:caps w:val="0"/>
        <w:smallCaps w:val="0"/>
        <w:strike w:val="0"/>
        <w:dstrike w:val="0"/>
        <w:color w:val="000000"/>
        <w:spacing w:val="0"/>
        <w:w w:val="100"/>
        <w:kern w:val="0"/>
        <w:position w:val="0"/>
        <w:sz w:val="20"/>
        <w:szCs w:val="20"/>
        <w:highlight w:val="none"/>
        <w:vertAlign w:val="baseline"/>
      </w:rPr>
    </w:lvl>
    <w:lvl w:ilvl="7" w:tplc="30963AB8">
      <w:start w:val="1"/>
      <w:numFmt w:val="bullet"/>
      <w:lvlText w:val="•"/>
      <w:lvlJc w:val="left"/>
      <w:pPr>
        <w:tabs>
          <w:tab w:val="left" w:pos="851"/>
        </w:tabs>
        <w:ind w:left="4538" w:hanging="567"/>
      </w:pPr>
      <w:rPr>
        <w:rFonts w:hAnsi="Arial Unicode MS"/>
        <w:caps w:val="0"/>
        <w:smallCaps w:val="0"/>
        <w:strike w:val="0"/>
        <w:dstrike w:val="0"/>
        <w:color w:val="000000"/>
        <w:spacing w:val="0"/>
        <w:w w:val="100"/>
        <w:kern w:val="0"/>
        <w:position w:val="0"/>
        <w:sz w:val="20"/>
        <w:szCs w:val="20"/>
        <w:highlight w:val="none"/>
        <w:vertAlign w:val="baseline"/>
      </w:rPr>
    </w:lvl>
    <w:lvl w:ilvl="8" w:tplc="F9E2EDF6">
      <w:start w:val="1"/>
      <w:numFmt w:val="bullet"/>
      <w:lvlText w:val="•"/>
      <w:lvlJc w:val="left"/>
      <w:pPr>
        <w:tabs>
          <w:tab w:val="left" w:pos="851"/>
        </w:tabs>
        <w:ind w:left="5105" w:hanging="567"/>
      </w:pPr>
      <w:rPr>
        <w:rFonts w:hAnsi="Arial Unicode MS"/>
        <w:caps w:val="0"/>
        <w:smallCaps w:val="0"/>
        <w:strike w:val="0"/>
        <w:dstrike w:val="0"/>
        <w:color w:val="000000"/>
        <w:spacing w:val="0"/>
        <w:w w:val="100"/>
        <w:kern w:val="0"/>
        <w:position w:val="0"/>
        <w:sz w:val="20"/>
        <w:szCs w:val="20"/>
        <w:highlight w:val="none"/>
        <w:vertAlign w:val="baseline"/>
      </w:rPr>
    </w:lvl>
  </w:abstractNum>
  <w:abstractNum w:abstractNumId="17" w15:restartNumberingAfterBreak="0">
    <w:nsid w:val="06A5159D"/>
    <w:multiLevelType w:val="hybridMultilevel"/>
    <w:tmpl w:val="BC440772"/>
    <w:numStyleLink w:val="Importovantl32"/>
  </w:abstractNum>
  <w:abstractNum w:abstractNumId="18" w15:restartNumberingAfterBreak="0">
    <w:nsid w:val="06D84F9E"/>
    <w:multiLevelType w:val="hybridMultilevel"/>
    <w:tmpl w:val="43DA91A6"/>
    <w:styleLink w:val="Importovantl38"/>
    <w:lvl w:ilvl="0" w:tplc="270EA37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8B4C4398">
      <w:start w:val="1"/>
      <w:numFmt w:val="lowerLetter"/>
      <w:lvlText w:val="%2."/>
      <w:lvlJc w:val="left"/>
      <w:pPr>
        <w:ind w:left="1723" w:hanging="643"/>
      </w:pPr>
      <w:rPr>
        <w:rFonts w:hAnsi="Arial Unicode MS"/>
        <w:caps w:val="0"/>
        <w:smallCaps w:val="0"/>
        <w:strike w:val="0"/>
        <w:dstrike w:val="0"/>
        <w:color w:val="000000"/>
        <w:spacing w:val="0"/>
        <w:w w:val="100"/>
        <w:kern w:val="0"/>
        <w:position w:val="0"/>
        <w:highlight w:val="none"/>
        <w:vertAlign w:val="baseline"/>
      </w:rPr>
    </w:lvl>
    <w:lvl w:ilvl="2" w:tplc="97C85516">
      <w:start w:val="1"/>
      <w:numFmt w:val="lowerRoman"/>
      <w:lvlText w:val="%3."/>
      <w:lvlJc w:val="left"/>
      <w:pPr>
        <w:ind w:left="2443" w:hanging="578"/>
      </w:pPr>
      <w:rPr>
        <w:rFonts w:hAnsi="Arial Unicode MS"/>
        <w:caps w:val="0"/>
        <w:smallCaps w:val="0"/>
        <w:strike w:val="0"/>
        <w:dstrike w:val="0"/>
        <w:color w:val="000000"/>
        <w:spacing w:val="0"/>
        <w:w w:val="100"/>
        <w:kern w:val="0"/>
        <w:position w:val="0"/>
        <w:highlight w:val="none"/>
        <w:vertAlign w:val="baseline"/>
      </w:rPr>
    </w:lvl>
    <w:lvl w:ilvl="3" w:tplc="ABDE10F4">
      <w:start w:val="1"/>
      <w:numFmt w:val="decimal"/>
      <w:lvlText w:val="%4."/>
      <w:lvlJc w:val="left"/>
      <w:pPr>
        <w:ind w:left="3163" w:hanging="643"/>
      </w:pPr>
      <w:rPr>
        <w:rFonts w:hAnsi="Arial Unicode MS"/>
        <w:caps w:val="0"/>
        <w:smallCaps w:val="0"/>
        <w:strike w:val="0"/>
        <w:dstrike w:val="0"/>
        <w:color w:val="000000"/>
        <w:spacing w:val="0"/>
        <w:w w:val="100"/>
        <w:kern w:val="0"/>
        <w:position w:val="0"/>
        <w:highlight w:val="none"/>
        <w:vertAlign w:val="baseline"/>
      </w:rPr>
    </w:lvl>
    <w:lvl w:ilvl="4" w:tplc="E6222682">
      <w:start w:val="1"/>
      <w:numFmt w:val="lowerLetter"/>
      <w:lvlText w:val="%5."/>
      <w:lvlJc w:val="left"/>
      <w:pPr>
        <w:ind w:left="3883" w:hanging="643"/>
      </w:pPr>
      <w:rPr>
        <w:rFonts w:hAnsi="Arial Unicode MS"/>
        <w:caps w:val="0"/>
        <w:smallCaps w:val="0"/>
        <w:strike w:val="0"/>
        <w:dstrike w:val="0"/>
        <w:color w:val="000000"/>
        <w:spacing w:val="0"/>
        <w:w w:val="100"/>
        <w:kern w:val="0"/>
        <w:position w:val="0"/>
        <w:highlight w:val="none"/>
        <w:vertAlign w:val="baseline"/>
      </w:rPr>
    </w:lvl>
    <w:lvl w:ilvl="5" w:tplc="C30666CE">
      <w:start w:val="1"/>
      <w:numFmt w:val="lowerRoman"/>
      <w:lvlText w:val="%6."/>
      <w:lvlJc w:val="left"/>
      <w:pPr>
        <w:ind w:left="4603" w:hanging="578"/>
      </w:pPr>
      <w:rPr>
        <w:rFonts w:hAnsi="Arial Unicode MS"/>
        <w:caps w:val="0"/>
        <w:smallCaps w:val="0"/>
        <w:strike w:val="0"/>
        <w:dstrike w:val="0"/>
        <w:color w:val="000000"/>
        <w:spacing w:val="0"/>
        <w:w w:val="100"/>
        <w:kern w:val="0"/>
        <w:position w:val="0"/>
        <w:highlight w:val="none"/>
        <w:vertAlign w:val="baseline"/>
      </w:rPr>
    </w:lvl>
    <w:lvl w:ilvl="6" w:tplc="83F49840">
      <w:start w:val="1"/>
      <w:numFmt w:val="decimal"/>
      <w:lvlText w:val="%7."/>
      <w:lvlJc w:val="left"/>
      <w:pPr>
        <w:ind w:left="5323" w:hanging="643"/>
      </w:pPr>
      <w:rPr>
        <w:rFonts w:hAnsi="Arial Unicode MS"/>
        <w:caps w:val="0"/>
        <w:smallCaps w:val="0"/>
        <w:strike w:val="0"/>
        <w:dstrike w:val="0"/>
        <w:color w:val="000000"/>
        <w:spacing w:val="0"/>
        <w:w w:val="100"/>
        <w:kern w:val="0"/>
        <w:position w:val="0"/>
        <w:highlight w:val="none"/>
        <w:vertAlign w:val="baseline"/>
      </w:rPr>
    </w:lvl>
    <w:lvl w:ilvl="7" w:tplc="3634E4CA">
      <w:start w:val="1"/>
      <w:numFmt w:val="lowerLetter"/>
      <w:lvlText w:val="%8."/>
      <w:lvlJc w:val="left"/>
      <w:pPr>
        <w:ind w:left="6043" w:hanging="643"/>
      </w:pPr>
      <w:rPr>
        <w:rFonts w:hAnsi="Arial Unicode MS"/>
        <w:caps w:val="0"/>
        <w:smallCaps w:val="0"/>
        <w:strike w:val="0"/>
        <w:dstrike w:val="0"/>
        <w:color w:val="000000"/>
        <w:spacing w:val="0"/>
        <w:w w:val="100"/>
        <w:kern w:val="0"/>
        <w:position w:val="0"/>
        <w:highlight w:val="none"/>
        <w:vertAlign w:val="baseline"/>
      </w:rPr>
    </w:lvl>
    <w:lvl w:ilvl="8" w:tplc="E0C6AF86">
      <w:start w:val="1"/>
      <w:numFmt w:val="lowerRoman"/>
      <w:lvlText w:val="%9."/>
      <w:lvlJc w:val="left"/>
      <w:pPr>
        <w:ind w:left="6763" w:hanging="578"/>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07270D32"/>
    <w:multiLevelType w:val="hybridMultilevel"/>
    <w:tmpl w:val="D646C9CA"/>
    <w:lvl w:ilvl="0" w:tplc="0EBECC1A">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873637C"/>
    <w:multiLevelType w:val="multilevel"/>
    <w:tmpl w:val="6CBE2CBC"/>
    <w:styleLink w:val="Importovantl16"/>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093" w:hanging="72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2100" w:hanging="108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2970" w:hanging="144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3480" w:hanging="144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4350" w:hanging="180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5220" w:hanging="216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6090" w:hanging="252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6960" w:hanging="2880"/>
      </w:pPr>
      <w:rPr>
        <w:rFonts w:hAnsi="Arial Unicode MS"/>
        <w:b/>
        <w:bCs/>
        <w:caps w:val="0"/>
        <w:smallCaps w:val="0"/>
        <w:strike w:val="0"/>
        <w:dstrike w:val="0"/>
        <w:color w:val="000000"/>
        <w:spacing w:val="0"/>
        <w:w w:val="100"/>
        <w:kern w:val="0"/>
        <w:position w:val="0"/>
        <w:highlight w:val="none"/>
        <w:vertAlign w:val="baseline"/>
      </w:rPr>
    </w:lvl>
  </w:abstractNum>
  <w:abstractNum w:abstractNumId="21" w15:restartNumberingAfterBreak="0">
    <w:nsid w:val="08EC04BF"/>
    <w:multiLevelType w:val="hybridMultilevel"/>
    <w:tmpl w:val="43DA91A6"/>
    <w:numStyleLink w:val="Importovantl38"/>
  </w:abstractNum>
  <w:abstractNum w:abstractNumId="22" w15:restartNumberingAfterBreak="0">
    <w:nsid w:val="096F0C72"/>
    <w:multiLevelType w:val="hybridMultilevel"/>
    <w:tmpl w:val="8B54AC5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3" w15:restartNumberingAfterBreak="0">
    <w:nsid w:val="09702C5F"/>
    <w:multiLevelType w:val="hybridMultilevel"/>
    <w:tmpl w:val="E93C48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0A0E703A"/>
    <w:multiLevelType w:val="multilevel"/>
    <w:tmpl w:val="F236CCF2"/>
    <w:numStyleLink w:val="Importovantl11"/>
  </w:abstractNum>
  <w:abstractNum w:abstractNumId="25" w15:restartNumberingAfterBreak="0">
    <w:nsid w:val="0A1A3709"/>
    <w:multiLevelType w:val="hybridMultilevel"/>
    <w:tmpl w:val="2C5655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0A5170A8"/>
    <w:multiLevelType w:val="hybridMultilevel"/>
    <w:tmpl w:val="D0BA2A30"/>
    <w:lvl w:ilvl="0" w:tplc="FFFFFFFF">
      <w:start w:val="8"/>
      <w:numFmt w:val="bullet"/>
      <w:lvlText w:val="-"/>
      <w:lvlJc w:val="left"/>
      <w:pPr>
        <w:ind w:left="1287" w:hanging="360"/>
      </w:pPr>
      <w:rPr>
        <w:rFonts w:ascii="Times New Roman" w:eastAsia="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7" w15:restartNumberingAfterBreak="0">
    <w:nsid w:val="0B810B1A"/>
    <w:multiLevelType w:val="hybridMultilevel"/>
    <w:tmpl w:val="0DA858DE"/>
    <w:numStyleLink w:val="Importovantl26"/>
  </w:abstractNum>
  <w:abstractNum w:abstractNumId="28" w15:restartNumberingAfterBreak="0">
    <w:nsid w:val="0BF86BD3"/>
    <w:multiLevelType w:val="hybridMultilevel"/>
    <w:tmpl w:val="891A22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0C7D5B24"/>
    <w:multiLevelType w:val="hybridMultilevel"/>
    <w:tmpl w:val="F7786456"/>
    <w:lvl w:ilvl="0" w:tplc="B10A71D0">
      <w:start w:val="1"/>
      <w:numFmt w:val="decimal"/>
      <w:lvlText w:val="%1."/>
      <w:lvlJc w:val="left"/>
      <w:pPr>
        <w:ind w:left="720" w:hanging="360"/>
      </w:pPr>
      <w:rPr>
        <w:rFonts w:ascii="Calibri" w:hAnsi="Calibr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0D19357B"/>
    <w:multiLevelType w:val="hybridMultilevel"/>
    <w:tmpl w:val="F7A2BC7E"/>
    <w:lvl w:ilvl="0" w:tplc="264ED506">
      <w:start w:val="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0F1547D9"/>
    <w:multiLevelType w:val="hybridMultilevel"/>
    <w:tmpl w:val="0DA858DE"/>
    <w:styleLink w:val="Importovantl26"/>
    <w:lvl w:ilvl="0" w:tplc="B40A53C4">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F3A729C">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64EE7BF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8CB4AE">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2BCDD80">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012E718">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660D06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59A190C">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EAA4A7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0F1C5289"/>
    <w:multiLevelType w:val="hybridMultilevel"/>
    <w:tmpl w:val="2940EA6C"/>
    <w:styleLink w:val="Importovantl9"/>
    <w:lvl w:ilvl="0" w:tplc="B0EAB2F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56264AFC">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FD8808D0">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98AC661A">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8A127A80">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D820144">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E38AAC86">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037ADD3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28B8791E">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33" w15:restartNumberingAfterBreak="0">
    <w:nsid w:val="10E2576B"/>
    <w:multiLevelType w:val="hybridMultilevel"/>
    <w:tmpl w:val="E528DAC8"/>
    <w:numStyleLink w:val="Importovantl2"/>
  </w:abstractNum>
  <w:abstractNum w:abstractNumId="34" w15:restartNumberingAfterBreak="0">
    <w:nsid w:val="10F66CC5"/>
    <w:multiLevelType w:val="hybridMultilevel"/>
    <w:tmpl w:val="25D496E2"/>
    <w:styleLink w:val="Importovantl31"/>
    <w:lvl w:ilvl="0" w:tplc="00CA7D8A">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tplc="85129364">
      <w:start w:val="1"/>
      <w:numFmt w:val="lowerLetter"/>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2" w:tplc="FFF4E25A">
      <w:start w:val="1"/>
      <w:numFmt w:val="lowerRoman"/>
      <w:lvlText w:val="%3."/>
      <w:lvlJc w:val="left"/>
      <w:pPr>
        <w:ind w:left="2007" w:hanging="502"/>
      </w:pPr>
      <w:rPr>
        <w:rFonts w:hAnsi="Arial Unicode MS"/>
        <w:caps w:val="0"/>
        <w:smallCaps w:val="0"/>
        <w:strike w:val="0"/>
        <w:dstrike w:val="0"/>
        <w:color w:val="000000"/>
        <w:spacing w:val="0"/>
        <w:w w:val="100"/>
        <w:kern w:val="0"/>
        <w:position w:val="0"/>
        <w:highlight w:val="none"/>
        <w:vertAlign w:val="baseline"/>
      </w:rPr>
    </w:lvl>
    <w:lvl w:ilvl="3" w:tplc="55F8834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4" w:tplc="71F2C078">
      <w:start w:val="1"/>
      <w:numFmt w:val="lowerLetter"/>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5" w:tplc="48BA7242">
      <w:start w:val="1"/>
      <w:numFmt w:val="lowerRoman"/>
      <w:lvlText w:val="%6."/>
      <w:lvlJc w:val="left"/>
      <w:pPr>
        <w:ind w:left="4167" w:hanging="502"/>
      </w:pPr>
      <w:rPr>
        <w:rFonts w:hAnsi="Arial Unicode MS"/>
        <w:caps w:val="0"/>
        <w:smallCaps w:val="0"/>
        <w:strike w:val="0"/>
        <w:dstrike w:val="0"/>
        <w:color w:val="000000"/>
        <w:spacing w:val="0"/>
        <w:w w:val="100"/>
        <w:kern w:val="0"/>
        <w:position w:val="0"/>
        <w:highlight w:val="none"/>
        <w:vertAlign w:val="baseline"/>
      </w:rPr>
    </w:lvl>
    <w:lvl w:ilvl="6" w:tplc="A7E8E912">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rPr>
    </w:lvl>
    <w:lvl w:ilvl="7" w:tplc="DE3C3BD0">
      <w:start w:val="1"/>
      <w:numFmt w:val="lowerLetter"/>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rPr>
    </w:lvl>
    <w:lvl w:ilvl="8" w:tplc="2A462B14">
      <w:start w:val="1"/>
      <w:numFmt w:val="lowerRoman"/>
      <w:lvlText w:val="%9."/>
      <w:lvlJc w:val="left"/>
      <w:pPr>
        <w:ind w:left="6327" w:hanging="502"/>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11C91088"/>
    <w:multiLevelType w:val="hybridMultilevel"/>
    <w:tmpl w:val="BC440772"/>
    <w:styleLink w:val="Importovantl32"/>
    <w:lvl w:ilvl="0" w:tplc="E63C3ACC">
      <w:start w:val="1"/>
      <w:numFmt w:val="upperRoman"/>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059A36A0">
      <w:start w:val="1"/>
      <w:numFmt w:val="lowerLetter"/>
      <w:suff w:val="nothing"/>
      <w:lvlText w:val="%2."/>
      <w:lvlJc w:val="left"/>
      <w:pPr>
        <w:ind w:left="927" w:hanging="207"/>
      </w:pPr>
      <w:rPr>
        <w:rFonts w:hAnsi="Arial Unicode MS"/>
        <w:b/>
        <w:bCs/>
        <w:caps w:val="0"/>
        <w:smallCaps w:val="0"/>
        <w:strike w:val="0"/>
        <w:dstrike w:val="0"/>
        <w:color w:val="000000"/>
        <w:spacing w:val="0"/>
        <w:w w:val="100"/>
        <w:kern w:val="0"/>
        <w:position w:val="0"/>
        <w:highlight w:val="none"/>
        <w:vertAlign w:val="baseline"/>
      </w:rPr>
    </w:lvl>
    <w:lvl w:ilvl="2" w:tplc="0CB6DD7C">
      <w:start w:val="1"/>
      <w:numFmt w:val="lowerRoman"/>
      <w:suff w:val="nothing"/>
      <w:lvlText w:val="%3."/>
      <w:lvlJc w:val="left"/>
      <w:pPr>
        <w:ind w:left="1647" w:hanging="156"/>
      </w:pPr>
      <w:rPr>
        <w:rFonts w:hAnsi="Arial Unicode MS"/>
        <w:b/>
        <w:bCs/>
        <w:caps w:val="0"/>
        <w:smallCaps w:val="0"/>
        <w:strike w:val="0"/>
        <w:dstrike w:val="0"/>
        <w:color w:val="000000"/>
        <w:spacing w:val="0"/>
        <w:w w:val="100"/>
        <w:kern w:val="0"/>
        <w:position w:val="0"/>
        <w:highlight w:val="none"/>
        <w:vertAlign w:val="baseline"/>
      </w:rPr>
    </w:lvl>
    <w:lvl w:ilvl="3" w:tplc="A00C7A4A">
      <w:start w:val="1"/>
      <w:numFmt w:val="decimal"/>
      <w:suff w:val="nothing"/>
      <w:lvlText w:val="%4."/>
      <w:lvlJc w:val="left"/>
      <w:pPr>
        <w:ind w:left="2367" w:hanging="207"/>
      </w:pPr>
      <w:rPr>
        <w:rFonts w:hAnsi="Arial Unicode MS"/>
        <w:b/>
        <w:bCs/>
        <w:caps w:val="0"/>
        <w:smallCaps w:val="0"/>
        <w:strike w:val="0"/>
        <w:dstrike w:val="0"/>
        <w:color w:val="000000"/>
        <w:spacing w:val="0"/>
        <w:w w:val="100"/>
        <w:kern w:val="0"/>
        <w:position w:val="0"/>
        <w:highlight w:val="none"/>
        <w:vertAlign w:val="baseline"/>
      </w:rPr>
    </w:lvl>
    <w:lvl w:ilvl="4" w:tplc="E14EEEBC">
      <w:start w:val="1"/>
      <w:numFmt w:val="lowerLetter"/>
      <w:suff w:val="nothing"/>
      <w:lvlText w:val="%5."/>
      <w:lvlJc w:val="left"/>
      <w:pPr>
        <w:ind w:left="3087" w:hanging="207"/>
      </w:pPr>
      <w:rPr>
        <w:rFonts w:hAnsi="Arial Unicode MS"/>
        <w:b/>
        <w:bCs/>
        <w:caps w:val="0"/>
        <w:smallCaps w:val="0"/>
        <w:strike w:val="0"/>
        <w:dstrike w:val="0"/>
        <w:color w:val="000000"/>
        <w:spacing w:val="0"/>
        <w:w w:val="100"/>
        <w:kern w:val="0"/>
        <w:position w:val="0"/>
        <w:highlight w:val="none"/>
        <w:vertAlign w:val="baseline"/>
      </w:rPr>
    </w:lvl>
    <w:lvl w:ilvl="5" w:tplc="2A766A08">
      <w:start w:val="1"/>
      <w:numFmt w:val="lowerRoman"/>
      <w:suff w:val="nothing"/>
      <w:lvlText w:val="%6."/>
      <w:lvlJc w:val="left"/>
      <w:pPr>
        <w:ind w:left="3807" w:hanging="156"/>
      </w:pPr>
      <w:rPr>
        <w:rFonts w:hAnsi="Arial Unicode MS"/>
        <w:b/>
        <w:bCs/>
        <w:caps w:val="0"/>
        <w:smallCaps w:val="0"/>
        <w:strike w:val="0"/>
        <w:dstrike w:val="0"/>
        <w:color w:val="000000"/>
        <w:spacing w:val="0"/>
        <w:w w:val="100"/>
        <w:kern w:val="0"/>
        <w:position w:val="0"/>
        <w:highlight w:val="none"/>
        <w:vertAlign w:val="baseline"/>
      </w:rPr>
    </w:lvl>
    <w:lvl w:ilvl="6" w:tplc="37B2395A">
      <w:start w:val="1"/>
      <w:numFmt w:val="decimal"/>
      <w:suff w:val="nothing"/>
      <w:lvlText w:val="%7."/>
      <w:lvlJc w:val="left"/>
      <w:pPr>
        <w:ind w:left="4527" w:hanging="207"/>
      </w:pPr>
      <w:rPr>
        <w:rFonts w:hAnsi="Arial Unicode MS"/>
        <w:b/>
        <w:bCs/>
        <w:caps w:val="0"/>
        <w:smallCaps w:val="0"/>
        <w:strike w:val="0"/>
        <w:dstrike w:val="0"/>
        <w:color w:val="000000"/>
        <w:spacing w:val="0"/>
        <w:w w:val="100"/>
        <w:kern w:val="0"/>
        <w:position w:val="0"/>
        <w:highlight w:val="none"/>
        <w:vertAlign w:val="baseline"/>
      </w:rPr>
    </w:lvl>
    <w:lvl w:ilvl="7" w:tplc="B8ECB450">
      <w:start w:val="1"/>
      <w:numFmt w:val="lowerLetter"/>
      <w:suff w:val="nothing"/>
      <w:lvlText w:val="%8."/>
      <w:lvlJc w:val="left"/>
      <w:pPr>
        <w:ind w:left="5247" w:hanging="207"/>
      </w:pPr>
      <w:rPr>
        <w:rFonts w:hAnsi="Arial Unicode MS"/>
        <w:b/>
        <w:bCs/>
        <w:caps w:val="0"/>
        <w:smallCaps w:val="0"/>
        <w:strike w:val="0"/>
        <w:dstrike w:val="0"/>
        <w:color w:val="000000"/>
        <w:spacing w:val="0"/>
        <w:w w:val="100"/>
        <w:kern w:val="0"/>
        <w:position w:val="0"/>
        <w:highlight w:val="none"/>
        <w:vertAlign w:val="baseline"/>
      </w:rPr>
    </w:lvl>
    <w:lvl w:ilvl="8" w:tplc="DA0E0B3C">
      <w:start w:val="1"/>
      <w:numFmt w:val="lowerRoman"/>
      <w:suff w:val="nothing"/>
      <w:lvlText w:val="%9."/>
      <w:lvlJc w:val="left"/>
      <w:pPr>
        <w:ind w:left="5967" w:hanging="156"/>
      </w:pPr>
      <w:rPr>
        <w:rFonts w:hAnsi="Arial Unicode MS"/>
        <w:b/>
        <w:bCs/>
        <w:caps w:val="0"/>
        <w:smallCaps w:val="0"/>
        <w:strike w:val="0"/>
        <w:dstrike w:val="0"/>
        <w:color w:val="000000"/>
        <w:spacing w:val="0"/>
        <w:w w:val="100"/>
        <w:kern w:val="0"/>
        <w:position w:val="0"/>
        <w:highlight w:val="none"/>
        <w:vertAlign w:val="baseline"/>
      </w:rPr>
    </w:lvl>
  </w:abstractNum>
  <w:abstractNum w:abstractNumId="36" w15:restartNumberingAfterBreak="0">
    <w:nsid w:val="121E3AFB"/>
    <w:multiLevelType w:val="hybridMultilevel"/>
    <w:tmpl w:val="DD26B7E0"/>
    <w:styleLink w:val="Importovantl3"/>
    <w:lvl w:ilvl="0" w:tplc="B6DCCE6E">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D6D8D14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FC6FBC4">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312A7218">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6248F86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15AB91C">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0EBC8FD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5DCCB4EC">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67907E4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37" w15:restartNumberingAfterBreak="0">
    <w:nsid w:val="13F95980"/>
    <w:multiLevelType w:val="hybridMultilevel"/>
    <w:tmpl w:val="A51225C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38" w15:restartNumberingAfterBreak="0">
    <w:nsid w:val="14274825"/>
    <w:multiLevelType w:val="hybridMultilevel"/>
    <w:tmpl w:val="B1DCF7F4"/>
    <w:lvl w:ilvl="0" w:tplc="0138FF6C">
      <w:start w:val="1"/>
      <w:numFmt w:val="lowerLetter"/>
      <w:lvlText w:val="%1)"/>
      <w:lvlJc w:val="left"/>
      <w:pPr>
        <w:ind w:left="1287" w:hanging="360"/>
      </w:pPr>
      <w:rPr>
        <w:rFonts w:hint="default"/>
        <w:i w:val="0"/>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9" w15:restartNumberingAfterBreak="0">
    <w:nsid w:val="16223DD1"/>
    <w:multiLevelType w:val="multilevel"/>
    <w:tmpl w:val="E8662078"/>
    <w:numStyleLink w:val="Importovantl19"/>
  </w:abstractNum>
  <w:abstractNum w:abstractNumId="40" w15:restartNumberingAfterBreak="0">
    <w:nsid w:val="16821DBE"/>
    <w:multiLevelType w:val="hybridMultilevel"/>
    <w:tmpl w:val="71D6902C"/>
    <w:styleLink w:val="Importovantl71"/>
    <w:lvl w:ilvl="0" w:tplc="91D05F4C">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437A0E6E">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F3861BAA">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8C38ADC6">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0152E8F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2ECD6C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812C10D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119A944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F606F1F4">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16D94096"/>
    <w:multiLevelType w:val="hybridMultilevel"/>
    <w:tmpl w:val="D5E2D79A"/>
    <w:styleLink w:val="Importovantl7"/>
    <w:lvl w:ilvl="0" w:tplc="A9DAA874">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183E85F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E7A663E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DE04BDB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96C8039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080AB61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8668B1B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0B0AC112">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41E2D0BC">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42" w15:restartNumberingAfterBreak="0">
    <w:nsid w:val="174A1F36"/>
    <w:multiLevelType w:val="hybridMultilevel"/>
    <w:tmpl w:val="09649F60"/>
    <w:lvl w:ilvl="0" w:tplc="F7169E44">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772E87C0">
      <w:start w:val="1"/>
      <w:numFmt w:val="lowerLetter"/>
      <w:lvlText w:val="%2)"/>
      <w:lvlJc w:val="left"/>
      <w:pPr>
        <w:ind w:left="1440" w:hanging="360"/>
      </w:pPr>
      <w:rPr>
        <w:b/>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19231B13"/>
    <w:multiLevelType w:val="multilevel"/>
    <w:tmpl w:val="8F761B28"/>
    <w:lvl w:ilvl="0">
      <w:start w:val="8"/>
      <w:numFmt w:val="decimal"/>
      <w:lvlText w:val="%1."/>
      <w:lvlJc w:val="left"/>
      <w:pPr>
        <w:ind w:left="360" w:hanging="360"/>
      </w:pPr>
      <w:rPr>
        <w:rFonts w:hint="default"/>
      </w:rPr>
    </w:lvl>
    <w:lvl w:ilvl="1">
      <w:start w:val="1"/>
      <w:numFmt w:val="decimal"/>
      <w:lvlText w:val="%1.%2."/>
      <w:lvlJc w:val="left"/>
      <w:pPr>
        <w:ind w:left="360" w:hanging="360"/>
      </w:pPr>
      <w:rPr>
        <w:rFonts w:ascii="Calibri" w:hAnsi="Calibri"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1C14696A"/>
    <w:multiLevelType w:val="hybridMultilevel"/>
    <w:tmpl w:val="DD525168"/>
    <w:lvl w:ilvl="0" w:tplc="04050017">
      <w:start w:val="1"/>
      <w:numFmt w:val="lowerLetter"/>
      <w:pStyle w:val="Zoznamsodrkami"/>
      <w:lvlText w:val="%1)"/>
      <w:lvlJc w:val="left"/>
      <w:pPr>
        <w:tabs>
          <w:tab w:val="num" w:pos="1080"/>
        </w:tabs>
        <w:ind w:left="108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1C8013B7"/>
    <w:multiLevelType w:val="multilevel"/>
    <w:tmpl w:val="7D12AFB0"/>
    <w:lvl w:ilvl="0">
      <w:start w:val="1"/>
      <w:numFmt w:val="decimal"/>
      <w:lvlText w:val="%1."/>
      <w:lvlJc w:val="left"/>
      <w:pPr>
        <w:ind w:left="360" w:hanging="360"/>
      </w:pPr>
      <w:rPr>
        <w:rFonts w:hint="default"/>
      </w:rPr>
    </w:lvl>
    <w:lvl w:ilvl="1">
      <w:start w:val="1"/>
      <w:numFmt w:val="decimal"/>
      <w:lvlText w:val="%1.%2."/>
      <w:lvlJc w:val="left"/>
      <w:pPr>
        <w:ind w:left="792" w:hanging="432"/>
      </w:pPr>
      <w:rPr>
        <w:color w:val="00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1D3370DA"/>
    <w:multiLevelType w:val="multilevel"/>
    <w:tmpl w:val="1C96F2EC"/>
    <w:styleLink w:val="Importovantl21"/>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center" w:pos="4536"/>
          <w:tab w:val="right" w:pos="9046"/>
        </w:tabs>
        <w:ind w:left="1701" w:hanging="567"/>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center" w:pos="4536"/>
          <w:tab w:val="right" w:pos="9046"/>
        </w:tabs>
        <w:ind w:left="711" w:hanging="71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center" w:pos="4536"/>
          <w:tab w:val="right" w:pos="9046"/>
        </w:tabs>
        <w:ind w:left="855" w:hanging="855"/>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center" w:pos="4536"/>
          <w:tab w:val="right" w:pos="9046"/>
        </w:tabs>
        <w:ind w:left="999" w:hanging="999"/>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center" w:pos="4536"/>
          <w:tab w:val="right" w:pos="9046"/>
        </w:tabs>
        <w:ind w:left="1143" w:hanging="1143"/>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center" w:pos="4536"/>
          <w:tab w:val="right" w:pos="9046"/>
        </w:tabs>
        <w:ind w:left="1287" w:hanging="1287"/>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center" w:pos="4536"/>
          <w:tab w:val="right" w:pos="9046"/>
        </w:tabs>
        <w:ind w:left="1503" w:hanging="1503"/>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1E3A5CFB"/>
    <w:multiLevelType w:val="hybridMultilevel"/>
    <w:tmpl w:val="E3B431D6"/>
    <w:lvl w:ilvl="0" w:tplc="53B499AE">
      <w:numFmt w:val="decimal"/>
      <w:lvlText w:val=""/>
      <w:lvlJc w:val="left"/>
    </w:lvl>
    <w:lvl w:ilvl="1" w:tplc="0CAC9C7E">
      <w:numFmt w:val="decimal"/>
      <w:lvlText w:val=""/>
      <w:lvlJc w:val="left"/>
    </w:lvl>
    <w:lvl w:ilvl="2" w:tplc="12D240E0">
      <w:numFmt w:val="decimal"/>
      <w:lvlText w:val=""/>
      <w:lvlJc w:val="left"/>
    </w:lvl>
    <w:lvl w:ilvl="3" w:tplc="535EB46E">
      <w:numFmt w:val="decimal"/>
      <w:lvlText w:val=""/>
      <w:lvlJc w:val="left"/>
    </w:lvl>
    <w:lvl w:ilvl="4" w:tplc="7BF04CD8">
      <w:numFmt w:val="decimal"/>
      <w:lvlText w:val=""/>
      <w:lvlJc w:val="left"/>
    </w:lvl>
    <w:lvl w:ilvl="5" w:tplc="4B9279E2">
      <w:numFmt w:val="decimal"/>
      <w:lvlText w:val=""/>
      <w:lvlJc w:val="left"/>
    </w:lvl>
    <w:lvl w:ilvl="6" w:tplc="44328D40">
      <w:numFmt w:val="decimal"/>
      <w:lvlText w:val=""/>
      <w:lvlJc w:val="left"/>
    </w:lvl>
    <w:lvl w:ilvl="7" w:tplc="7C80E13A">
      <w:numFmt w:val="decimal"/>
      <w:lvlText w:val=""/>
      <w:lvlJc w:val="left"/>
    </w:lvl>
    <w:lvl w:ilvl="8" w:tplc="0BE6CFA2">
      <w:numFmt w:val="decimal"/>
      <w:lvlText w:val=""/>
      <w:lvlJc w:val="left"/>
    </w:lvl>
  </w:abstractNum>
  <w:abstractNum w:abstractNumId="48" w15:restartNumberingAfterBreak="0">
    <w:nsid w:val="1E6302B8"/>
    <w:multiLevelType w:val="hybridMultilevel"/>
    <w:tmpl w:val="095460D8"/>
    <w:lvl w:ilvl="0" w:tplc="12EAF91E">
      <w:start w:val="1"/>
      <w:numFmt w:val="decimal"/>
      <w:lvlText w:val="2.%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20290542"/>
    <w:multiLevelType w:val="multilevel"/>
    <w:tmpl w:val="041B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1E62D04"/>
    <w:multiLevelType w:val="hybridMultilevel"/>
    <w:tmpl w:val="5D32C874"/>
    <w:styleLink w:val="Importovantl18"/>
    <w:lvl w:ilvl="0" w:tplc="A322D4CC">
      <w:start w:val="1"/>
      <w:numFmt w:val="bullet"/>
      <w:lvlText w:val="·"/>
      <w:lvlJc w:val="left"/>
      <w:pPr>
        <w:ind w:left="85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3805914">
      <w:start w:val="1"/>
      <w:numFmt w:val="bullet"/>
      <w:lvlText w:val="o"/>
      <w:lvlJc w:val="left"/>
      <w:pPr>
        <w:ind w:left="157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EEEF924">
      <w:start w:val="1"/>
      <w:numFmt w:val="bullet"/>
      <w:lvlText w:val="▪"/>
      <w:lvlJc w:val="left"/>
      <w:pPr>
        <w:ind w:left="22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57CD22E">
      <w:start w:val="1"/>
      <w:numFmt w:val="bullet"/>
      <w:lvlText w:val="·"/>
      <w:lvlJc w:val="left"/>
      <w:pPr>
        <w:ind w:left="301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A8E3A0E">
      <w:start w:val="1"/>
      <w:numFmt w:val="bullet"/>
      <w:lvlText w:val="o"/>
      <w:lvlJc w:val="left"/>
      <w:pPr>
        <w:ind w:left="373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964A2F2">
      <w:start w:val="1"/>
      <w:numFmt w:val="bullet"/>
      <w:lvlText w:val="▪"/>
      <w:lvlJc w:val="left"/>
      <w:pPr>
        <w:ind w:left="445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9E88210">
      <w:start w:val="1"/>
      <w:numFmt w:val="bullet"/>
      <w:lvlText w:val="·"/>
      <w:lvlJc w:val="left"/>
      <w:pPr>
        <w:ind w:left="517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B40BF36">
      <w:start w:val="1"/>
      <w:numFmt w:val="bullet"/>
      <w:lvlText w:val="o"/>
      <w:lvlJc w:val="left"/>
      <w:pPr>
        <w:ind w:left="58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378F310">
      <w:start w:val="1"/>
      <w:numFmt w:val="bullet"/>
      <w:lvlText w:val="▪"/>
      <w:lvlJc w:val="left"/>
      <w:pPr>
        <w:ind w:left="661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1" w15:restartNumberingAfterBreak="0">
    <w:nsid w:val="229A1659"/>
    <w:multiLevelType w:val="multilevel"/>
    <w:tmpl w:val="0E9490F4"/>
    <w:lvl w:ilvl="0">
      <w:start w:val="6"/>
      <w:numFmt w:val="decimal"/>
      <w:lvlText w:val="%1.1."/>
      <w:lvlJc w:val="left"/>
      <w:pPr>
        <w:ind w:left="360" w:hanging="360"/>
      </w:pPr>
      <w:rPr>
        <w:rFonts w:hint="default"/>
      </w:rPr>
    </w:lvl>
    <w:lvl w:ilvl="1">
      <w:start w:val="1"/>
      <w:numFmt w:val="decimal"/>
      <w:lvlText w:val="%1.%2."/>
      <w:lvlJc w:val="left"/>
      <w:pPr>
        <w:ind w:left="277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231A5FEE"/>
    <w:multiLevelType w:val="hybridMultilevel"/>
    <w:tmpl w:val="E110A84A"/>
    <w:styleLink w:val="Importovantl28"/>
    <w:lvl w:ilvl="0" w:tplc="D20A6E02">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50CEE2">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E64B344">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9628682">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83C7D50">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AE272D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6EEF210">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72EAB1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E7C22C0">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23B80CF7"/>
    <w:multiLevelType w:val="multilevel"/>
    <w:tmpl w:val="0CB871F6"/>
    <w:styleLink w:val="Importovantl41"/>
    <w:lvl w:ilvl="0">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1032" w:hanging="46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978" w:hanging="543"/>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3">
      <w:start w:val="1"/>
      <w:numFmt w:val="decimal"/>
      <w:suff w:val="nothing"/>
      <w:lvlText w:val="%1.%2.%3.%4."/>
      <w:lvlJc w:val="left"/>
      <w:pPr>
        <w:ind w:left="1495" w:hanging="700"/>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4">
      <w:start w:val="1"/>
      <w:numFmt w:val="decimal"/>
      <w:suff w:val="nothing"/>
      <w:lvlText w:val="%1.%2.%3.%4.%5."/>
      <w:lvlJc w:val="left"/>
      <w:pPr>
        <w:ind w:left="2012" w:hanging="857"/>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5">
      <w:start w:val="1"/>
      <w:numFmt w:val="decimal"/>
      <w:suff w:val="nothing"/>
      <w:lvlText w:val="%1.%2.%3.%4.%5.%6."/>
      <w:lvlJc w:val="left"/>
      <w:pPr>
        <w:ind w:left="2530" w:hanging="1015"/>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6">
      <w:start w:val="1"/>
      <w:numFmt w:val="decimal"/>
      <w:suff w:val="nothing"/>
      <w:lvlText w:val="%1.%2.%3.%4.%5.%6.%7."/>
      <w:lvlJc w:val="left"/>
      <w:pPr>
        <w:ind w:left="3047" w:hanging="1172"/>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7">
      <w:start w:val="1"/>
      <w:numFmt w:val="decimal"/>
      <w:suff w:val="nothing"/>
      <w:lvlText w:val="%1.%2.%3.%4.%5.%6.%7.%8."/>
      <w:lvlJc w:val="left"/>
      <w:pPr>
        <w:ind w:left="3564" w:hanging="1329"/>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8">
      <w:start w:val="1"/>
      <w:numFmt w:val="decimal"/>
      <w:suff w:val="nothing"/>
      <w:lvlText w:val="%1.%2.%3.%4.%5.%6.%7.%8.%9."/>
      <w:lvlJc w:val="left"/>
      <w:pPr>
        <w:ind w:left="4159" w:hanging="1564"/>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abstractNum>
  <w:abstractNum w:abstractNumId="54" w15:restartNumberingAfterBreak="0">
    <w:nsid w:val="257C3097"/>
    <w:multiLevelType w:val="hybridMultilevel"/>
    <w:tmpl w:val="AF363042"/>
    <w:lvl w:ilvl="0" w:tplc="041B0001">
      <w:start w:val="1"/>
      <w:numFmt w:val="bullet"/>
      <w:lvlText w:val=""/>
      <w:lvlJc w:val="left"/>
      <w:pPr>
        <w:ind w:left="1425" w:hanging="360"/>
      </w:pPr>
      <w:rPr>
        <w:rFonts w:ascii="Symbol" w:hAnsi="Symbo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55" w15:restartNumberingAfterBreak="0">
    <w:nsid w:val="27D600C7"/>
    <w:multiLevelType w:val="hybridMultilevel"/>
    <w:tmpl w:val="1368D4F2"/>
    <w:styleLink w:val="Importovantl24"/>
    <w:lvl w:ilvl="0" w:tplc="CA62C276">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B9D499F0">
      <w:start w:val="1"/>
      <w:numFmt w:val="lowerLetter"/>
      <w:lvlText w:val="%2)"/>
      <w:lvlJc w:val="left"/>
      <w:pPr>
        <w:ind w:left="1571" w:hanging="257"/>
      </w:pPr>
      <w:rPr>
        <w:rFonts w:hAnsi="Arial Unicode MS"/>
        <w:caps w:val="0"/>
        <w:smallCaps w:val="0"/>
        <w:strike w:val="0"/>
        <w:dstrike w:val="0"/>
        <w:color w:val="000000"/>
        <w:spacing w:val="0"/>
        <w:w w:val="100"/>
        <w:kern w:val="0"/>
        <w:position w:val="0"/>
        <w:highlight w:val="none"/>
        <w:vertAlign w:val="baseline"/>
      </w:rPr>
    </w:lvl>
    <w:lvl w:ilvl="2" w:tplc="2E3639B0">
      <w:start w:val="1"/>
      <w:numFmt w:val="lowerRoman"/>
      <w:lvlText w:val="%3."/>
      <w:lvlJc w:val="left"/>
      <w:pPr>
        <w:ind w:left="2291" w:hanging="230"/>
      </w:pPr>
      <w:rPr>
        <w:rFonts w:hAnsi="Arial Unicode MS"/>
        <w:caps w:val="0"/>
        <w:smallCaps w:val="0"/>
        <w:strike w:val="0"/>
        <w:dstrike w:val="0"/>
        <w:color w:val="000000"/>
        <w:spacing w:val="0"/>
        <w:w w:val="100"/>
        <w:kern w:val="0"/>
        <w:position w:val="0"/>
        <w:highlight w:val="none"/>
        <w:vertAlign w:val="baseline"/>
      </w:rPr>
    </w:lvl>
    <w:lvl w:ilvl="3" w:tplc="8488D9AA">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E524295E">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85ACB0B0">
      <w:start w:val="1"/>
      <w:numFmt w:val="lowerRoman"/>
      <w:lvlText w:val="%6."/>
      <w:lvlJc w:val="left"/>
      <w:pPr>
        <w:ind w:left="4451" w:hanging="230"/>
      </w:pPr>
      <w:rPr>
        <w:rFonts w:hAnsi="Arial Unicode MS"/>
        <w:caps w:val="0"/>
        <w:smallCaps w:val="0"/>
        <w:strike w:val="0"/>
        <w:dstrike w:val="0"/>
        <w:color w:val="000000"/>
        <w:spacing w:val="0"/>
        <w:w w:val="100"/>
        <w:kern w:val="0"/>
        <w:position w:val="0"/>
        <w:highlight w:val="none"/>
        <w:vertAlign w:val="baseline"/>
      </w:rPr>
    </w:lvl>
    <w:lvl w:ilvl="6" w:tplc="D4E8484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B75001B2">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7550FC60">
      <w:start w:val="1"/>
      <w:numFmt w:val="lowerRoman"/>
      <w:lvlText w:val="%9."/>
      <w:lvlJc w:val="left"/>
      <w:pPr>
        <w:ind w:left="6611" w:hanging="230"/>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281D16D3"/>
    <w:multiLevelType w:val="multilevel"/>
    <w:tmpl w:val="AFCCD15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28BA10DF"/>
    <w:multiLevelType w:val="hybridMultilevel"/>
    <w:tmpl w:val="B7A01868"/>
    <w:lvl w:ilvl="0" w:tplc="04050019">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8" w15:restartNumberingAfterBreak="0">
    <w:nsid w:val="2A9D73F0"/>
    <w:multiLevelType w:val="hybridMultilevel"/>
    <w:tmpl w:val="1D848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AD620D1"/>
    <w:multiLevelType w:val="hybridMultilevel"/>
    <w:tmpl w:val="5E30B2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2BF80DC2"/>
    <w:multiLevelType w:val="hybridMultilevel"/>
    <w:tmpl w:val="ED64B198"/>
    <w:lvl w:ilvl="0" w:tplc="533C9CBA">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0658C0AC">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rPr>
    </w:lvl>
    <w:lvl w:ilvl="2" w:tplc="2E8E7444">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rPr>
    </w:lvl>
    <w:lvl w:ilvl="3" w:tplc="B566AF92">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rPr>
    </w:lvl>
    <w:lvl w:ilvl="4" w:tplc="F552D760">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rPr>
    </w:lvl>
    <w:lvl w:ilvl="5" w:tplc="0D4EAF90">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rPr>
    </w:lvl>
    <w:lvl w:ilvl="6" w:tplc="94A4D3F4">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rPr>
    </w:lvl>
    <w:lvl w:ilvl="7" w:tplc="E82EC50E">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rPr>
    </w:lvl>
    <w:lvl w:ilvl="8" w:tplc="2B4ED49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rPr>
    </w:lvl>
  </w:abstractNum>
  <w:abstractNum w:abstractNumId="61" w15:restartNumberingAfterBreak="0">
    <w:nsid w:val="2DBE110E"/>
    <w:multiLevelType w:val="hybridMultilevel"/>
    <w:tmpl w:val="1480F4F2"/>
    <w:styleLink w:val="Importovantl30"/>
    <w:lvl w:ilvl="0" w:tplc="815648FE">
      <w:start w:val="1"/>
      <w:numFmt w:val="lowerLetter"/>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1" w:tplc="8F02DB6A">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2" w:tplc="05366300">
      <w:start w:val="1"/>
      <w:numFmt w:val="lowerRoman"/>
      <w:lvlText w:val="%3."/>
      <w:lvlJc w:val="left"/>
      <w:pPr>
        <w:ind w:left="2880" w:hanging="295"/>
      </w:pPr>
      <w:rPr>
        <w:rFonts w:hAnsi="Arial Unicode MS"/>
        <w:caps w:val="0"/>
        <w:smallCaps w:val="0"/>
        <w:strike w:val="0"/>
        <w:dstrike w:val="0"/>
        <w:color w:val="000000"/>
        <w:spacing w:val="0"/>
        <w:w w:val="100"/>
        <w:kern w:val="0"/>
        <w:position w:val="0"/>
        <w:highlight w:val="none"/>
        <w:vertAlign w:val="baseline"/>
      </w:rPr>
    </w:lvl>
    <w:lvl w:ilvl="3" w:tplc="7DD82B66">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4" w:tplc="753C1BBA">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rPr>
    </w:lvl>
    <w:lvl w:ilvl="5" w:tplc="2654D11E">
      <w:start w:val="1"/>
      <w:numFmt w:val="lowerRoman"/>
      <w:lvlText w:val="%6."/>
      <w:lvlJc w:val="left"/>
      <w:pPr>
        <w:ind w:left="5040" w:hanging="295"/>
      </w:pPr>
      <w:rPr>
        <w:rFonts w:hAnsi="Arial Unicode MS"/>
        <w:caps w:val="0"/>
        <w:smallCaps w:val="0"/>
        <w:strike w:val="0"/>
        <w:dstrike w:val="0"/>
        <w:color w:val="000000"/>
        <w:spacing w:val="0"/>
        <w:w w:val="100"/>
        <w:kern w:val="0"/>
        <w:position w:val="0"/>
        <w:highlight w:val="none"/>
        <w:vertAlign w:val="baseline"/>
      </w:rPr>
    </w:lvl>
    <w:lvl w:ilvl="6" w:tplc="0B449206">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7" w:tplc="9DBCD81C">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rPr>
    </w:lvl>
    <w:lvl w:ilvl="8" w:tplc="4F6C7932">
      <w:start w:val="1"/>
      <w:numFmt w:val="lowerRoman"/>
      <w:lvlText w:val="%9."/>
      <w:lvlJc w:val="left"/>
      <w:pPr>
        <w:ind w:left="7200" w:hanging="295"/>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2E26128C"/>
    <w:multiLevelType w:val="hybridMultilevel"/>
    <w:tmpl w:val="8BEC5254"/>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3" w15:restartNumberingAfterBreak="0">
    <w:nsid w:val="3255353C"/>
    <w:multiLevelType w:val="multilevel"/>
    <w:tmpl w:val="827AE252"/>
    <w:styleLink w:val="Importovantl27"/>
    <w:lvl w:ilvl="0">
      <w:start w:val="1"/>
      <w:numFmt w:val="decimal"/>
      <w:lvlText w:val="%1."/>
      <w:lvlJc w:val="left"/>
      <w:pPr>
        <w:ind w:left="330" w:hanging="33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64" w15:restartNumberingAfterBreak="0">
    <w:nsid w:val="35B87F1C"/>
    <w:multiLevelType w:val="hybridMultilevel"/>
    <w:tmpl w:val="3A44CC8C"/>
    <w:lvl w:ilvl="0" w:tplc="041B000F">
      <w:start w:val="8"/>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3643789E"/>
    <w:multiLevelType w:val="hybridMultilevel"/>
    <w:tmpl w:val="170C8A4C"/>
    <w:lvl w:ilvl="0" w:tplc="349ED8CA">
      <w:start w:val="1"/>
      <w:numFmt w:val="decimal"/>
      <w:lvlText w:val="%1."/>
      <w:lvlJc w:val="left"/>
      <w:pPr>
        <w:ind w:left="720" w:hanging="360"/>
      </w:pPr>
      <w:rPr>
        <w:rFonts w:hint="default"/>
        <w:b/>
        <w:color w:val="auto"/>
      </w:rPr>
    </w:lvl>
    <w:lvl w:ilvl="1" w:tplc="00344AA2">
      <w:start w:val="1"/>
      <w:numFmt w:val="lowerLetter"/>
      <w:lvlText w:val="%2)"/>
      <w:lvlJc w:val="left"/>
      <w:pPr>
        <w:ind w:left="1440" w:hanging="360"/>
      </w:pPr>
      <w:rPr>
        <w:rFonts w:ascii="Calibri" w:eastAsia="Times New Roman" w:hAnsi="Calibri"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367F60BA"/>
    <w:multiLevelType w:val="hybridMultilevel"/>
    <w:tmpl w:val="04A222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36D55ADE"/>
    <w:multiLevelType w:val="hybridMultilevel"/>
    <w:tmpl w:val="849CF0D2"/>
    <w:styleLink w:val="Importovantl35"/>
    <w:lvl w:ilvl="0" w:tplc="3EDCE358">
      <w:start w:val="1"/>
      <w:numFmt w:val="bullet"/>
      <w:lvlText w:val="·"/>
      <w:lvlJc w:val="left"/>
      <w:pPr>
        <w:ind w:left="56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9C6DDE4">
      <w:start w:val="1"/>
      <w:numFmt w:val="bullet"/>
      <w:lvlText w:val="o"/>
      <w:lvlJc w:val="left"/>
      <w:pPr>
        <w:ind w:left="128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EE8CAC4">
      <w:start w:val="1"/>
      <w:numFmt w:val="bullet"/>
      <w:lvlText w:val="▪"/>
      <w:lvlJc w:val="left"/>
      <w:pPr>
        <w:ind w:left="20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260F1F0">
      <w:start w:val="1"/>
      <w:numFmt w:val="bullet"/>
      <w:lvlText w:val="·"/>
      <w:lvlJc w:val="left"/>
      <w:pPr>
        <w:ind w:left="272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7FA42D4">
      <w:start w:val="1"/>
      <w:numFmt w:val="bullet"/>
      <w:lvlText w:val="o"/>
      <w:lvlJc w:val="left"/>
      <w:pPr>
        <w:ind w:left="344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742B6B0">
      <w:start w:val="1"/>
      <w:numFmt w:val="bullet"/>
      <w:lvlText w:val="▪"/>
      <w:lvlJc w:val="left"/>
      <w:pPr>
        <w:ind w:left="416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390A4AE">
      <w:start w:val="1"/>
      <w:numFmt w:val="bullet"/>
      <w:lvlText w:val="·"/>
      <w:lvlJc w:val="left"/>
      <w:pPr>
        <w:ind w:left="488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8D83148">
      <w:start w:val="1"/>
      <w:numFmt w:val="bullet"/>
      <w:lvlText w:val="o"/>
      <w:lvlJc w:val="left"/>
      <w:pPr>
        <w:ind w:left="56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4AEBD70">
      <w:start w:val="1"/>
      <w:numFmt w:val="bullet"/>
      <w:lvlText w:val="▪"/>
      <w:lvlJc w:val="left"/>
      <w:pPr>
        <w:ind w:left="632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8" w15:restartNumberingAfterBreak="0">
    <w:nsid w:val="376D1BDC"/>
    <w:multiLevelType w:val="hybridMultilevel"/>
    <w:tmpl w:val="3888097A"/>
    <w:lvl w:ilvl="0" w:tplc="041B000F">
      <w:start w:val="1"/>
      <w:numFmt w:val="decimal"/>
      <w:lvlText w:val="%1."/>
      <w:lvlJc w:val="left"/>
      <w:pPr>
        <w:tabs>
          <w:tab w:val="num" w:pos="720"/>
        </w:tabs>
        <w:ind w:left="720" w:hanging="360"/>
      </w:pPr>
    </w:lvl>
    <w:lvl w:ilvl="1" w:tplc="DA688514">
      <w:start w:val="1"/>
      <w:numFmt w:val="lowerLetter"/>
      <w:lvlText w:val="%2)"/>
      <w:lvlJc w:val="left"/>
      <w:pPr>
        <w:tabs>
          <w:tab w:val="num" w:pos="1440"/>
        </w:tabs>
        <w:ind w:left="1440" w:hanging="360"/>
      </w:pPr>
      <w:rPr>
        <w:rFonts w:ascii="Calibri" w:hAnsi="Calibri" w:hint="default"/>
        <w:sz w:val="22"/>
        <w:szCs w:val="22"/>
      </w:rPr>
    </w:lvl>
    <w:lvl w:ilvl="2" w:tplc="571A07BC">
      <w:start w:val="1"/>
      <w:numFmt w:val="bullet"/>
      <w:lvlText w:val="­"/>
      <w:lvlJc w:val="left"/>
      <w:pPr>
        <w:tabs>
          <w:tab w:val="num" w:pos="2340"/>
        </w:tabs>
        <w:ind w:left="2340" w:hanging="360"/>
      </w:pPr>
      <w:rPr>
        <w:rFonts w:ascii="Courier New" w:hAnsi="Courier New" w:hint="default"/>
      </w:r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9" w15:restartNumberingAfterBreak="0">
    <w:nsid w:val="37B00B30"/>
    <w:multiLevelType w:val="hybridMultilevel"/>
    <w:tmpl w:val="A58EC976"/>
    <w:lvl w:ilvl="0" w:tplc="264ED506">
      <w:start w:val="2"/>
      <w:numFmt w:val="bullet"/>
      <w:lvlText w:val="-"/>
      <w:lvlJc w:val="left"/>
      <w:pPr>
        <w:ind w:left="1854" w:hanging="360"/>
      </w:pPr>
      <w:rPr>
        <w:rFonts w:ascii="Times New Roman" w:eastAsia="Times New Roman" w:hAnsi="Times New Roman" w:cs="Times New Roman" w:hint="default"/>
      </w:rPr>
    </w:lvl>
    <w:lvl w:ilvl="1" w:tplc="041B0003">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70" w15:restartNumberingAfterBreak="0">
    <w:nsid w:val="39274F7E"/>
    <w:multiLevelType w:val="hybridMultilevel"/>
    <w:tmpl w:val="59824544"/>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1" w15:restartNumberingAfterBreak="0">
    <w:nsid w:val="3B6F4F0C"/>
    <w:multiLevelType w:val="hybridMultilevel"/>
    <w:tmpl w:val="A6A69D62"/>
    <w:styleLink w:val="Importovantl4"/>
    <w:lvl w:ilvl="0" w:tplc="54AE1ACA">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369A068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F3EA9D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0BC28DA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C5C238A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A78403C0">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60201E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65C4A676">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740204C2">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72" w15:restartNumberingAfterBreak="0">
    <w:nsid w:val="3C8B5291"/>
    <w:multiLevelType w:val="hybridMultilevel"/>
    <w:tmpl w:val="B756FDDE"/>
    <w:styleLink w:val="Importovantl36"/>
    <w:lvl w:ilvl="0" w:tplc="C10685AC">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B60EDEC2">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rPr>
    </w:lvl>
    <w:lvl w:ilvl="2" w:tplc="6EF88A6A">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rPr>
    </w:lvl>
    <w:lvl w:ilvl="3" w:tplc="78723D34">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rPr>
    </w:lvl>
    <w:lvl w:ilvl="4" w:tplc="4DD8BDE8">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rPr>
    </w:lvl>
    <w:lvl w:ilvl="5" w:tplc="E15C2E7E">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rPr>
    </w:lvl>
    <w:lvl w:ilvl="6" w:tplc="E8F8EFD6">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rPr>
    </w:lvl>
    <w:lvl w:ilvl="7" w:tplc="8DDE289A">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rPr>
    </w:lvl>
    <w:lvl w:ilvl="8" w:tplc="2AB0F73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rPr>
    </w:lvl>
  </w:abstractNum>
  <w:abstractNum w:abstractNumId="73" w15:restartNumberingAfterBreak="0">
    <w:nsid w:val="3C8D2CDD"/>
    <w:multiLevelType w:val="hybridMultilevel"/>
    <w:tmpl w:val="2D1E5754"/>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4" w15:restartNumberingAfterBreak="0">
    <w:nsid w:val="3E50375E"/>
    <w:multiLevelType w:val="hybridMultilevel"/>
    <w:tmpl w:val="B78C1856"/>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start w:val="1"/>
      <w:numFmt w:val="bullet"/>
      <w:lvlText w:val=""/>
      <w:lvlJc w:val="left"/>
      <w:pPr>
        <w:ind w:left="2444" w:hanging="360"/>
      </w:pPr>
      <w:rPr>
        <w:rFonts w:ascii="Wingdings" w:hAnsi="Wingdings" w:hint="default"/>
      </w:rPr>
    </w:lvl>
    <w:lvl w:ilvl="3" w:tplc="041B0001">
      <w:start w:val="1"/>
      <w:numFmt w:val="bullet"/>
      <w:lvlText w:val=""/>
      <w:lvlJc w:val="left"/>
      <w:pPr>
        <w:ind w:left="3164" w:hanging="360"/>
      </w:pPr>
      <w:rPr>
        <w:rFonts w:ascii="Symbol" w:hAnsi="Symbol" w:hint="default"/>
      </w:rPr>
    </w:lvl>
    <w:lvl w:ilvl="4" w:tplc="041B0003">
      <w:start w:val="1"/>
      <w:numFmt w:val="bullet"/>
      <w:lvlText w:val="o"/>
      <w:lvlJc w:val="left"/>
      <w:pPr>
        <w:ind w:left="3884" w:hanging="360"/>
      </w:pPr>
      <w:rPr>
        <w:rFonts w:ascii="Courier New" w:hAnsi="Courier New" w:cs="Courier New" w:hint="default"/>
      </w:rPr>
    </w:lvl>
    <w:lvl w:ilvl="5" w:tplc="041B0005">
      <w:start w:val="1"/>
      <w:numFmt w:val="bullet"/>
      <w:lvlText w:val=""/>
      <w:lvlJc w:val="left"/>
      <w:pPr>
        <w:ind w:left="4604" w:hanging="360"/>
      </w:pPr>
      <w:rPr>
        <w:rFonts w:ascii="Wingdings" w:hAnsi="Wingdings" w:hint="default"/>
      </w:rPr>
    </w:lvl>
    <w:lvl w:ilvl="6" w:tplc="041B0001">
      <w:start w:val="1"/>
      <w:numFmt w:val="bullet"/>
      <w:lvlText w:val=""/>
      <w:lvlJc w:val="left"/>
      <w:pPr>
        <w:ind w:left="5324" w:hanging="360"/>
      </w:pPr>
      <w:rPr>
        <w:rFonts w:ascii="Symbol" w:hAnsi="Symbol" w:hint="default"/>
      </w:rPr>
    </w:lvl>
    <w:lvl w:ilvl="7" w:tplc="041B0003">
      <w:start w:val="1"/>
      <w:numFmt w:val="bullet"/>
      <w:lvlText w:val="o"/>
      <w:lvlJc w:val="left"/>
      <w:pPr>
        <w:ind w:left="6044" w:hanging="360"/>
      </w:pPr>
      <w:rPr>
        <w:rFonts w:ascii="Courier New" w:hAnsi="Courier New" w:cs="Courier New" w:hint="default"/>
      </w:rPr>
    </w:lvl>
    <w:lvl w:ilvl="8" w:tplc="041B0005">
      <w:start w:val="1"/>
      <w:numFmt w:val="bullet"/>
      <w:lvlText w:val=""/>
      <w:lvlJc w:val="left"/>
      <w:pPr>
        <w:ind w:left="6764" w:hanging="360"/>
      </w:pPr>
      <w:rPr>
        <w:rFonts w:ascii="Wingdings" w:hAnsi="Wingdings" w:hint="default"/>
      </w:rPr>
    </w:lvl>
  </w:abstractNum>
  <w:abstractNum w:abstractNumId="75" w15:restartNumberingAfterBreak="0">
    <w:nsid w:val="40665925"/>
    <w:multiLevelType w:val="multilevel"/>
    <w:tmpl w:val="BD8AF03C"/>
    <w:styleLink w:val="Importovantl15"/>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76" w15:restartNumberingAfterBreak="0">
    <w:nsid w:val="412E5268"/>
    <w:multiLevelType w:val="multilevel"/>
    <w:tmpl w:val="ECE8496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431A08F3"/>
    <w:multiLevelType w:val="multilevel"/>
    <w:tmpl w:val="AE0695FE"/>
    <w:styleLink w:val="Importovantl20"/>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center" w:pos="4536"/>
          <w:tab w:val="right" w:pos="9046"/>
        </w:tabs>
        <w:ind w:left="2499" w:hanging="513"/>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center" w:pos="4536"/>
          <w:tab w:val="right" w:pos="9046"/>
        </w:tabs>
        <w:ind w:left="3600" w:hanging="87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right" w:pos="9046"/>
        </w:tabs>
        <w:ind w:left="4536" w:hanging="1089"/>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center" w:pos="4536"/>
          <w:tab w:val="right" w:pos="9046"/>
        </w:tabs>
        <w:ind w:left="4536" w:hanging="369"/>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center" w:pos="4536"/>
          <w:tab w:val="right" w:pos="9046"/>
        </w:tabs>
        <w:ind w:left="6840" w:hanging="1953"/>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center" w:pos="4536"/>
          <w:tab w:val="right" w:pos="9046"/>
        </w:tabs>
        <w:ind w:left="7920" w:hanging="2313"/>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center" w:pos="4536"/>
          <w:tab w:val="right" w:pos="9046"/>
        </w:tabs>
        <w:ind w:left="9000" w:hanging="2673"/>
      </w:pPr>
      <w:rPr>
        <w:rFonts w:hAnsi="Arial Unicode MS"/>
        <w:b/>
        <w:bCs/>
        <w:caps w:val="0"/>
        <w:smallCaps w:val="0"/>
        <w:strike w:val="0"/>
        <w:dstrike w:val="0"/>
        <w:color w:val="000000"/>
        <w:spacing w:val="0"/>
        <w:w w:val="100"/>
        <w:kern w:val="0"/>
        <w:position w:val="0"/>
        <w:highlight w:val="none"/>
        <w:vertAlign w:val="baseline"/>
      </w:rPr>
    </w:lvl>
  </w:abstractNum>
  <w:abstractNum w:abstractNumId="78" w15:restartNumberingAfterBreak="0">
    <w:nsid w:val="46590046"/>
    <w:multiLevelType w:val="hybridMultilevel"/>
    <w:tmpl w:val="A420F9EA"/>
    <w:lvl w:ilvl="0" w:tplc="1F848150">
      <w:start w:val="1"/>
      <w:numFmt w:val="lowerLetter"/>
      <w:lvlText w:val="%1)"/>
      <w:lvlJc w:val="left"/>
      <w:pPr>
        <w:ind w:left="1287" w:hanging="360"/>
      </w:pPr>
      <w:rPr>
        <w:b w:val="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9" w15:restartNumberingAfterBreak="0">
    <w:nsid w:val="47776874"/>
    <w:multiLevelType w:val="multilevel"/>
    <w:tmpl w:val="54BC0EEC"/>
    <w:styleLink w:val="Importovantl14"/>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80" w15:restartNumberingAfterBreak="0">
    <w:nsid w:val="48EA0329"/>
    <w:multiLevelType w:val="hybridMultilevel"/>
    <w:tmpl w:val="4E18540C"/>
    <w:lvl w:ilvl="0" w:tplc="2826A38A">
      <w:start w:val="2"/>
      <w:numFmt w:val="bullet"/>
      <w:lvlText w:val="-"/>
      <w:lvlJc w:val="left"/>
      <w:pPr>
        <w:ind w:left="720" w:hanging="360"/>
      </w:pPr>
      <w:rPr>
        <w:rFonts w:ascii="Calibri" w:eastAsia="Calibri" w:hAnsi="Calibri"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81" w15:restartNumberingAfterBreak="0">
    <w:nsid w:val="498F30A6"/>
    <w:multiLevelType w:val="hybridMultilevel"/>
    <w:tmpl w:val="31DAC9D8"/>
    <w:styleLink w:val="Importovantl17"/>
    <w:lvl w:ilvl="0" w:tplc="E8B8652A">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7826B4B6">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rPr>
    </w:lvl>
    <w:lvl w:ilvl="2" w:tplc="354859F4">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rPr>
    </w:lvl>
    <w:lvl w:ilvl="3" w:tplc="7584D336">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7F6017D0">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FC7CEED2">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rPr>
    </w:lvl>
    <w:lvl w:ilvl="6" w:tplc="9AECDA22">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ED1035CE">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804A01E4">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rPr>
    </w:lvl>
  </w:abstractNum>
  <w:abstractNum w:abstractNumId="82" w15:restartNumberingAfterBreak="0">
    <w:nsid w:val="4A4B5B6D"/>
    <w:multiLevelType w:val="hybridMultilevel"/>
    <w:tmpl w:val="59824544"/>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3" w15:restartNumberingAfterBreak="0">
    <w:nsid w:val="4C90645D"/>
    <w:multiLevelType w:val="multilevel"/>
    <w:tmpl w:val="AF2E17EA"/>
    <w:styleLink w:val="Importovantl29"/>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2203" w:hanging="927"/>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ind w:left="2912" w:hanging="927"/>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ind w:left="3981" w:hanging="12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ind w:left="4690" w:hanging="1287"/>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ind w:left="5759" w:hanging="1647"/>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ind w:left="6468" w:hanging="1647"/>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ind w:left="7537" w:hanging="2007"/>
      </w:pPr>
      <w:rPr>
        <w:rFonts w:hAnsi="Arial Unicode MS"/>
        <w:caps w:val="0"/>
        <w:smallCaps w:val="0"/>
        <w:strike w:val="0"/>
        <w:dstrike w:val="0"/>
        <w:color w:val="000000"/>
        <w:spacing w:val="0"/>
        <w:w w:val="100"/>
        <w:kern w:val="0"/>
        <w:position w:val="0"/>
        <w:highlight w:val="none"/>
        <w:vertAlign w:val="baseline"/>
      </w:rPr>
    </w:lvl>
  </w:abstractNum>
  <w:abstractNum w:abstractNumId="84" w15:restartNumberingAfterBreak="0">
    <w:nsid w:val="505464C1"/>
    <w:multiLevelType w:val="hybridMultilevel"/>
    <w:tmpl w:val="2A2C48F0"/>
    <w:lvl w:ilvl="0" w:tplc="041B0001">
      <w:start w:val="1"/>
      <w:numFmt w:val="bullet"/>
      <w:lvlText w:val=""/>
      <w:lvlJc w:val="left"/>
      <w:rPr>
        <w:rFonts w:ascii="Symbol" w:hAnsi="Symbol" w:hint="default"/>
      </w:rPr>
    </w:lvl>
    <w:lvl w:ilvl="1" w:tplc="9AB0E020">
      <w:numFmt w:val="decimal"/>
      <w:lvlText w:val=""/>
      <w:lvlJc w:val="left"/>
    </w:lvl>
    <w:lvl w:ilvl="2" w:tplc="E322109A">
      <w:numFmt w:val="decimal"/>
      <w:lvlText w:val=""/>
      <w:lvlJc w:val="left"/>
    </w:lvl>
    <w:lvl w:ilvl="3" w:tplc="432EB22A">
      <w:numFmt w:val="decimal"/>
      <w:lvlText w:val=""/>
      <w:lvlJc w:val="left"/>
    </w:lvl>
    <w:lvl w:ilvl="4" w:tplc="68B8D0EE">
      <w:numFmt w:val="decimal"/>
      <w:lvlText w:val=""/>
      <w:lvlJc w:val="left"/>
    </w:lvl>
    <w:lvl w:ilvl="5" w:tplc="B9EAEA46">
      <w:numFmt w:val="decimal"/>
      <w:lvlText w:val=""/>
      <w:lvlJc w:val="left"/>
    </w:lvl>
    <w:lvl w:ilvl="6" w:tplc="168C45A0">
      <w:numFmt w:val="decimal"/>
      <w:lvlText w:val=""/>
      <w:lvlJc w:val="left"/>
    </w:lvl>
    <w:lvl w:ilvl="7" w:tplc="899A3ECA">
      <w:numFmt w:val="decimal"/>
      <w:lvlText w:val=""/>
      <w:lvlJc w:val="left"/>
    </w:lvl>
    <w:lvl w:ilvl="8" w:tplc="17FA586E">
      <w:numFmt w:val="decimal"/>
      <w:lvlText w:val=""/>
      <w:lvlJc w:val="left"/>
    </w:lvl>
  </w:abstractNum>
  <w:abstractNum w:abstractNumId="85" w15:restartNumberingAfterBreak="0">
    <w:nsid w:val="515577FB"/>
    <w:multiLevelType w:val="hybridMultilevel"/>
    <w:tmpl w:val="5B46285E"/>
    <w:styleLink w:val="Importovantl34"/>
    <w:lvl w:ilvl="0" w:tplc="F8045780">
      <w:start w:val="1"/>
      <w:numFmt w:val="decimal"/>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54FCAFEE">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rPr>
    </w:lvl>
    <w:lvl w:ilvl="2" w:tplc="D980BB28">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rPr>
    </w:lvl>
    <w:lvl w:ilvl="3" w:tplc="6990149E">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6BEA7386">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3E4E9A5C">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rPr>
    </w:lvl>
    <w:lvl w:ilvl="6" w:tplc="4866EAE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EACC4146">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82686B56">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rPr>
    </w:lvl>
  </w:abstractNum>
  <w:abstractNum w:abstractNumId="86" w15:restartNumberingAfterBreak="0">
    <w:nsid w:val="516858A0"/>
    <w:multiLevelType w:val="multilevel"/>
    <w:tmpl w:val="E8662078"/>
    <w:styleLink w:val="Importovantl19"/>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6"/>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3065"/>
        </w:tabs>
        <w:ind w:left="1701" w:hanging="567"/>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065"/>
        </w:tabs>
        <w:ind w:left="1801" w:hanging="927"/>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3065"/>
        </w:tabs>
        <w:ind w:left="2311"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065"/>
        </w:tabs>
        <w:ind w:left="3181" w:hanging="1287"/>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065"/>
        </w:tabs>
        <w:ind w:left="4051" w:hanging="1647"/>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065"/>
        </w:tabs>
        <w:ind w:left="4921" w:hanging="2007"/>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065"/>
        </w:tabs>
        <w:ind w:left="5791" w:hanging="2367"/>
      </w:pPr>
      <w:rPr>
        <w:rFonts w:hAnsi="Arial Unicode MS"/>
        <w:b/>
        <w:bCs/>
        <w:caps w:val="0"/>
        <w:smallCaps w:val="0"/>
        <w:strike w:val="0"/>
        <w:dstrike w:val="0"/>
        <w:color w:val="000000"/>
        <w:spacing w:val="0"/>
        <w:w w:val="100"/>
        <w:kern w:val="0"/>
        <w:position w:val="0"/>
        <w:highlight w:val="none"/>
        <w:vertAlign w:val="baseline"/>
      </w:rPr>
    </w:lvl>
  </w:abstractNum>
  <w:abstractNum w:abstractNumId="87" w15:restartNumberingAfterBreak="0">
    <w:nsid w:val="51CD7140"/>
    <w:multiLevelType w:val="hybridMultilevel"/>
    <w:tmpl w:val="241C8F80"/>
    <w:lvl w:ilvl="0" w:tplc="2DA4675C">
      <w:numFmt w:val="decimal"/>
      <w:lvlText w:val=""/>
      <w:lvlJc w:val="left"/>
    </w:lvl>
    <w:lvl w:ilvl="1" w:tplc="C3949B80">
      <w:numFmt w:val="decimal"/>
      <w:lvlText w:val=""/>
      <w:lvlJc w:val="left"/>
    </w:lvl>
    <w:lvl w:ilvl="2" w:tplc="F2621B9C">
      <w:numFmt w:val="decimal"/>
      <w:lvlText w:val=""/>
      <w:lvlJc w:val="left"/>
    </w:lvl>
    <w:lvl w:ilvl="3" w:tplc="907EC840">
      <w:numFmt w:val="decimal"/>
      <w:lvlText w:val=""/>
      <w:lvlJc w:val="left"/>
    </w:lvl>
    <w:lvl w:ilvl="4" w:tplc="D1962682">
      <w:numFmt w:val="decimal"/>
      <w:lvlText w:val=""/>
      <w:lvlJc w:val="left"/>
    </w:lvl>
    <w:lvl w:ilvl="5" w:tplc="B3A8C976">
      <w:numFmt w:val="decimal"/>
      <w:lvlText w:val=""/>
      <w:lvlJc w:val="left"/>
    </w:lvl>
    <w:lvl w:ilvl="6" w:tplc="705A925A">
      <w:numFmt w:val="decimal"/>
      <w:lvlText w:val=""/>
      <w:lvlJc w:val="left"/>
    </w:lvl>
    <w:lvl w:ilvl="7" w:tplc="2BDA9B9C">
      <w:numFmt w:val="decimal"/>
      <w:lvlText w:val=""/>
      <w:lvlJc w:val="left"/>
    </w:lvl>
    <w:lvl w:ilvl="8" w:tplc="56EC2736">
      <w:numFmt w:val="decimal"/>
      <w:lvlText w:val=""/>
      <w:lvlJc w:val="left"/>
    </w:lvl>
  </w:abstractNum>
  <w:abstractNum w:abstractNumId="88" w15:restartNumberingAfterBreak="0">
    <w:nsid w:val="51CE0DFB"/>
    <w:multiLevelType w:val="hybridMultilevel"/>
    <w:tmpl w:val="2BA47874"/>
    <w:styleLink w:val="Importovantl13"/>
    <w:lvl w:ilvl="0" w:tplc="8D20ACF0">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A9E4BB0">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0E6CCAFC">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2C01966">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234250E">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838C8C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8787208">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5845CB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AC4DA3C">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9" w15:restartNumberingAfterBreak="0">
    <w:nsid w:val="56C10327"/>
    <w:multiLevelType w:val="multilevel"/>
    <w:tmpl w:val="02B06066"/>
    <w:lvl w:ilvl="0">
      <w:start w:val="4"/>
      <w:numFmt w:val="decimal"/>
      <w:lvlText w:val="%1."/>
      <w:lvlJc w:val="left"/>
      <w:pPr>
        <w:ind w:left="567" w:hanging="567"/>
      </w:pPr>
      <w:rPr>
        <w:rFonts w:hAnsi="Arial Unicode MS" w:hint="default"/>
        <w:b/>
        <w:bCs/>
        <w:caps w:val="0"/>
        <w:smallCaps w:val="0"/>
        <w:strike w:val="0"/>
        <w:dstrike w:val="0"/>
        <w:color w:val="000000"/>
        <w:spacing w:val="0"/>
        <w:w w:val="100"/>
        <w:kern w:val="0"/>
        <w:position w:val="0"/>
        <w:vertAlign w:val="baseline"/>
      </w:rPr>
    </w:lvl>
    <w:lvl w:ilvl="1">
      <w:start w:val="1"/>
      <w:numFmt w:val="decimal"/>
      <w:lvlText w:val="%1.%2."/>
      <w:lvlJc w:val="left"/>
      <w:pPr>
        <w:ind w:left="1134" w:hanging="567"/>
      </w:pPr>
      <w:rPr>
        <w:rFonts w:hAnsi="Arial Unicode MS" w:hint="default"/>
        <w:b/>
        <w:bCs/>
        <w:caps w:val="0"/>
        <w:smallCaps w:val="0"/>
        <w:strike w:val="0"/>
        <w:dstrike w:val="0"/>
        <w:color w:val="000000"/>
        <w:spacing w:val="0"/>
        <w:w w:val="100"/>
        <w:kern w:val="0"/>
        <w:position w:val="0"/>
        <w:vertAlign w:val="baseline"/>
      </w:rPr>
    </w:lvl>
    <w:lvl w:ilvl="2">
      <w:start w:val="1"/>
      <w:numFmt w:val="decimal"/>
      <w:suff w:val="nothing"/>
      <w:lvlText w:val="%1.%2.%3."/>
      <w:lvlJc w:val="left"/>
      <w:pPr>
        <w:ind w:left="1566" w:hanging="639"/>
      </w:pPr>
      <w:rPr>
        <w:rFonts w:hAnsi="Arial Unicode MS" w:hint="default"/>
        <w:b/>
        <w:bCs/>
        <w:caps w:val="0"/>
        <w:smallCaps w:val="0"/>
        <w:strike w:val="0"/>
        <w:dstrike w:val="0"/>
        <w:color w:val="000000"/>
        <w:spacing w:val="0"/>
        <w:w w:val="100"/>
        <w:kern w:val="0"/>
        <w:position w:val="0"/>
        <w:vertAlign w:val="baseline"/>
      </w:rPr>
    </w:lvl>
    <w:lvl w:ilvl="3">
      <w:start w:val="1"/>
      <w:numFmt w:val="decimal"/>
      <w:suff w:val="nothing"/>
      <w:lvlText w:val="%1.%2.%3.%4."/>
      <w:lvlJc w:val="left"/>
      <w:pPr>
        <w:ind w:left="2070" w:hanging="783"/>
      </w:pPr>
      <w:rPr>
        <w:rFonts w:hAnsi="Arial Unicode MS" w:hint="default"/>
        <w:b/>
        <w:bCs/>
        <w:caps w:val="0"/>
        <w:smallCaps w:val="0"/>
        <w:strike w:val="0"/>
        <w:dstrike w:val="0"/>
        <w:color w:val="000000"/>
        <w:spacing w:val="0"/>
        <w:w w:val="100"/>
        <w:kern w:val="0"/>
        <w:position w:val="0"/>
        <w:vertAlign w:val="baseline"/>
      </w:rPr>
    </w:lvl>
    <w:lvl w:ilvl="4">
      <w:start w:val="1"/>
      <w:numFmt w:val="decimal"/>
      <w:suff w:val="nothing"/>
      <w:lvlText w:val="%1.%2.%3.%4.%5."/>
      <w:lvlJc w:val="left"/>
      <w:pPr>
        <w:ind w:left="2574" w:hanging="927"/>
      </w:pPr>
      <w:rPr>
        <w:rFonts w:hAnsi="Arial Unicode MS" w:hint="default"/>
        <w:b/>
        <w:bCs/>
        <w:caps w:val="0"/>
        <w:smallCaps w:val="0"/>
        <w:strike w:val="0"/>
        <w:dstrike w:val="0"/>
        <w:color w:val="000000"/>
        <w:spacing w:val="0"/>
        <w:w w:val="100"/>
        <w:kern w:val="0"/>
        <w:position w:val="0"/>
        <w:vertAlign w:val="baseline"/>
      </w:rPr>
    </w:lvl>
    <w:lvl w:ilvl="5">
      <w:start w:val="1"/>
      <w:numFmt w:val="decimal"/>
      <w:suff w:val="nothing"/>
      <w:lvlText w:val="%1.%2.%3.%4.%5.%6."/>
      <w:lvlJc w:val="left"/>
      <w:pPr>
        <w:ind w:left="3078" w:hanging="1071"/>
      </w:pPr>
      <w:rPr>
        <w:rFonts w:hAnsi="Arial Unicode MS" w:hint="default"/>
        <w:b/>
        <w:bCs/>
        <w:caps w:val="0"/>
        <w:smallCaps w:val="0"/>
        <w:strike w:val="0"/>
        <w:dstrike w:val="0"/>
        <w:color w:val="000000"/>
        <w:spacing w:val="0"/>
        <w:w w:val="100"/>
        <w:kern w:val="0"/>
        <w:position w:val="0"/>
        <w:vertAlign w:val="baseline"/>
      </w:rPr>
    </w:lvl>
    <w:lvl w:ilvl="6">
      <w:start w:val="1"/>
      <w:numFmt w:val="decimal"/>
      <w:suff w:val="nothing"/>
      <w:lvlText w:val="%1.%2.%3.%4.%5.%6.%7."/>
      <w:lvlJc w:val="left"/>
      <w:pPr>
        <w:ind w:left="3582" w:hanging="1215"/>
      </w:pPr>
      <w:rPr>
        <w:rFonts w:hAnsi="Arial Unicode MS" w:hint="default"/>
        <w:b/>
        <w:bCs/>
        <w:caps w:val="0"/>
        <w:smallCaps w:val="0"/>
        <w:strike w:val="0"/>
        <w:dstrike w:val="0"/>
        <w:color w:val="000000"/>
        <w:spacing w:val="0"/>
        <w:w w:val="100"/>
        <w:kern w:val="0"/>
        <w:position w:val="0"/>
        <w:vertAlign w:val="baseline"/>
      </w:rPr>
    </w:lvl>
    <w:lvl w:ilvl="7">
      <w:start w:val="1"/>
      <w:numFmt w:val="decimal"/>
      <w:suff w:val="nothing"/>
      <w:lvlText w:val="%1.%2.%3.%4.%5.%6.%7.%8."/>
      <w:lvlJc w:val="left"/>
      <w:pPr>
        <w:ind w:left="4086" w:hanging="1359"/>
      </w:pPr>
      <w:rPr>
        <w:rFonts w:hAnsi="Arial Unicode MS" w:hint="default"/>
        <w:b/>
        <w:bCs/>
        <w:caps w:val="0"/>
        <w:smallCaps w:val="0"/>
        <w:strike w:val="0"/>
        <w:dstrike w:val="0"/>
        <w:color w:val="000000"/>
        <w:spacing w:val="0"/>
        <w:w w:val="100"/>
        <w:kern w:val="0"/>
        <w:position w:val="0"/>
        <w:vertAlign w:val="baseline"/>
      </w:rPr>
    </w:lvl>
    <w:lvl w:ilvl="8">
      <w:start w:val="1"/>
      <w:numFmt w:val="decimal"/>
      <w:suff w:val="nothing"/>
      <w:lvlText w:val="%1.%2.%3.%4.%5.%6.%7.%8.%9."/>
      <w:lvlJc w:val="left"/>
      <w:pPr>
        <w:ind w:left="4662" w:hanging="1575"/>
      </w:pPr>
      <w:rPr>
        <w:rFonts w:hAnsi="Arial Unicode MS" w:hint="default"/>
        <w:b/>
        <w:bCs/>
        <w:caps w:val="0"/>
        <w:smallCaps w:val="0"/>
        <w:strike w:val="0"/>
        <w:dstrike w:val="0"/>
        <w:color w:val="000000"/>
        <w:spacing w:val="0"/>
        <w:w w:val="100"/>
        <w:kern w:val="0"/>
        <w:position w:val="0"/>
        <w:vertAlign w:val="baseline"/>
      </w:rPr>
    </w:lvl>
  </w:abstractNum>
  <w:abstractNum w:abstractNumId="90" w15:restartNumberingAfterBreak="0">
    <w:nsid w:val="595567E0"/>
    <w:multiLevelType w:val="multilevel"/>
    <w:tmpl w:val="F236CCF2"/>
    <w:styleLink w:val="Importovantl1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91" w15:restartNumberingAfterBreak="0">
    <w:nsid w:val="595A2C0D"/>
    <w:multiLevelType w:val="hybridMultilevel"/>
    <w:tmpl w:val="5E94D258"/>
    <w:styleLink w:val="Importovantl10"/>
    <w:lvl w:ilvl="0" w:tplc="2E864A66">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A404B47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49F2591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4724A61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35A4650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DDE8957A">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F09E9BE0">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8B84C09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ECECAA40">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92" w15:restartNumberingAfterBreak="0">
    <w:nsid w:val="59B367AC"/>
    <w:multiLevelType w:val="hybridMultilevel"/>
    <w:tmpl w:val="E528DAC8"/>
    <w:styleLink w:val="Importovantl2"/>
    <w:lvl w:ilvl="0" w:tplc="A4945AA6">
      <w:start w:val="1"/>
      <w:numFmt w:val="upperLetter"/>
      <w:lvlText w:val="%1."/>
      <w:lvlJc w:val="left"/>
      <w:pPr>
        <w:ind w:left="798" w:hanging="438"/>
      </w:pPr>
      <w:rPr>
        <w:rFonts w:hAnsi="Arial Unicode MS"/>
        <w:caps w:val="0"/>
        <w:smallCaps w:val="0"/>
        <w:strike w:val="0"/>
        <w:dstrike w:val="0"/>
        <w:color w:val="000000"/>
        <w:spacing w:val="0"/>
        <w:w w:val="100"/>
        <w:kern w:val="0"/>
        <w:position w:val="0"/>
        <w:highlight w:val="none"/>
        <w:vertAlign w:val="baseline"/>
      </w:rPr>
    </w:lvl>
    <w:lvl w:ilvl="1" w:tplc="17161EEC">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2" w:tplc="B3FEB27C">
      <w:start w:val="1"/>
      <w:numFmt w:val="decimal"/>
      <w:lvlText w:val="%3."/>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3" w:tplc="BA82A102">
      <w:start w:val="1"/>
      <w:numFmt w:val="decimal"/>
      <w:lvlText w:val="%4."/>
      <w:lvlJc w:val="left"/>
      <w:pPr>
        <w:ind w:left="2574" w:hanging="567"/>
      </w:pPr>
      <w:rPr>
        <w:rFonts w:hAnsi="Arial Unicode MS"/>
        <w:caps w:val="0"/>
        <w:smallCaps w:val="0"/>
        <w:strike w:val="0"/>
        <w:dstrike w:val="0"/>
        <w:color w:val="000000"/>
        <w:spacing w:val="0"/>
        <w:w w:val="100"/>
        <w:kern w:val="0"/>
        <w:position w:val="0"/>
        <w:highlight w:val="none"/>
        <w:vertAlign w:val="baseline"/>
      </w:rPr>
    </w:lvl>
    <w:lvl w:ilvl="4" w:tplc="38E885B4">
      <w:start w:val="1"/>
      <w:numFmt w:val="decimal"/>
      <w:lvlText w:val="%5."/>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5" w:tplc="B714EF64">
      <w:start w:val="1"/>
      <w:numFmt w:val="decimal"/>
      <w:lvlText w:val="%6."/>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6" w:tplc="8ECE0490">
      <w:start w:val="1"/>
      <w:numFmt w:val="decimal"/>
      <w:lvlText w:val="%7."/>
      <w:lvlJc w:val="left"/>
      <w:pPr>
        <w:ind w:left="4734" w:hanging="567"/>
      </w:pPr>
      <w:rPr>
        <w:rFonts w:hAnsi="Arial Unicode MS"/>
        <w:caps w:val="0"/>
        <w:smallCaps w:val="0"/>
        <w:strike w:val="0"/>
        <w:dstrike w:val="0"/>
        <w:color w:val="000000"/>
        <w:spacing w:val="0"/>
        <w:w w:val="100"/>
        <w:kern w:val="0"/>
        <w:position w:val="0"/>
        <w:highlight w:val="none"/>
        <w:vertAlign w:val="baseline"/>
      </w:rPr>
    </w:lvl>
    <w:lvl w:ilvl="7" w:tplc="6A246ABA">
      <w:start w:val="1"/>
      <w:numFmt w:val="decimal"/>
      <w:lvlText w:val="%8."/>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8" w:tplc="EBDE3FB8">
      <w:start w:val="1"/>
      <w:numFmt w:val="decimal"/>
      <w:lvlText w:val="%9."/>
      <w:lvlJc w:val="left"/>
      <w:pPr>
        <w:ind w:left="6174" w:hanging="567"/>
      </w:pPr>
      <w:rPr>
        <w:rFonts w:hAnsi="Arial Unicode MS"/>
        <w:caps w:val="0"/>
        <w:smallCaps w:val="0"/>
        <w:strike w:val="0"/>
        <w:dstrike w:val="0"/>
        <w:color w:val="000000"/>
        <w:spacing w:val="0"/>
        <w:w w:val="100"/>
        <w:kern w:val="0"/>
        <w:position w:val="0"/>
        <w:highlight w:val="none"/>
        <w:vertAlign w:val="baseline"/>
      </w:rPr>
    </w:lvl>
  </w:abstractNum>
  <w:abstractNum w:abstractNumId="93" w15:restartNumberingAfterBreak="0">
    <w:nsid w:val="59F41EB4"/>
    <w:multiLevelType w:val="hybridMultilevel"/>
    <w:tmpl w:val="3FCCECD8"/>
    <w:styleLink w:val="Importovantl240"/>
    <w:lvl w:ilvl="0" w:tplc="98DA84B4">
      <w:start w:val="1"/>
      <w:numFmt w:val="bullet"/>
      <w:lvlText w:val="•"/>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8FEE2ED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6E86424">
      <w:start w:val="1"/>
      <w:numFmt w:val="bullet"/>
      <w:lvlText w:val="·"/>
      <w:lvlJc w:val="left"/>
      <w:pPr>
        <w:ind w:left="198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27D80E10">
      <w:start w:val="1"/>
      <w:numFmt w:val="bullet"/>
      <w:lvlText w:val="·"/>
      <w:lvlJc w:val="left"/>
      <w:pPr>
        <w:ind w:left="2836"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145218">
      <w:start w:val="1"/>
      <w:numFmt w:val="bullet"/>
      <w:lvlText w:val="·"/>
      <w:lvlJc w:val="left"/>
      <w:pPr>
        <w:ind w:left="36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E1947DB6">
      <w:start w:val="1"/>
      <w:numFmt w:val="bullet"/>
      <w:lvlText w:val="·"/>
      <w:lvlJc w:val="left"/>
      <w:pPr>
        <w:ind w:left="4538"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E78336A">
      <w:start w:val="1"/>
      <w:numFmt w:val="bullet"/>
      <w:lvlText w:val="·"/>
      <w:lvlJc w:val="left"/>
      <w:pPr>
        <w:ind w:left="538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10ED5A0">
      <w:start w:val="1"/>
      <w:numFmt w:val="bullet"/>
      <w:lvlText w:val="·"/>
      <w:lvlJc w:val="left"/>
      <w:pPr>
        <w:ind w:left="6240"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EB387B8A">
      <w:start w:val="1"/>
      <w:numFmt w:val="bullet"/>
      <w:lvlText w:val="·"/>
      <w:lvlJc w:val="left"/>
      <w:pPr>
        <w:ind w:left="709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94" w15:restartNumberingAfterBreak="0">
    <w:nsid w:val="5A937D3A"/>
    <w:multiLevelType w:val="hybridMultilevel"/>
    <w:tmpl w:val="E3B431D6"/>
    <w:styleLink w:val="Importovantl72"/>
    <w:lvl w:ilvl="0" w:tplc="35C897A0">
      <w:start w:val="1"/>
      <w:numFmt w:val="lowerLetter"/>
      <w:lvlText w:val="%1)"/>
      <w:lvlJc w:val="left"/>
      <w:pPr>
        <w:ind w:left="85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51C8E088">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5F3AA13C">
      <w:start w:val="1"/>
      <w:numFmt w:val="lowerRoman"/>
      <w:lvlText w:val="%3."/>
      <w:lvlJc w:val="left"/>
      <w:pPr>
        <w:ind w:left="229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289EC03E">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9B1640D6">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E1EEF7B8">
      <w:start w:val="1"/>
      <w:numFmt w:val="lowerRoman"/>
      <w:lvlText w:val="%6."/>
      <w:lvlJc w:val="left"/>
      <w:pPr>
        <w:ind w:left="445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E46CBC46">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5406028C">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1250E616">
      <w:start w:val="1"/>
      <w:numFmt w:val="lowerRoman"/>
      <w:lvlText w:val="%9."/>
      <w:lvlJc w:val="left"/>
      <w:pPr>
        <w:ind w:left="661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95" w15:restartNumberingAfterBreak="0">
    <w:nsid w:val="5B576A71"/>
    <w:multiLevelType w:val="multilevel"/>
    <w:tmpl w:val="2B26DB52"/>
    <w:lvl w:ilvl="0">
      <w:start w:val="1"/>
      <w:numFmt w:val="decimal"/>
      <w:lvlText w:val="%1."/>
      <w:lvlJc w:val="left"/>
      <w:pPr>
        <w:ind w:left="360" w:hanging="360"/>
      </w:pPr>
      <w:rPr>
        <w:i w:val="0"/>
      </w:rPr>
    </w:lvl>
    <w:lvl w:ilvl="1">
      <w:start w:val="1"/>
      <w:numFmt w:val="decimal"/>
      <w:lvlText w:val="%1.%2."/>
      <w:lvlJc w:val="left"/>
      <w:pPr>
        <w:ind w:left="43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5C864534"/>
    <w:multiLevelType w:val="hybridMultilevel"/>
    <w:tmpl w:val="241C8F80"/>
    <w:styleLink w:val="Importovantl6"/>
    <w:lvl w:ilvl="0" w:tplc="C4AC7C2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7A80F174">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7C04142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787C8B22">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2ADE1278">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BA22328">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392A53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771CE984">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EFF0537A">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97" w15:restartNumberingAfterBreak="0">
    <w:nsid w:val="5D37458F"/>
    <w:multiLevelType w:val="hybridMultilevel"/>
    <w:tmpl w:val="30360876"/>
    <w:lvl w:ilvl="0" w:tplc="12EAF91E">
      <w:start w:val="1"/>
      <w:numFmt w:val="decimal"/>
      <w:lvlText w:val="2.%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5D4B5B32"/>
    <w:multiLevelType w:val="hybridMultilevel"/>
    <w:tmpl w:val="BBCC00D8"/>
    <w:lvl w:ilvl="0" w:tplc="041B0001">
      <w:start w:val="1"/>
      <w:numFmt w:val="bullet"/>
      <w:lvlText w:val=""/>
      <w:lvlJc w:val="left"/>
      <w:pPr>
        <w:ind w:left="1569" w:hanging="360"/>
      </w:pPr>
      <w:rPr>
        <w:rFonts w:ascii="Symbol" w:hAnsi="Symbol" w:hint="default"/>
      </w:rPr>
    </w:lvl>
    <w:lvl w:ilvl="1" w:tplc="041B0003">
      <w:start w:val="1"/>
      <w:numFmt w:val="bullet"/>
      <w:lvlText w:val="o"/>
      <w:lvlJc w:val="left"/>
      <w:pPr>
        <w:ind w:left="2289" w:hanging="360"/>
      </w:pPr>
      <w:rPr>
        <w:rFonts w:ascii="Courier New" w:hAnsi="Courier New" w:cs="Courier New" w:hint="default"/>
      </w:rPr>
    </w:lvl>
    <w:lvl w:ilvl="2" w:tplc="041B0005" w:tentative="1">
      <w:start w:val="1"/>
      <w:numFmt w:val="bullet"/>
      <w:lvlText w:val=""/>
      <w:lvlJc w:val="left"/>
      <w:pPr>
        <w:ind w:left="3009" w:hanging="360"/>
      </w:pPr>
      <w:rPr>
        <w:rFonts w:ascii="Wingdings" w:hAnsi="Wingdings" w:hint="default"/>
      </w:rPr>
    </w:lvl>
    <w:lvl w:ilvl="3" w:tplc="041B0001" w:tentative="1">
      <w:start w:val="1"/>
      <w:numFmt w:val="bullet"/>
      <w:lvlText w:val=""/>
      <w:lvlJc w:val="left"/>
      <w:pPr>
        <w:ind w:left="3729" w:hanging="360"/>
      </w:pPr>
      <w:rPr>
        <w:rFonts w:ascii="Symbol" w:hAnsi="Symbol" w:hint="default"/>
      </w:rPr>
    </w:lvl>
    <w:lvl w:ilvl="4" w:tplc="041B0003" w:tentative="1">
      <w:start w:val="1"/>
      <w:numFmt w:val="bullet"/>
      <w:lvlText w:val="o"/>
      <w:lvlJc w:val="left"/>
      <w:pPr>
        <w:ind w:left="4449" w:hanging="360"/>
      </w:pPr>
      <w:rPr>
        <w:rFonts w:ascii="Courier New" w:hAnsi="Courier New" w:cs="Courier New" w:hint="default"/>
      </w:rPr>
    </w:lvl>
    <w:lvl w:ilvl="5" w:tplc="041B0005" w:tentative="1">
      <w:start w:val="1"/>
      <w:numFmt w:val="bullet"/>
      <w:lvlText w:val=""/>
      <w:lvlJc w:val="left"/>
      <w:pPr>
        <w:ind w:left="5169" w:hanging="360"/>
      </w:pPr>
      <w:rPr>
        <w:rFonts w:ascii="Wingdings" w:hAnsi="Wingdings" w:hint="default"/>
      </w:rPr>
    </w:lvl>
    <w:lvl w:ilvl="6" w:tplc="041B0001" w:tentative="1">
      <w:start w:val="1"/>
      <w:numFmt w:val="bullet"/>
      <w:lvlText w:val=""/>
      <w:lvlJc w:val="left"/>
      <w:pPr>
        <w:ind w:left="5889" w:hanging="360"/>
      </w:pPr>
      <w:rPr>
        <w:rFonts w:ascii="Symbol" w:hAnsi="Symbol" w:hint="default"/>
      </w:rPr>
    </w:lvl>
    <w:lvl w:ilvl="7" w:tplc="041B0003" w:tentative="1">
      <w:start w:val="1"/>
      <w:numFmt w:val="bullet"/>
      <w:lvlText w:val="o"/>
      <w:lvlJc w:val="left"/>
      <w:pPr>
        <w:ind w:left="6609" w:hanging="360"/>
      </w:pPr>
      <w:rPr>
        <w:rFonts w:ascii="Courier New" w:hAnsi="Courier New" w:cs="Courier New" w:hint="default"/>
      </w:rPr>
    </w:lvl>
    <w:lvl w:ilvl="8" w:tplc="041B0005" w:tentative="1">
      <w:start w:val="1"/>
      <w:numFmt w:val="bullet"/>
      <w:lvlText w:val=""/>
      <w:lvlJc w:val="left"/>
      <w:pPr>
        <w:ind w:left="7329" w:hanging="360"/>
      </w:pPr>
      <w:rPr>
        <w:rFonts w:ascii="Wingdings" w:hAnsi="Wingdings" w:hint="default"/>
      </w:rPr>
    </w:lvl>
  </w:abstractNum>
  <w:abstractNum w:abstractNumId="99" w15:restartNumberingAfterBreak="0">
    <w:nsid w:val="5DA41C23"/>
    <w:multiLevelType w:val="multilevel"/>
    <w:tmpl w:val="18BC265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5DBA05C6"/>
    <w:multiLevelType w:val="multilevel"/>
    <w:tmpl w:val="0190523A"/>
    <w:lvl w:ilvl="0">
      <w:start w:val="1"/>
      <w:numFmt w:val="decimal"/>
      <w:lvlText w:val="%1."/>
      <w:lvlJc w:val="left"/>
      <w:pPr>
        <w:ind w:left="927" w:hanging="360"/>
      </w:pPr>
    </w:lvl>
    <w:lvl w:ilvl="1">
      <w:start w:val="1"/>
      <w:numFmt w:val="decimal"/>
      <w:lvlText w:val="%1.%2."/>
      <w:lvlJc w:val="left"/>
      <w:pPr>
        <w:ind w:left="1359" w:hanging="432"/>
      </w:pPr>
      <w:rPr>
        <w:color w:val="auto"/>
      </w:r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101" w15:restartNumberingAfterBreak="0">
    <w:nsid w:val="5E691DF0"/>
    <w:multiLevelType w:val="multilevel"/>
    <w:tmpl w:val="036E05AA"/>
    <w:styleLink w:val="Importovantl12"/>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2499" w:hanging="513"/>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3600" w:hanging="87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4680" w:hanging="1233"/>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5760" w:hanging="1593"/>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6840" w:hanging="1953"/>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7920" w:hanging="2313"/>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9000" w:hanging="2673"/>
      </w:pPr>
      <w:rPr>
        <w:rFonts w:hAnsi="Arial Unicode MS"/>
        <w:b/>
        <w:bCs/>
        <w:caps w:val="0"/>
        <w:smallCaps w:val="0"/>
        <w:strike w:val="0"/>
        <w:dstrike w:val="0"/>
        <w:color w:val="000000"/>
        <w:spacing w:val="0"/>
        <w:w w:val="100"/>
        <w:kern w:val="0"/>
        <w:position w:val="0"/>
        <w:highlight w:val="none"/>
        <w:vertAlign w:val="baseline"/>
      </w:rPr>
    </w:lvl>
  </w:abstractNum>
  <w:abstractNum w:abstractNumId="102" w15:restartNumberingAfterBreak="0">
    <w:nsid w:val="603A4CEF"/>
    <w:multiLevelType w:val="multilevel"/>
    <w:tmpl w:val="2D64BF8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603B7C23"/>
    <w:multiLevelType w:val="hybridMultilevel"/>
    <w:tmpl w:val="DD26B7E0"/>
    <w:lvl w:ilvl="0" w:tplc="F9E0A97E">
      <w:numFmt w:val="decimal"/>
      <w:lvlText w:val=""/>
      <w:lvlJc w:val="left"/>
    </w:lvl>
    <w:lvl w:ilvl="1" w:tplc="F2BA7678">
      <w:numFmt w:val="decimal"/>
      <w:lvlText w:val=""/>
      <w:lvlJc w:val="left"/>
    </w:lvl>
    <w:lvl w:ilvl="2" w:tplc="73829F52">
      <w:numFmt w:val="decimal"/>
      <w:lvlText w:val=""/>
      <w:lvlJc w:val="left"/>
    </w:lvl>
    <w:lvl w:ilvl="3" w:tplc="896EAD66">
      <w:numFmt w:val="decimal"/>
      <w:lvlText w:val=""/>
      <w:lvlJc w:val="left"/>
    </w:lvl>
    <w:lvl w:ilvl="4" w:tplc="D51AE662">
      <w:numFmt w:val="decimal"/>
      <w:lvlText w:val=""/>
      <w:lvlJc w:val="left"/>
    </w:lvl>
    <w:lvl w:ilvl="5" w:tplc="DE3EAF60">
      <w:numFmt w:val="decimal"/>
      <w:lvlText w:val=""/>
      <w:lvlJc w:val="left"/>
    </w:lvl>
    <w:lvl w:ilvl="6" w:tplc="70280B8E">
      <w:numFmt w:val="decimal"/>
      <w:lvlText w:val=""/>
      <w:lvlJc w:val="left"/>
    </w:lvl>
    <w:lvl w:ilvl="7" w:tplc="B464D5CC">
      <w:numFmt w:val="decimal"/>
      <w:lvlText w:val=""/>
      <w:lvlJc w:val="left"/>
    </w:lvl>
    <w:lvl w:ilvl="8" w:tplc="90102F20">
      <w:numFmt w:val="decimal"/>
      <w:lvlText w:val=""/>
      <w:lvlJc w:val="left"/>
    </w:lvl>
  </w:abstractNum>
  <w:abstractNum w:abstractNumId="104" w15:restartNumberingAfterBreak="0">
    <w:nsid w:val="60C411EE"/>
    <w:multiLevelType w:val="hybridMultilevel"/>
    <w:tmpl w:val="019AF282"/>
    <w:lvl w:ilvl="0" w:tplc="041B0001">
      <w:start w:val="1"/>
      <w:numFmt w:val="bullet"/>
      <w:lvlText w:val=""/>
      <w:lvlJc w:val="left"/>
      <w:pPr>
        <w:ind w:left="1851" w:hanging="360"/>
      </w:pPr>
      <w:rPr>
        <w:rFonts w:ascii="Symbol" w:hAnsi="Symbol" w:hint="default"/>
      </w:rPr>
    </w:lvl>
    <w:lvl w:ilvl="1" w:tplc="041B0003" w:tentative="1">
      <w:start w:val="1"/>
      <w:numFmt w:val="bullet"/>
      <w:lvlText w:val="o"/>
      <w:lvlJc w:val="left"/>
      <w:pPr>
        <w:ind w:left="2571" w:hanging="360"/>
      </w:pPr>
      <w:rPr>
        <w:rFonts w:ascii="Courier New" w:hAnsi="Courier New" w:cs="Courier New" w:hint="default"/>
      </w:rPr>
    </w:lvl>
    <w:lvl w:ilvl="2" w:tplc="041B0005" w:tentative="1">
      <w:start w:val="1"/>
      <w:numFmt w:val="bullet"/>
      <w:lvlText w:val=""/>
      <w:lvlJc w:val="left"/>
      <w:pPr>
        <w:ind w:left="3291" w:hanging="360"/>
      </w:pPr>
      <w:rPr>
        <w:rFonts w:ascii="Wingdings" w:hAnsi="Wingdings" w:hint="default"/>
      </w:rPr>
    </w:lvl>
    <w:lvl w:ilvl="3" w:tplc="041B0001" w:tentative="1">
      <w:start w:val="1"/>
      <w:numFmt w:val="bullet"/>
      <w:lvlText w:val=""/>
      <w:lvlJc w:val="left"/>
      <w:pPr>
        <w:ind w:left="4011" w:hanging="360"/>
      </w:pPr>
      <w:rPr>
        <w:rFonts w:ascii="Symbol" w:hAnsi="Symbol" w:hint="default"/>
      </w:rPr>
    </w:lvl>
    <w:lvl w:ilvl="4" w:tplc="041B0003" w:tentative="1">
      <w:start w:val="1"/>
      <w:numFmt w:val="bullet"/>
      <w:lvlText w:val="o"/>
      <w:lvlJc w:val="left"/>
      <w:pPr>
        <w:ind w:left="4731" w:hanging="360"/>
      </w:pPr>
      <w:rPr>
        <w:rFonts w:ascii="Courier New" w:hAnsi="Courier New" w:cs="Courier New" w:hint="default"/>
      </w:rPr>
    </w:lvl>
    <w:lvl w:ilvl="5" w:tplc="041B0005" w:tentative="1">
      <w:start w:val="1"/>
      <w:numFmt w:val="bullet"/>
      <w:lvlText w:val=""/>
      <w:lvlJc w:val="left"/>
      <w:pPr>
        <w:ind w:left="5451" w:hanging="360"/>
      </w:pPr>
      <w:rPr>
        <w:rFonts w:ascii="Wingdings" w:hAnsi="Wingdings" w:hint="default"/>
      </w:rPr>
    </w:lvl>
    <w:lvl w:ilvl="6" w:tplc="041B0001" w:tentative="1">
      <w:start w:val="1"/>
      <w:numFmt w:val="bullet"/>
      <w:lvlText w:val=""/>
      <w:lvlJc w:val="left"/>
      <w:pPr>
        <w:ind w:left="6171" w:hanging="360"/>
      </w:pPr>
      <w:rPr>
        <w:rFonts w:ascii="Symbol" w:hAnsi="Symbol" w:hint="default"/>
      </w:rPr>
    </w:lvl>
    <w:lvl w:ilvl="7" w:tplc="041B0003" w:tentative="1">
      <w:start w:val="1"/>
      <w:numFmt w:val="bullet"/>
      <w:lvlText w:val="o"/>
      <w:lvlJc w:val="left"/>
      <w:pPr>
        <w:ind w:left="6891" w:hanging="360"/>
      </w:pPr>
      <w:rPr>
        <w:rFonts w:ascii="Courier New" w:hAnsi="Courier New" w:cs="Courier New" w:hint="default"/>
      </w:rPr>
    </w:lvl>
    <w:lvl w:ilvl="8" w:tplc="041B0005" w:tentative="1">
      <w:start w:val="1"/>
      <w:numFmt w:val="bullet"/>
      <w:lvlText w:val=""/>
      <w:lvlJc w:val="left"/>
      <w:pPr>
        <w:ind w:left="7611" w:hanging="360"/>
      </w:pPr>
      <w:rPr>
        <w:rFonts w:ascii="Wingdings" w:hAnsi="Wingdings" w:hint="default"/>
      </w:rPr>
    </w:lvl>
  </w:abstractNum>
  <w:abstractNum w:abstractNumId="105" w15:restartNumberingAfterBreak="0">
    <w:nsid w:val="61110D78"/>
    <w:multiLevelType w:val="hybridMultilevel"/>
    <w:tmpl w:val="CCE4FBC4"/>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6" w15:restartNumberingAfterBreak="0">
    <w:nsid w:val="619142CE"/>
    <w:multiLevelType w:val="hybridMultilevel"/>
    <w:tmpl w:val="30EC4A2E"/>
    <w:styleLink w:val="Importovantl39"/>
    <w:lvl w:ilvl="0" w:tplc="2F8A3932">
      <w:start w:val="1"/>
      <w:numFmt w:val="decimal"/>
      <w:lvlText w:val="%1."/>
      <w:lvlJc w:val="left"/>
      <w:pPr>
        <w:tabs>
          <w:tab w:val="left" w:pos="1980"/>
          <w:tab w:val="left" w:pos="2880"/>
        </w:tabs>
        <w:ind w:left="454" w:hanging="454"/>
      </w:pPr>
      <w:rPr>
        <w:rFonts w:hAnsi="Arial Unicode MS"/>
        <w:caps w:val="0"/>
        <w:smallCaps w:val="0"/>
        <w:strike w:val="0"/>
        <w:dstrike w:val="0"/>
        <w:color w:val="000000"/>
        <w:spacing w:val="0"/>
        <w:w w:val="100"/>
        <w:kern w:val="0"/>
        <w:position w:val="0"/>
        <w:highlight w:val="none"/>
        <w:vertAlign w:val="baseline"/>
      </w:rPr>
    </w:lvl>
    <w:lvl w:ilvl="1" w:tplc="BEE8555E">
      <w:start w:val="1"/>
      <w:numFmt w:val="decimal"/>
      <w:lvlText w:val="%2."/>
      <w:lvlJc w:val="left"/>
      <w:pPr>
        <w:tabs>
          <w:tab w:val="left" w:pos="454"/>
          <w:tab w:val="left" w:pos="1980"/>
          <w:tab w:val="left" w:pos="2880"/>
        </w:tabs>
        <w:ind w:left="767" w:hanging="407"/>
      </w:pPr>
      <w:rPr>
        <w:rFonts w:hAnsi="Arial Unicode MS"/>
        <w:caps w:val="0"/>
        <w:smallCaps w:val="0"/>
        <w:strike w:val="0"/>
        <w:dstrike w:val="0"/>
        <w:color w:val="000000"/>
        <w:spacing w:val="0"/>
        <w:w w:val="100"/>
        <w:kern w:val="0"/>
        <w:position w:val="0"/>
        <w:highlight w:val="none"/>
        <w:vertAlign w:val="baseline"/>
      </w:rPr>
    </w:lvl>
    <w:lvl w:ilvl="2" w:tplc="774E86B0">
      <w:start w:val="1"/>
      <w:numFmt w:val="lowerRoman"/>
      <w:lvlText w:val="%3)"/>
      <w:lvlJc w:val="left"/>
      <w:pPr>
        <w:tabs>
          <w:tab w:val="left" w:pos="454"/>
          <w:tab w:val="left" w:pos="1980"/>
          <w:tab w:val="left" w:pos="2880"/>
        </w:tabs>
        <w:ind w:left="1080" w:hanging="360"/>
      </w:pPr>
      <w:rPr>
        <w:rFonts w:hAnsi="Arial Unicode MS"/>
        <w:caps w:val="0"/>
        <w:smallCaps w:val="0"/>
        <w:strike w:val="0"/>
        <w:dstrike w:val="0"/>
        <w:color w:val="000000"/>
        <w:spacing w:val="0"/>
        <w:w w:val="100"/>
        <w:kern w:val="0"/>
        <w:position w:val="0"/>
        <w:highlight w:val="none"/>
        <w:vertAlign w:val="baseline"/>
      </w:rPr>
    </w:lvl>
    <w:lvl w:ilvl="3" w:tplc="90CA3D8E">
      <w:start w:val="1"/>
      <w:numFmt w:val="decimal"/>
      <w:lvlText w:val="(%4)"/>
      <w:lvlJc w:val="left"/>
      <w:pPr>
        <w:tabs>
          <w:tab w:val="left" w:pos="454"/>
          <w:tab w:val="left" w:pos="1980"/>
          <w:tab w:val="left" w:pos="2880"/>
        </w:tabs>
        <w:ind w:left="1440" w:hanging="360"/>
      </w:pPr>
      <w:rPr>
        <w:rFonts w:hAnsi="Arial Unicode MS"/>
        <w:caps w:val="0"/>
        <w:smallCaps w:val="0"/>
        <w:strike w:val="0"/>
        <w:dstrike w:val="0"/>
        <w:color w:val="000000"/>
        <w:spacing w:val="0"/>
        <w:w w:val="100"/>
        <w:kern w:val="0"/>
        <w:position w:val="0"/>
        <w:highlight w:val="none"/>
        <w:vertAlign w:val="baseline"/>
      </w:rPr>
    </w:lvl>
    <w:lvl w:ilvl="4" w:tplc="F2EAC220">
      <w:start w:val="1"/>
      <w:numFmt w:val="lowerLetter"/>
      <w:lvlText w:val="(%5)"/>
      <w:lvlJc w:val="left"/>
      <w:pPr>
        <w:tabs>
          <w:tab w:val="left" w:pos="454"/>
          <w:tab w:val="left" w:pos="1980"/>
          <w:tab w:val="left" w:pos="2880"/>
        </w:tabs>
        <w:ind w:left="1800" w:hanging="360"/>
      </w:pPr>
      <w:rPr>
        <w:rFonts w:hAnsi="Arial Unicode MS"/>
        <w:caps w:val="0"/>
        <w:smallCaps w:val="0"/>
        <w:strike w:val="0"/>
        <w:dstrike w:val="0"/>
        <w:color w:val="000000"/>
        <w:spacing w:val="0"/>
        <w:w w:val="100"/>
        <w:kern w:val="0"/>
        <w:position w:val="0"/>
        <w:highlight w:val="none"/>
        <w:vertAlign w:val="baseline"/>
      </w:rPr>
    </w:lvl>
    <w:lvl w:ilvl="5" w:tplc="FD50A42C">
      <w:start w:val="1"/>
      <w:numFmt w:val="lowerRoman"/>
      <w:suff w:val="nothing"/>
      <w:lvlText w:val="(%6)"/>
      <w:lvlJc w:val="left"/>
      <w:pPr>
        <w:tabs>
          <w:tab w:val="left" w:pos="454"/>
          <w:tab w:val="left" w:pos="1980"/>
          <w:tab w:val="left" w:pos="2880"/>
        </w:tabs>
        <w:ind w:left="1980" w:hanging="180"/>
      </w:pPr>
      <w:rPr>
        <w:rFonts w:hAnsi="Arial Unicode MS"/>
        <w:caps w:val="0"/>
        <w:smallCaps w:val="0"/>
        <w:strike w:val="0"/>
        <w:dstrike w:val="0"/>
        <w:color w:val="000000"/>
        <w:spacing w:val="0"/>
        <w:w w:val="100"/>
        <w:kern w:val="0"/>
        <w:position w:val="0"/>
        <w:highlight w:val="none"/>
        <w:vertAlign w:val="baseline"/>
      </w:rPr>
    </w:lvl>
    <w:lvl w:ilvl="6" w:tplc="AC6AF1BA">
      <w:start w:val="1"/>
      <w:numFmt w:val="decimal"/>
      <w:lvlText w:val="%7."/>
      <w:lvlJc w:val="left"/>
      <w:pPr>
        <w:tabs>
          <w:tab w:val="left" w:pos="454"/>
          <w:tab w:val="left" w:pos="1980"/>
          <w:tab w:val="left" w:pos="2880"/>
        </w:tabs>
        <w:ind w:left="2520" w:hanging="360"/>
      </w:pPr>
      <w:rPr>
        <w:rFonts w:hAnsi="Arial Unicode MS"/>
        <w:caps w:val="0"/>
        <w:smallCaps w:val="0"/>
        <w:strike w:val="0"/>
        <w:dstrike w:val="0"/>
        <w:color w:val="000000"/>
        <w:spacing w:val="0"/>
        <w:w w:val="100"/>
        <w:kern w:val="0"/>
        <w:position w:val="0"/>
        <w:highlight w:val="none"/>
        <w:vertAlign w:val="baseline"/>
      </w:rPr>
    </w:lvl>
    <w:lvl w:ilvl="7" w:tplc="0DF84DD2">
      <w:start w:val="1"/>
      <w:numFmt w:val="lowerLetter"/>
      <w:lvlText w:val="%8."/>
      <w:lvlJc w:val="left"/>
      <w:pPr>
        <w:tabs>
          <w:tab w:val="left" w:pos="454"/>
          <w:tab w:val="left" w:pos="1980"/>
        </w:tabs>
        <w:ind w:left="2880" w:hanging="360"/>
      </w:pPr>
      <w:rPr>
        <w:rFonts w:hAnsi="Arial Unicode MS"/>
        <w:caps w:val="0"/>
        <w:smallCaps w:val="0"/>
        <w:strike w:val="0"/>
        <w:dstrike w:val="0"/>
        <w:color w:val="000000"/>
        <w:spacing w:val="0"/>
        <w:w w:val="100"/>
        <w:kern w:val="0"/>
        <w:position w:val="0"/>
        <w:highlight w:val="none"/>
        <w:vertAlign w:val="baseline"/>
      </w:rPr>
    </w:lvl>
    <w:lvl w:ilvl="8" w:tplc="C2FA6EDC">
      <w:start w:val="1"/>
      <w:numFmt w:val="lowerRoman"/>
      <w:lvlText w:val="%9."/>
      <w:lvlJc w:val="left"/>
      <w:pPr>
        <w:tabs>
          <w:tab w:val="left" w:pos="454"/>
          <w:tab w:val="left" w:pos="1980"/>
          <w:tab w:val="left" w:pos="2880"/>
        </w:tabs>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107" w15:restartNumberingAfterBreak="0">
    <w:nsid w:val="62C27534"/>
    <w:multiLevelType w:val="hybridMultilevel"/>
    <w:tmpl w:val="52BA277E"/>
    <w:styleLink w:val="Importovantl25"/>
    <w:lvl w:ilvl="0" w:tplc="7682F8E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9608BFA">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7541C4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C5C38D6">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9EC7B2C">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52EE92C">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FA0D08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3D67038">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634E6C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8" w15:restartNumberingAfterBreak="0">
    <w:nsid w:val="644D3512"/>
    <w:multiLevelType w:val="hybridMultilevel"/>
    <w:tmpl w:val="5C9E8DB2"/>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09" w15:restartNumberingAfterBreak="0">
    <w:nsid w:val="6A3C5E1A"/>
    <w:multiLevelType w:val="hybridMultilevel"/>
    <w:tmpl w:val="C222033E"/>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10" w15:restartNumberingAfterBreak="0">
    <w:nsid w:val="6B5B495C"/>
    <w:multiLevelType w:val="multilevel"/>
    <w:tmpl w:val="036E05AA"/>
    <w:numStyleLink w:val="Importovantl12"/>
  </w:abstractNum>
  <w:abstractNum w:abstractNumId="111" w15:restartNumberingAfterBreak="0">
    <w:nsid w:val="6D842083"/>
    <w:multiLevelType w:val="multilevel"/>
    <w:tmpl w:val="4A60C54A"/>
    <w:styleLink w:val="Importovantl40"/>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858" w:hanging="498"/>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362" w:hanging="64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1866" w:hanging="786"/>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2370" w:hanging="93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2874" w:hanging="1074"/>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3378" w:hanging="121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3954" w:hanging="1434"/>
      </w:pPr>
      <w:rPr>
        <w:rFonts w:hAnsi="Arial Unicode MS"/>
        <w:caps w:val="0"/>
        <w:smallCaps w:val="0"/>
        <w:strike w:val="0"/>
        <w:dstrike w:val="0"/>
        <w:color w:val="000000"/>
        <w:spacing w:val="0"/>
        <w:w w:val="100"/>
        <w:kern w:val="0"/>
        <w:position w:val="0"/>
        <w:highlight w:val="none"/>
        <w:vertAlign w:val="baseline"/>
      </w:rPr>
    </w:lvl>
  </w:abstractNum>
  <w:abstractNum w:abstractNumId="112" w15:restartNumberingAfterBreak="0">
    <w:nsid w:val="6DCC67F6"/>
    <w:multiLevelType w:val="hybridMultilevel"/>
    <w:tmpl w:val="30CA120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6DDB4747"/>
    <w:multiLevelType w:val="hybridMultilevel"/>
    <w:tmpl w:val="F836FBA8"/>
    <w:lvl w:ilvl="0" w:tplc="041B0001">
      <w:start w:val="1"/>
      <w:numFmt w:val="bullet"/>
      <w:lvlText w:val=""/>
      <w:lvlJc w:val="left"/>
      <w:pPr>
        <w:ind w:left="1428" w:hanging="360"/>
      </w:pPr>
      <w:rPr>
        <w:rFonts w:ascii="Symbol" w:hAnsi="Symbol" w:hint="default"/>
      </w:rPr>
    </w:lvl>
    <w:lvl w:ilvl="1" w:tplc="DE3AE17E">
      <w:numFmt w:val="bullet"/>
      <w:lvlText w:val="-"/>
      <w:lvlJc w:val="left"/>
      <w:pPr>
        <w:ind w:left="2148" w:hanging="360"/>
      </w:pPr>
      <w:rPr>
        <w:rFonts w:ascii="Calibri" w:eastAsia="Times New Roman" w:hAnsi="Calibri" w:cs="Times New Roman"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14" w15:restartNumberingAfterBreak="0">
    <w:nsid w:val="6DFC23C4"/>
    <w:multiLevelType w:val="multilevel"/>
    <w:tmpl w:val="C01C95D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15:restartNumberingAfterBreak="0">
    <w:nsid w:val="6F584DE9"/>
    <w:multiLevelType w:val="hybridMultilevel"/>
    <w:tmpl w:val="1F6CE448"/>
    <w:lvl w:ilvl="0" w:tplc="8AC89EA2">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6" w15:restartNumberingAfterBreak="0">
    <w:nsid w:val="6F7932F8"/>
    <w:multiLevelType w:val="hybridMultilevel"/>
    <w:tmpl w:val="37B2262C"/>
    <w:styleLink w:val="Importovantl33"/>
    <w:lvl w:ilvl="0" w:tplc="AAF032BC">
      <w:start w:val="1"/>
      <w:numFmt w:val="bullet"/>
      <w:lvlText w:val="-"/>
      <w:lvlJc w:val="left"/>
      <w:pPr>
        <w:ind w:left="11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9DEC15BE">
      <w:start w:val="1"/>
      <w:numFmt w:val="bullet"/>
      <w:lvlText w:val="o"/>
      <w:lvlJc w:val="left"/>
      <w:pPr>
        <w:ind w:left="18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755E1206">
      <w:start w:val="1"/>
      <w:numFmt w:val="bullet"/>
      <w:lvlText w:val="▪"/>
      <w:lvlJc w:val="left"/>
      <w:pPr>
        <w:ind w:left="25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F2B0E63C">
      <w:start w:val="1"/>
      <w:numFmt w:val="bullet"/>
      <w:lvlText w:val="•"/>
      <w:lvlJc w:val="left"/>
      <w:pPr>
        <w:ind w:left="32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3B16059E">
      <w:start w:val="1"/>
      <w:numFmt w:val="bullet"/>
      <w:lvlText w:val="o"/>
      <w:lvlJc w:val="left"/>
      <w:pPr>
        <w:ind w:left="401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DBC80D80">
      <w:start w:val="1"/>
      <w:numFmt w:val="bullet"/>
      <w:lvlText w:val="▪"/>
      <w:lvlJc w:val="left"/>
      <w:pPr>
        <w:ind w:left="47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4EAA3506">
      <w:start w:val="1"/>
      <w:numFmt w:val="bullet"/>
      <w:lvlText w:val="•"/>
      <w:lvlJc w:val="left"/>
      <w:pPr>
        <w:ind w:left="54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9ABE15D8">
      <w:start w:val="1"/>
      <w:numFmt w:val="bullet"/>
      <w:lvlText w:val="o"/>
      <w:lvlJc w:val="left"/>
      <w:pPr>
        <w:ind w:left="61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75663478">
      <w:start w:val="1"/>
      <w:numFmt w:val="bullet"/>
      <w:lvlText w:val="▪"/>
      <w:lvlJc w:val="left"/>
      <w:pPr>
        <w:ind w:left="68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117" w15:restartNumberingAfterBreak="0">
    <w:nsid w:val="724173C6"/>
    <w:multiLevelType w:val="hybridMultilevel"/>
    <w:tmpl w:val="88DE0D1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74BA5854"/>
    <w:multiLevelType w:val="hybridMultilevel"/>
    <w:tmpl w:val="B756FDDE"/>
    <w:lvl w:ilvl="0" w:tplc="F7169E44">
      <w:numFmt w:val="decimal"/>
      <w:lvlText w:val=""/>
      <w:lvlJc w:val="left"/>
    </w:lvl>
    <w:lvl w:ilvl="1" w:tplc="1782162A">
      <w:numFmt w:val="decimal"/>
      <w:lvlText w:val=""/>
      <w:lvlJc w:val="left"/>
    </w:lvl>
    <w:lvl w:ilvl="2" w:tplc="9FE82EBC">
      <w:numFmt w:val="decimal"/>
      <w:lvlText w:val=""/>
      <w:lvlJc w:val="left"/>
    </w:lvl>
    <w:lvl w:ilvl="3" w:tplc="30ACB770">
      <w:numFmt w:val="decimal"/>
      <w:lvlText w:val=""/>
      <w:lvlJc w:val="left"/>
    </w:lvl>
    <w:lvl w:ilvl="4" w:tplc="B434E488">
      <w:numFmt w:val="decimal"/>
      <w:lvlText w:val=""/>
      <w:lvlJc w:val="left"/>
    </w:lvl>
    <w:lvl w:ilvl="5" w:tplc="EFF8B094">
      <w:numFmt w:val="decimal"/>
      <w:lvlText w:val=""/>
      <w:lvlJc w:val="left"/>
    </w:lvl>
    <w:lvl w:ilvl="6" w:tplc="CA28DFC2">
      <w:numFmt w:val="decimal"/>
      <w:lvlText w:val=""/>
      <w:lvlJc w:val="left"/>
    </w:lvl>
    <w:lvl w:ilvl="7" w:tplc="CBE6BC0E">
      <w:numFmt w:val="decimal"/>
      <w:lvlText w:val=""/>
      <w:lvlJc w:val="left"/>
    </w:lvl>
    <w:lvl w:ilvl="8" w:tplc="EFDECDAA">
      <w:numFmt w:val="decimal"/>
      <w:lvlText w:val=""/>
      <w:lvlJc w:val="left"/>
    </w:lvl>
  </w:abstractNum>
  <w:abstractNum w:abstractNumId="119" w15:restartNumberingAfterBreak="0">
    <w:nsid w:val="775E1C4E"/>
    <w:multiLevelType w:val="hybridMultilevel"/>
    <w:tmpl w:val="246EDB10"/>
    <w:styleLink w:val="Importovantl37"/>
    <w:lvl w:ilvl="0" w:tplc="77FA36DA">
      <w:start w:val="1"/>
      <w:numFmt w:val="decimal"/>
      <w:lvlText w:val="%1."/>
      <w:lvlJc w:val="left"/>
      <w:pPr>
        <w:ind w:left="567" w:hanging="567"/>
      </w:pPr>
      <w:rPr>
        <w:rFonts w:hAnsi="Arial Unicode MS"/>
        <w:b/>
        <w:bCs/>
        <w:caps w:val="0"/>
        <w:smallCaps w:val="0"/>
        <w:strike w:val="0"/>
        <w:dstrike w:val="0"/>
        <w:color w:val="000000"/>
        <w:spacing w:val="0"/>
        <w:w w:val="100"/>
        <w:kern w:val="0"/>
        <w:position w:val="0"/>
        <w:sz w:val="20"/>
        <w:szCs w:val="20"/>
        <w:highlight w:val="none"/>
        <w:vertAlign w:val="baseline"/>
      </w:rPr>
    </w:lvl>
    <w:lvl w:ilvl="1" w:tplc="9BA824C2">
      <w:start w:val="1"/>
      <w:numFmt w:val="decimal"/>
      <w:lvlText w:val="%2."/>
      <w:lvlJc w:val="left"/>
      <w:pPr>
        <w:ind w:left="824" w:hanging="464"/>
      </w:pPr>
      <w:rPr>
        <w:rFonts w:hAnsi="Arial Unicode MS"/>
        <w:b/>
        <w:bCs/>
        <w:caps w:val="0"/>
        <w:smallCaps w:val="0"/>
        <w:strike w:val="0"/>
        <w:dstrike w:val="0"/>
        <w:color w:val="000000"/>
        <w:spacing w:val="0"/>
        <w:w w:val="100"/>
        <w:kern w:val="0"/>
        <w:position w:val="0"/>
        <w:sz w:val="20"/>
        <w:szCs w:val="20"/>
        <w:highlight w:val="none"/>
        <w:vertAlign w:val="baseline"/>
      </w:rPr>
    </w:lvl>
    <w:lvl w:ilvl="2" w:tplc="867CBBA4">
      <w:start w:val="1"/>
      <w:numFmt w:val="lowerRoman"/>
      <w:lvlText w:val="%3)"/>
      <w:lvlJc w:val="left"/>
      <w:pPr>
        <w:ind w:left="1080" w:hanging="360"/>
      </w:pPr>
      <w:rPr>
        <w:rFonts w:hAnsi="Arial Unicode MS"/>
        <w:b/>
        <w:bCs/>
        <w:caps w:val="0"/>
        <w:smallCaps w:val="0"/>
        <w:strike w:val="0"/>
        <w:dstrike w:val="0"/>
        <w:color w:val="000000"/>
        <w:spacing w:val="0"/>
        <w:w w:val="100"/>
        <w:kern w:val="0"/>
        <w:position w:val="0"/>
        <w:highlight w:val="none"/>
        <w:vertAlign w:val="baseline"/>
      </w:rPr>
    </w:lvl>
    <w:lvl w:ilvl="3" w:tplc="2BFE247C">
      <w:start w:val="1"/>
      <w:numFmt w:val="decimal"/>
      <w:lvlText w:val="(%4)"/>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4" w:tplc="2272F2E6">
      <w:start w:val="1"/>
      <w:numFmt w:val="lowerLetter"/>
      <w:lvlText w:val="(%5)"/>
      <w:lvlJc w:val="left"/>
      <w:pPr>
        <w:ind w:left="1800" w:hanging="360"/>
      </w:pPr>
      <w:rPr>
        <w:rFonts w:hAnsi="Arial Unicode MS"/>
        <w:b/>
        <w:bCs/>
        <w:caps w:val="0"/>
        <w:smallCaps w:val="0"/>
        <w:strike w:val="0"/>
        <w:dstrike w:val="0"/>
        <w:color w:val="000000"/>
        <w:spacing w:val="0"/>
        <w:w w:val="100"/>
        <w:kern w:val="0"/>
        <w:position w:val="0"/>
        <w:highlight w:val="none"/>
        <w:vertAlign w:val="baseline"/>
      </w:rPr>
    </w:lvl>
    <w:lvl w:ilvl="5" w:tplc="F9560F5E">
      <w:start w:val="1"/>
      <w:numFmt w:val="lowerRoman"/>
      <w:lvlText w:val="(%6)"/>
      <w:lvlJc w:val="left"/>
      <w:pPr>
        <w:ind w:left="2160" w:hanging="360"/>
      </w:pPr>
      <w:rPr>
        <w:rFonts w:hAnsi="Arial Unicode MS"/>
        <w:b/>
        <w:bCs/>
        <w:caps w:val="0"/>
        <w:smallCaps w:val="0"/>
        <w:strike w:val="0"/>
        <w:dstrike w:val="0"/>
        <w:color w:val="000000"/>
        <w:spacing w:val="0"/>
        <w:w w:val="100"/>
        <w:kern w:val="0"/>
        <w:position w:val="0"/>
        <w:highlight w:val="none"/>
        <w:vertAlign w:val="baseline"/>
      </w:rPr>
    </w:lvl>
    <w:lvl w:ilvl="6" w:tplc="E2FEACD0">
      <w:start w:val="1"/>
      <w:numFmt w:val="decimal"/>
      <w:lvlText w:val="%7."/>
      <w:lvlJc w:val="left"/>
      <w:pPr>
        <w:ind w:left="2520" w:hanging="360"/>
      </w:pPr>
      <w:rPr>
        <w:rFonts w:hAnsi="Arial Unicode MS"/>
        <w:b/>
        <w:bCs/>
        <w:caps w:val="0"/>
        <w:smallCaps w:val="0"/>
        <w:strike w:val="0"/>
        <w:dstrike w:val="0"/>
        <w:color w:val="000000"/>
        <w:spacing w:val="0"/>
        <w:w w:val="100"/>
        <w:kern w:val="0"/>
        <w:position w:val="0"/>
        <w:highlight w:val="none"/>
        <w:vertAlign w:val="baseline"/>
      </w:rPr>
    </w:lvl>
    <w:lvl w:ilvl="7" w:tplc="27AC6F58">
      <w:start w:val="1"/>
      <w:numFmt w:val="lowerLetter"/>
      <w:lvlText w:val="%8."/>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8" w:tplc="EA8A74C4">
      <w:start w:val="1"/>
      <w:numFmt w:val="lowerRoman"/>
      <w:lvlText w:val="%9."/>
      <w:lvlJc w:val="left"/>
      <w:pPr>
        <w:ind w:left="3240" w:hanging="360"/>
      </w:pPr>
      <w:rPr>
        <w:rFonts w:hAnsi="Arial Unicode MS"/>
        <w:b/>
        <w:bCs/>
        <w:caps w:val="0"/>
        <w:smallCaps w:val="0"/>
        <w:strike w:val="0"/>
        <w:dstrike w:val="0"/>
        <w:color w:val="000000"/>
        <w:spacing w:val="0"/>
        <w:w w:val="100"/>
        <w:kern w:val="0"/>
        <w:position w:val="0"/>
        <w:highlight w:val="none"/>
        <w:vertAlign w:val="baseline"/>
      </w:rPr>
    </w:lvl>
  </w:abstractNum>
  <w:abstractNum w:abstractNumId="120" w15:restartNumberingAfterBreak="0">
    <w:nsid w:val="77FC5E2E"/>
    <w:multiLevelType w:val="hybridMultilevel"/>
    <w:tmpl w:val="12B62A58"/>
    <w:lvl w:ilvl="0" w:tplc="E78A29F8">
      <w:start w:val="1"/>
      <w:numFmt w:val="decimal"/>
      <w:lvlText w:val="%1."/>
      <w:lvlJc w:val="left"/>
      <w:rPr>
        <w:sz w:val="20"/>
        <w:szCs w:val="20"/>
      </w:rPr>
    </w:lvl>
    <w:lvl w:ilvl="1" w:tplc="BD32B2EE">
      <w:numFmt w:val="decimal"/>
      <w:lvlText w:val=""/>
      <w:lvlJc w:val="left"/>
    </w:lvl>
    <w:lvl w:ilvl="2" w:tplc="E4CE42A0">
      <w:numFmt w:val="decimal"/>
      <w:lvlText w:val=""/>
      <w:lvlJc w:val="left"/>
    </w:lvl>
    <w:lvl w:ilvl="3" w:tplc="6D3AAAB2">
      <w:numFmt w:val="decimal"/>
      <w:lvlText w:val=""/>
      <w:lvlJc w:val="left"/>
    </w:lvl>
    <w:lvl w:ilvl="4" w:tplc="1966E286">
      <w:numFmt w:val="decimal"/>
      <w:lvlText w:val=""/>
      <w:lvlJc w:val="left"/>
    </w:lvl>
    <w:lvl w:ilvl="5" w:tplc="C20CEA36">
      <w:numFmt w:val="decimal"/>
      <w:lvlText w:val=""/>
      <w:lvlJc w:val="left"/>
    </w:lvl>
    <w:lvl w:ilvl="6" w:tplc="D310861C">
      <w:numFmt w:val="decimal"/>
      <w:lvlText w:val=""/>
      <w:lvlJc w:val="left"/>
    </w:lvl>
    <w:lvl w:ilvl="7" w:tplc="7982D3F4">
      <w:numFmt w:val="decimal"/>
      <w:lvlText w:val=""/>
      <w:lvlJc w:val="left"/>
    </w:lvl>
    <w:lvl w:ilvl="8" w:tplc="C39490BA">
      <w:numFmt w:val="decimal"/>
      <w:lvlText w:val=""/>
      <w:lvlJc w:val="left"/>
    </w:lvl>
  </w:abstractNum>
  <w:abstractNum w:abstractNumId="121" w15:restartNumberingAfterBreak="0">
    <w:nsid w:val="79B97A15"/>
    <w:multiLevelType w:val="hybridMultilevel"/>
    <w:tmpl w:val="8AB84A4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2" w15:restartNumberingAfterBreak="0">
    <w:nsid w:val="7D6906D5"/>
    <w:multiLevelType w:val="multilevel"/>
    <w:tmpl w:val="6CBE2CB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7DDE0ED6"/>
    <w:multiLevelType w:val="multilevel"/>
    <w:tmpl w:val="F236CCF2"/>
    <w:numStyleLink w:val="Importovantl11"/>
  </w:abstractNum>
  <w:abstractNum w:abstractNumId="124" w15:restartNumberingAfterBreak="0">
    <w:nsid w:val="7F356A90"/>
    <w:multiLevelType w:val="multilevel"/>
    <w:tmpl w:val="678A85DA"/>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sz w:val="22"/>
        <w:szCs w:val="22"/>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125" w15:restartNumberingAfterBreak="0">
    <w:nsid w:val="7F581CB5"/>
    <w:multiLevelType w:val="hybridMultilevel"/>
    <w:tmpl w:val="F6BE5B4E"/>
    <w:lvl w:ilvl="0" w:tplc="89EED4F0">
      <w:start w:val="1"/>
      <w:numFmt w:val="decimal"/>
      <w:lvlText w:val="%1."/>
      <w:lvlJc w:val="left"/>
      <w:pPr>
        <w:ind w:left="1440" w:hanging="360"/>
      </w:pPr>
      <w:rPr>
        <w:b/>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num w:numId="1">
    <w:abstractNumId w:val="92"/>
  </w:num>
  <w:num w:numId="2">
    <w:abstractNumId w:val="33"/>
  </w:num>
  <w:num w:numId="3">
    <w:abstractNumId w:val="36"/>
  </w:num>
  <w:num w:numId="4">
    <w:abstractNumId w:val="103"/>
  </w:num>
  <w:num w:numId="5">
    <w:abstractNumId w:val="71"/>
  </w:num>
  <w:num w:numId="6">
    <w:abstractNumId w:val="40"/>
  </w:num>
  <w:num w:numId="7">
    <w:abstractNumId w:val="96"/>
  </w:num>
  <w:num w:numId="8">
    <w:abstractNumId w:val="87"/>
  </w:num>
  <w:num w:numId="9">
    <w:abstractNumId w:val="41"/>
  </w:num>
  <w:num w:numId="10">
    <w:abstractNumId w:val="11"/>
  </w:num>
  <w:num w:numId="11">
    <w:abstractNumId w:val="32"/>
  </w:num>
  <w:num w:numId="12">
    <w:abstractNumId w:val="91"/>
  </w:num>
  <w:num w:numId="13">
    <w:abstractNumId w:val="90"/>
  </w:num>
  <w:num w:numId="14">
    <w:abstractNumId w:val="101"/>
  </w:num>
  <w:num w:numId="15">
    <w:abstractNumId w:val="88"/>
  </w:num>
  <w:num w:numId="16">
    <w:abstractNumId w:val="79"/>
  </w:num>
  <w:num w:numId="17">
    <w:abstractNumId w:val="75"/>
  </w:num>
  <w:num w:numId="18">
    <w:abstractNumId w:val="20"/>
  </w:num>
  <w:num w:numId="19">
    <w:abstractNumId w:val="81"/>
  </w:num>
  <w:num w:numId="20">
    <w:abstractNumId w:val="13"/>
  </w:num>
  <w:num w:numId="21">
    <w:abstractNumId w:val="13"/>
    <w:lvlOverride w:ilvl="0">
      <w:lvl w:ilvl="0" w:tplc="B784C2C0">
        <w:start w:val="1"/>
        <w:numFmt w:val="lowerLetter"/>
        <w:lvlText w:val="%1)"/>
        <w:lvlJc w:val="left"/>
        <w:pPr>
          <w:ind w:left="851" w:hanging="284"/>
        </w:pPr>
        <w:rPr>
          <w:rFonts w:hAnsi="Arial Unicode MS"/>
          <w:b w:val="0"/>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DE1A1450">
        <w:start w:val="1"/>
        <w:numFmt w:val="lowerLetter"/>
        <w:lvlText w:val="%2."/>
        <w:lvlJc w:val="left"/>
        <w:pPr>
          <w:ind w:left="157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8FAC2884">
        <w:start w:val="1"/>
        <w:numFmt w:val="lowerRoman"/>
        <w:lvlText w:val="%3."/>
        <w:lvlJc w:val="left"/>
        <w:pPr>
          <w:ind w:left="229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C9EE4FAA">
        <w:start w:val="1"/>
        <w:numFmt w:val="decimal"/>
        <w:lvlText w:val="%4."/>
        <w:lvlJc w:val="left"/>
        <w:pPr>
          <w:ind w:left="301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8B6AFDE0">
        <w:start w:val="1"/>
        <w:numFmt w:val="lowerLetter"/>
        <w:lvlText w:val="%5."/>
        <w:lvlJc w:val="left"/>
        <w:pPr>
          <w:ind w:left="373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0A48C3EE">
        <w:start w:val="1"/>
        <w:numFmt w:val="lowerRoman"/>
        <w:lvlText w:val="%6."/>
        <w:lvlJc w:val="left"/>
        <w:pPr>
          <w:ind w:left="445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F420EF6A">
        <w:start w:val="1"/>
        <w:numFmt w:val="decimal"/>
        <w:lvlText w:val="%7."/>
        <w:lvlJc w:val="left"/>
        <w:pPr>
          <w:ind w:left="517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81E0030">
        <w:start w:val="1"/>
        <w:numFmt w:val="lowerLetter"/>
        <w:lvlText w:val="%8."/>
        <w:lvlJc w:val="left"/>
        <w:pPr>
          <w:ind w:left="589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85AC9D20">
        <w:start w:val="1"/>
        <w:numFmt w:val="lowerRoman"/>
        <w:lvlText w:val="%9."/>
        <w:lvlJc w:val="left"/>
        <w:pPr>
          <w:ind w:left="661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22">
    <w:abstractNumId w:val="50"/>
  </w:num>
  <w:num w:numId="23">
    <w:abstractNumId w:val="122"/>
    <w:lvlOverride w:ilvl="0">
      <w:startOverride w:val="7"/>
      <w:lvl w:ilvl="0">
        <w:start w:val="7"/>
        <w:numFmt w:val="decimal"/>
        <w:lvlText w:val="%1."/>
        <w:lvlJc w:val="left"/>
        <w:pPr>
          <w:tabs>
            <w:tab w:val="num" w:pos="510"/>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tabs>
            <w:tab w:val="left" w:pos="2100"/>
          </w:tabs>
          <w:ind w:left="170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tabs>
            <w:tab w:val="left" w:pos="2100"/>
          </w:tabs>
          <w:ind w:left="257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tabs>
            <w:tab w:val="left" w:pos="2100"/>
          </w:tabs>
          <w:ind w:left="308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tabs>
            <w:tab w:val="left" w:pos="2100"/>
          </w:tabs>
          <w:ind w:left="3951"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tabs>
            <w:tab w:val="left" w:pos="2100"/>
          </w:tabs>
          <w:ind w:left="4821"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tabs>
            <w:tab w:val="left" w:pos="2100"/>
          </w:tabs>
          <w:ind w:left="5691" w:hanging="200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tabs>
            <w:tab w:val="left" w:pos="2100"/>
          </w:tabs>
          <w:ind w:left="6561" w:hanging="23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4">
    <w:abstractNumId w:val="86"/>
  </w:num>
  <w:num w:numId="25">
    <w:abstractNumId w:val="39"/>
  </w:num>
  <w:num w:numId="26">
    <w:abstractNumId w:val="39"/>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70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80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31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3181"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4051"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4921" w:hanging="200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5791" w:hanging="23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7">
    <w:abstractNumId w:val="39"/>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1288"/>
          </w:tabs>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1288"/>
          </w:tabs>
          <w:ind w:left="2911" w:hanging="92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1288"/>
          </w:tabs>
          <w:ind w:left="3011" w:hanging="128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1288"/>
          </w:tabs>
          <w:ind w:left="3521" w:hanging="128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1288"/>
          </w:tabs>
          <w:ind w:left="4391" w:hanging="164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1288"/>
          </w:tabs>
          <w:ind w:left="5261" w:hanging="200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1288"/>
          </w:tabs>
          <w:ind w:left="6131" w:hanging="23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1288"/>
          </w:tabs>
          <w:ind w:left="7001" w:hanging="272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8">
    <w:abstractNumId w:val="39"/>
    <w:lvlOverride w:ilvl="0">
      <w:lvl w:ilvl="0">
        <w:start w:val="1"/>
        <w:numFmt w:val="decimal"/>
        <w:lvlText w:val="%1."/>
        <w:lvlJc w:val="left"/>
        <w:pPr>
          <w:tabs>
            <w:tab w:val="left" w:pos="705"/>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705"/>
          </w:tabs>
          <w:ind w:left="1150" w:hanging="77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705"/>
          </w:tabs>
          <w:ind w:left="2927" w:hanging="113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705"/>
          </w:tabs>
          <w:ind w:left="3027" w:hanging="149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705"/>
          </w:tabs>
          <w:ind w:left="3537" w:hanging="149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705"/>
          </w:tabs>
          <w:ind w:left="4407" w:hanging="18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705"/>
          </w:tabs>
          <w:ind w:left="5277" w:hanging="221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705"/>
          </w:tabs>
          <w:ind w:left="6147" w:hanging="257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705"/>
          </w:tabs>
          <w:ind w:left="7017" w:hanging="293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9">
    <w:abstractNumId w:val="77"/>
  </w:num>
  <w:num w:numId="30">
    <w:abstractNumId w:val="46"/>
  </w:num>
  <w:num w:numId="31">
    <w:abstractNumId w:val="8"/>
  </w:num>
  <w:num w:numId="32">
    <w:abstractNumId w:val="94"/>
  </w:num>
  <w:num w:numId="33">
    <w:abstractNumId w:val="55"/>
  </w:num>
  <w:num w:numId="34">
    <w:abstractNumId w:val="93"/>
  </w:num>
  <w:num w:numId="35">
    <w:abstractNumId w:val="107"/>
  </w:num>
  <w:num w:numId="36">
    <w:abstractNumId w:val="31"/>
  </w:num>
  <w:num w:numId="37">
    <w:abstractNumId w:val="63"/>
  </w:num>
  <w:num w:numId="38">
    <w:abstractNumId w:val="52"/>
  </w:num>
  <w:num w:numId="39">
    <w:abstractNumId w:val="83"/>
  </w:num>
  <w:num w:numId="40">
    <w:abstractNumId w:val="61"/>
  </w:num>
  <w:num w:numId="41">
    <w:abstractNumId w:val="34"/>
  </w:num>
  <w:num w:numId="42">
    <w:abstractNumId w:val="10"/>
  </w:num>
  <w:num w:numId="43">
    <w:abstractNumId w:val="10"/>
    <w:lvlOverride w:ilvl="0">
      <w:lvl w:ilvl="0" w:tplc="8222E284">
        <w:start w:val="1"/>
        <w:numFmt w:val="decimal"/>
        <w:lvlText w:val="%1."/>
        <w:lvlJc w:val="left"/>
        <w:pPr>
          <w:ind w:left="62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7338B112">
        <w:start w:val="1"/>
        <w:numFmt w:val="lowerLetter"/>
        <w:lvlText w:val="%2."/>
        <w:lvlJc w:val="left"/>
        <w:pPr>
          <w:ind w:left="134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AD1A477E">
        <w:start w:val="1"/>
        <w:numFmt w:val="lowerRoman"/>
        <w:lvlText w:val="%3."/>
        <w:lvlJc w:val="left"/>
        <w:pPr>
          <w:ind w:left="205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16DA1CC4">
        <w:start w:val="1"/>
        <w:numFmt w:val="decimal"/>
        <w:lvlText w:val="%4."/>
        <w:lvlJc w:val="left"/>
        <w:pPr>
          <w:ind w:left="278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127C876E">
        <w:start w:val="1"/>
        <w:numFmt w:val="lowerLetter"/>
        <w:lvlText w:val="%5."/>
        <w:lvlJc w:val="left"/>
        <w:pPr>
          <w:ind w:left="350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1FFA2064">
        <w:start w:val="1"/>
        <w:numFmt w:val="lowerRoman"/>
        <w:lvlText w:val="%6."/>
        <w:lvlJc w:val="left"/>
        <w:pPr>
          <w:ind w:left="421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24948670">
        <w:start w:val="1"/>
        <w:numFmt w:val="decimal"/>
        <w:lvlText w:val="%7."/>
        <w:lvlJc w:val="left"/>
        <w:pPr>
          <w:ind w:left="494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D876A1F0">
        <w:start w:val="1"/>
        <w:numFmt w:val="lowerLetter"/>
        <w:lvlText w:val="%8."/>
        <w:lvlJc w:val="left"/>
        <w:pPr>
          <w:ind w:left="566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26C24E4E">
        <w:start w:val="1"/>
        <w:numFmt w:val="lowerRoman"/>
        <w:lvlText w:val="%9."/>
        <w:lvlJc w:val="left"/>
        <w:pPr>
          <w:ind w:left="637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num>
  <w:num w:numId="44">
    <w:abstractNumId w:val="35"/>
  </w:num>
  <w:num w:numId="45">
    <w:abstractNumId w:val="17"/>
    <w:lvlOverride w:ilvl="0">
      <w:startOverride w:val="2"/>
    </w:lvlOverride>
  </w:num>
  <w:num w:numId="46">
    <w:abstractNumId w:val="116"/>
  </w:num>
  <w:num w:numId="47">
    <w:abstractNumId w:val="17"/>
    <w:lvlOverride w:ilvl="0">
      <w:startOverride w:val="3"/>
    </w:lvlOverride>
  </w:num>
  <w:num w:numId="48">
    <w:abstractNumId w:val="85"/>
  </w:num>
  <w:num w:numId="49">
    <w:abstractNumId w:val="67"/>
  </w:num>
  <w:num w:numId="50">
    <w:abstractNumId w:val="72"/>
  </w:num>
  <w:num w:numId="51">
    <w:abstractNumId w:val="118"/>
  </w:num>
  <w:num w:numId="52">
    <w:abstractNumId w:val="118"/>
    <w:lvlOverride w:ilvl="0">
      <w:lvl w:ilvl="0" w:tplc="F7169E44">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1782162A">
        <w:start w:val="1"/>
        <w:numFmt w:val="lowerLetter"/>
        <w:lvlText w:val="%2."/>
        <w:lvlJc w:val="left"/>
        <w:pPr>
          <w:ind w:left="128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9FE82EBC">
        <w:start w:val="1"/>
        <w:numFmt w:val="lowerRoman"/>
        <w:lvlText w:val="%3."/>
        <w:lvlJc w:val="left"/>
        <w:pPr>
          <w:ind w:left="200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30ACB770">
        <w:start w:val="1"/>
        <w:numFmt w:val="decimal"/>
        <w:lvlText w:val="%4."/>
        <w:lvlJc w:val="left"/>
        <w:pPr>
          <w:ind w:left="272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B434E488">
        <w:start w:val="1"/>
        <w:numFmt w:val="lowerLetter"/>
        <w:lvlText w:val="%5."/>
        <w:lvlJc w:val="left"/>
        <w:pPr>
          <w:ind w:left="344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EFF8B094">
        <w:start w:val="1"/>
        <w:numFmt w:val="lowerRoman"/>
        <w:lvlText w:val="%6."/>
        <w:lvlJc w:val="left"/>
        <w:pPr>
          <w:ind w:left="416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CA28DFC2">
        <w:start w:val="1"/>
        <w:numFmt w:val="decimal"/>
        <w:lvlText w:val="%7."/>
        <w:lvlJc w:val="left"/>
        <w:pPr>
          <w:ind w:left="488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CBE6BC0E">
        <w:start w:val="1"/>
        <w:numFmt w:val="lowerLetter"/>
        <w:lvlText w:val="%8."/>
        <w:lvlJc w:val="left"/>
        <w:pPr>
          <w:ind w:left="560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EFDECDAA">
        <w:start w:val="1"/>
        <w:numFmt w:val="lowerRoman"/>
        <w:lvlText w:val="%9."/>
        <w:lvlJc w:val="left"/>
        <w:pPr>
          <w:ind w:left="632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53">
    <w:abstractNumId w:val="119"/>
  </w:num>
  <w:num w:numId="54">
    <w:abstractNumId w:val="18"/>
  </w:num>
  <w:num w:numId="55">
    <w:abstractNumId w:val="21"/>
  </w:num>
  <w:num w:numId="56">
    <w:abstractNumId w:val="21"/>
    <w:lvlOverride w:ilvl="0">
      <w:lvl w:ilvl="0" w:tplc="3C7A736E">
        <w:start w:val="1"/>
        <w:numFmt w:val="decimal"/>
        <w:lvlText w:val="%1."/>
        <w:lvlJc w:val="left"/>
        <w:pPr>
          <w:ind w:left="1082" w:hanging="515"/>
        </w:pPr>
        <w:rPr>
          <w:rFonts w:hAnsi="Arial Unicode MS"/>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1">
      <w:lvl w:ilvl="1" w:tplc="AF90DB06">
        <w:start w:val="1"/>
        <w:numFmt w:val="lowerLetter"/>
        <w:lvlText w:val="%2."/>
        <w:lvlJc w:val="left"/>
        <w:pPr>
          <w:ind w:left="166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2">
      <w:lvl w:ilvl="2" w:tplc="EDEE5E1E">
        <w:start w:val="1"/>
        <w:numFmt w:val="lowerRoman"/>
        <w:lvlText w:val="%3."/>
        <w:lvlJc w:val="left"/>
        <w:pPr>
          <w:ind w:left="2391" w:hanging="516"/>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3">
      <w:lvl w:ilvl="3" w:tplc="3BA46ACE">
        <w:start w:val="1"/>
        <w:numFmt w:val="decimal"/>
        <w:lvlText w:val="%4."/>
        <w:lvlJc w:val="left"/>
        <w:pPr>
          <w:ind w:left="310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4">
      <w:lvl w:ilvl="4" w:tplc="DDC0C41C">
        <w:start w:val="1"/>
        <w:numFmt w:val="lowerLetter"/>
        <w:lvlText w:val="%5."/>
        <w:lvlJc w:val="left"/>
        <w:pPr>
          <w:ind w:left="382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5">
      <w:lvl w:ilvl="5" w:tplc="EF02C060">
        <w:start w:val="1"/>
        <w:numFmt w:val="lowerRoman"/>
        <w:lvlText w:val="%6."/>
        <w:lvlJc w:val="left"/>
        <w:pPr>
          <w:ind w:left="4551" w:hanging="516"/>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6">
      <w:lvl w:ilvl="6" w:tplc="C6565FE2">
        <w:start w:val="1"/>
        <w:numFmt w:val="decimal"/>
        <w:lvlText w:val="%7."/>
        <w:lvlJc w:val="left"/>
        <w:pPr>
          <w:ind w:left="526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7">
      <w:lvl w:ilvl="7" w:tplc="EE8C1F40">
        <w:start w:val="1"/>
        <w:numFmt w:val="lowerLetter"/>
        <w:lvlText w:val="%8."/>
        <w:lvlJc w:val="left"/>
        <w:pPr>
          <w:ind w:left="598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8">
      <w:lvl w:ilvl="8" w:tplc="5F4EBAE4">
        <w:start w:val="1"/>
        <w:numFmt w:val="lowerRoman"/>
        <w:lvlText w:val="%9."/>
        <w:lvlJc w:val="left"/>
        <w:pPr>
          <w:ind w:left="6711" w:hanging="516"/>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num>
  <w:num w:numId="57">
    <w:abstractNumId w:val="16"/>
  </w:num>
  <w:num w:numId="58">
    <w:abstractNumId w:val="106"/>
  </w:num>
  <w:num w:numId="59">
    <w:abstractNumId w:val="111"/>
  </w:num>
  <w:num w:numId="60">
    <w:abstractNumId w:val="53"/>
  </w:num>
  <w:num w:numId="61">
    <w:abstractNumId w:val="28"/>
  </w:num>
  <w:num w:numId="62">
    <w:abstractNumId w:val="30"/>
  </w:num>
  <w:num w:numId="63">
    <w:abstractNumId w:val="73"/>
  </w:num>
  <w:num w:numId="64">
    <w:abstractNumId w:val="60"/>
  </w:num>
  <w:num w:numId="65">
    <w:abstractNumId w:val="19"/>
  </w:num>
  <w:num w:numId="66">
    <w:abstractNumId w:val="117"/>
  </w:num>
  <w:num w:numId="67">
    <w:abstractNumId w:val="120"/>
  </w:num>
  <w:num w:numId="68">
    <w:abstractNumId w:val="6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12"/>
  </w:num>
  <w:num w:numId="70">
    <w:abstractNumId w:val="47"/>
    <w:lvlOverride w:ilvl="0">
      <w:lvl w:ilvl="0" w:tplc="53B499AE">
        <w:start w:val="1"/>
        <w:numFmt w:val="lowerLetter"/>
        <w:lvlText w:val="%1)"/>
        <w:lvlJc w:val="left"/>
        <w:pPr>
          <w:ind w:left="851" w:hanging="284"/>
        </w:pPr>
        <w:rPr>
          <w:rFonts w:ascii="Calibri" w:eastAsia="Trebuchet MS" w:hAnsi="Calibri" w:cs="Trebuchet MS" w:hint="default"/>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0CAC9C7E">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2D240E0">
        <w:start w:val="1"/>
        <w:numFmt w:val="lowerRoman"/>
        <w:lvlText w:val="%3."/>
        <w:lvlJc w:val="left"/>
        <w:pPr>
          <w:ind w:left="229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35EB46E">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BF04CD8">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B9279E2">
        <w:start w:val="1"/>
        <w:numFmt w:val="lowerRoman"/>
        <w:lvlText w:val="%6."/>
        <w:lvlJc w:val="left"/>
        <w:pPr>
          <w:ind w:left="445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4328D40">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C80E13A">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BE6CFA2">
        <w:start w:val="1"/>
        <w:numFmt w:val="lowerRoman"/>
        <w:lvlText w:val="%9."/>
        <w:lvlJc w:val="left"/>
        <w:pPr>
          <w:ind w:left="661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1">
    <w:abstractNumId w:val="25"/>
  </w:num>
  <w:num w:numId="72">
    <w:abstractNumId w:val="47"/>
    <w:lvlOverride w:ilvl="0">
      <w:startOverride w:val="1"/>
      <w:lvl w:ilvl="0" w:tplc="53B499AE">
        <w:start w:val="1"/>
        <w:numFmt w:val="lowerLetter"/>
        <w:lvlText w:val="%1)"/>
        <w:lvlJc w:val="left"/>
        <w:pPr>
          <w:ind w:left="851" w:hanging="284"/>
        </w:pPr>
        <w:rPr>
          <w:rFonts w:ascii="Calibri" w:eastAsia="Trebuchet MS" w:hAnsi="Calibri" w:cs="Trebuchet MS" w:hint="default"/>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startOverride w:val="1"/>
      <w:lvl w:ilvl="1" w:tplc="0CAC9C7E">
        <w:start w:val="1"/>
        <w:numFmt w:val="decimal"/>
        <w:lvlText w:val=""/>
        <w:lvlJc w:val="left"/>
      </w:lvl>
    </w:lvlOverride>
    <w:lvlOverride w:ilvl="2">
      <w:startOverride w:val="1"/>
      <w:lvl w:ilvl="2" w:tplc="12D240E0">
        <w:start w:val="1"/>
        <w:numFmt w:val="decimal"/>
        <w:lvlText w:val=""/>
        <w:lvlJc w:val="left"/>
      </w:lvl>
    </w:lvlOverride>
    <w:lvlOverride w:ilvl="3">
      <w:startOverride w:val="1"/>
      <w:lvl w:ilvl="3" w:tplc="535EB46E">
        <w:start w:val="1"/>
        <w:numFmt w:val="decimal"/>
        <w:lvlText w:val=""/>
        <w:lvlJc w:val="left"/>
      </w:lvl>
    </w:lvlOverride>
    <w:lvlOverride w:ilvl="4">
      <w:startOverride w:val="1"/>
      <w:lvl w:ilvl="4" w:tplc="7BF04CD8">
        <w:start w:val="1"/>
        <w:numFmt w:val="decimal"/>
        <w:lvlText w:val=""/>
        <w:lvlJc w:val="left"/>
      </w:lvl>
    </w:lvlOverride>
    <w:lvlOverride w:ilvl="5">
      <w:startOverride w:val="1"/>
      <w:lvl w:ilvl="5" w:tplc="4B9279E2">
        <w:start w:val="1"/>
        <w:numFmt w:val="decimal"/>
        <w:lvlText w:val=""/>
        <w:lvlJc w:val="left"/>
      </w:lvl>
    </w:lvlOverride>
    <w:lvlOverride w:ilvl="6">
      <w:startOverride w:val="1"/>
      <w:lvl w:ilvl="6" w:tplc="44328D40">
        <w:start w:val="1"/>
        <w:numFmt w:val="decimal"/>
        <w:lvlText w:val=""/>
        <w:lvlJc w:val="left"/>
      </w:lvl>
    </w:lvlOverride>
    <w:lvlOverride w:ilvl="7">
      <w:startOverride w:val="1"/>
      <w:lvl w:ilvl="7" w:tplc="7C80E13A">
        <w:start w:val="1"/>
        <w:numFmt w:val="decimal"/>
        <w:lvlText w:val=""/>
        <w:lvlJc w:val="left"/>
      </w:lvl>
    </w:lvlOverride>
    <w:lvlOverride w:ilvl="8">
      <w:startOverride w:val="1"/>
      <w:lvl w:ilvl="8" w:tplc="0BE6CFA2">
        <w:start w:val="1"/>
        <w:numFmt w:val="decimal"/>
        <w:lvlText w:val=""/>
        <w:lvlJc w:val="left"/>
      </w:lvl>
    </w:lvlOverride>
  </w:num>
  <w:num w:numId="73">
    <w:abstractNumId w:val="27"/>
  </w:num>
  <w:num w:numId="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3"/>
  </w:num>
  <w:num w:numId="76">
    <w:abstractNumId w:val="29"/>
  </w:num>
  <w:num w:numId="77">
    <w:abstractNumId w:val="99"/>
  </w:num>
  <w:num w:numId="78">
    <w:abstractNumId w:val="105"/>
  </w:num>
  <w:num w:numId="79">
    <w:abstractNumId w:val="24"/>
  </w:num>
  <w:num w:numId="80">
    <w:abstractNumId w:val="121"/>
  </w:num>
  <w:num w:numId="81">
    <w:abstractNumId w:val="113"/>
  </w:num>
  <w:num w:numId="82">
    <w:abstractNumId w:val="104"/>
  </w:num>
  <w:num w:numId="83">
    <w:abstractNumId w:val="54"/>
  </w:num>
  <w:num w:numId="84">
    <w:abstractNumId w:val="51"/>
  </w:num>
  <w:num w:numId="85">
    <w:abstractNumId w:val="45"/>
  </w:num>
  <w:num w:numId="86">
    <w:abstractNumId w:val="98"/>
  </w:num>
  <w:num w:numId="87">
    <w:abstractNumId w:val="43"/>
  </w:num>
  <w:num w:numId="88">
    <w:abstractNumId w:val="56"/>
  </w:num>
  <w:num w:numId="89">
    <w:abstractNumId w:val="76"/>
  </w:num>
  <w:num w:numId="90">
    <w:abstractNumId w:val="95"/>
  </w:num>
  <w:num w:numId="91">
    <w:abstractNumId w:val="15"/>
  </w:num>
  <w:num w:numId="92">
    <w:abstractNumId w:val="9"/>
  </w:num>
  <w:num w:numId="93">
    <w:abstractNumId w:val="114"/>
  </w:num>
  <w:num w:numId="94">
    <w:abstractNumId w:val="102"/>
  </w:num>
  <w:num w:numId="95">
    <w:abstractNumId w:val="65"/>
  </w:num>
  <w:num w:numId="96">
    <w:abstractNumId w:val="49"/>
  </w:num>
  <w:num w:numId="97">
    <w:abstractNumId w:val="48"/>
  </w:num>
  <w:num w:numId="98">
    <w:abstractNumId w:val="115"/>
  </w:num>
  <w:num w:numId="99">
    <w:abstractNumId w:val="78"/>
  </w:num>
  <w:num w:numId="100">
    <w:abstractNumId w:val="0"/>
  </w:num>
  <w:num w:numId="101">
    <w:abstractNumId w:val="57"/>
  </w:num>
  <w:num w:numId="102">
    <w:abstractNumId w:val="68"/>
  </w:num>
  <w:num w:numId="103">
    <w:abstractNumId w:val="26"/>
  </w:num>
  <w:num w:numId="104">
    <w:abstractNumId w:val="12"/>
  </w:num>
  <w:num w:numId="105">
    <w:abstractNumId w:val="44"/>
  </w:num>
  <w:num w:numId="106">
    <w:abstractNumId w:val="108"/>
  </w:num>
  <w:num w:numId="107">
    <w:abstractNumId w:val="38"/>
  </w:num>
  <w:num w:numId="108">
    <w:abstractNumId w:val="125"/>
  </w:num>
  <w:num w:numId="109">
    <w:abstractNumId w:val="82"/>
  </w:num>
  <w:num w:numId="110">
    <w:abstractNumId w:val="100"/>
  </w:num>
  <w:num w:numId="111">
    <w:abstractNumId w:val="42"/>
  </w:num>
  <w:num w:numId="112">
    <w:abstractNumId w:val="22"/>
  </w:num>
  <w:num w:numId="113">
    <w:abstractNumId w:val="89"/>
  </w:num>
  <w:num w:numId="114">
    <w:abstractNumId w:val="109"/>
  </w:num>
  <w:num w:numId="115">
    <w:abstractNumId w:val="124"/>
  </w:num>
  <w:num w:numId="116">
    <w:abstractNumId w:val="84"/>
  </w:num>
  <w:num w:numId="117">
    <w:abstractNumId w:val="14"/>
  </w:num>
  <w:num w:numId="118">
    <w:abstractNumId w:val="37"/>
  </w:num>
  <w:num w:numId="119">
    <w:abstractNumId w:val="123"/>
  </w:num>
  <w:num w:numId="120">
    <w:abstractNumId w:val="70"/>
  </w:num>
  <w:num w:numId="121">
    <w:abstractNumId w:val="110"/>
    <w:lvlOverride w:ilvl="0">
      <w:lvl w:ilvl="0">
        <w:numFmt w:val="decimal"/>
        <w:lvlText w:val=""/>
        <w:lvlJc w:val="left"/>
      </w:lvl>
    </w:lvlOverride>
    <w:lvlOverride w:ilvl="1">
      <w:lvl w:ilvl="1">
        <w:start w:val="1"/>
        <w:numFmt w:val="decimal"/>
        <w:lvlText w:val="%1.%2."/>
        <w:lvlJc w:val="left"/>
        <w:pPr>
          <w:ind w:left="1134" w:hanging="567"/>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122">
    <w:abstractNumId w:val="62"/>
  </w:num>
  <w:num w:numId="123">
    <w:abstractNumId w:val="6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74"/>
  </w:num>
  <w:num w:numId="125">
    <w:abstractNumId w:val="58"/>
  </w:num>
  <w:num w:numId="126">
    <w:abstractNumId w:val="59"/>
  </w:num>
  <w:num w:numId="12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66"/>
  </w:num>
  <w:num w:numId="130">
    <w:abstractNumId w:val="97"/>
  </w:num>
  <w:num w:numId="131">
    <w:abstractNumId w:val="30"/>
    <w:lvlOverride w:ilvl="0"/>
    <w:lvlOverride w:ilvl="1"/>
    <w:lvlOverride w:ilvl="2"/>
    <w:lvlOverride w:ilvl="3"/>
    <w:lvlOverride w:ilvl="4"/>
    <w:lvlOverride w:ilvl="5"/>
    <w:lvlOverride w:ilvl="6"/>
    <w:lvlOverride w:ilvl="7"/>
    <w:lvlOverride w:ilvl="8"/>
  </w:num>
  <w:numIdMacAtCleanup w:val="1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čmanová Helena">
    <w15:presenceInfo w15:providerId="AD" w15:userId="S-1-5-21-4207814461-1738872121-1884166759-13220"/>
  </w15:person>
  <w15:person w15:author="Gabriela Heribanová">
    <w15:presenceInfo w15:providerId="Windows Live" w15:userId="f56c4f62d2707d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trackRevisions/>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25A"/>
    <w:rsid w:val="0000001D"/>
    <w:rsid w:val="00001B96"/>
    <w:rsid w:val="00001D48"/>
    <w:rsid w:val="000026B0"/>
    <w:rsid w:val="00002B64"/>
    <w:rsid w:val="0000731D"/>
    <w:rsid w:val="000073FE"/>
    <w:rsid w:val="00007E9B"/>
    <w:rsid w:val="0001233A"/>
    <w:rsid w:val="00017196"/>
    <w:rsid w:val="00032111"/>
    <w:rsid w:val="000324DF"/>
    <w:rsid w:val="00032AD9"/>
    <w:rsid w:val="000357FD"/>
    <w:rsid w:val="00046221"/>
    <w:rsid w:val="00046B90"/>
    <w:rsid w:val="00046EFD"/>
    <w:rsid w:val="00047350"/>
    <w:rsid w:val="000544EB"/>
    <w:rsid w:val="00056F0C"/>
    <w:rsid w:val="00057F7B"/>
    <w:rsid w:val="00060B32"/>
    <w:rsid w:val="00062367"/>
    <w:rsid w:val="00063424"/>
    <w:rsid w:val="0006557C"/>
    <w:rsid w:val="00065D04"/>
    <w:rsid w:val="0007044D"/>
    <w:rsid w:val="000737C2"/>
    <w:rsid w:val="000778EA"/>
    <w:rsid w:val="00077921"/>
    <w:rsid w:val="00077D23"/>
    <w:rsid w:val="00077EA5"/>
    <w:rsid w:val="00077F0B"/>
    <w:rsid w:val="00080D5E"/>
    <w:rsid w:val="00080F68"/>
    <w:rsid w:val="00083BEB"/>
    <w:rsid w:val="00083CDC"/>
    <w:rsid w:val="000860C5"/>
    <w:rsid w:val="00087924"/>
    <w:rsid w:val="000926D4"/>
    <w:rsid w:val="000969DD"/>
    <w:rsid w:val="00097CFC"/>
    <w:rsid w:val="000A57DA"/>
    <w:rsid w:val="000A7D6F"/>
    <w:rsid w:val="000B2DBB"/>
    <w:rsid w:val="000B67BF"/>
    <w:rsid w:val="000C298F"/>
    <w:rsid w:val="000C6076"/>
    <w:rsid w:val="000C6147"/>
    <w:rsid w:val="000C79BC"/>
    <w:rsid w:val="000D3631"/>
    <w:rsid w:val="000D423B"/>
    <w:rsid w:val="000D65F7"/>
    <w:rsid w:val="000D7C0B"/>
    <w:rsid w:val="000D7DAA"/>
    <w:rsid w:val="000E1ED1"/>
    <w:rsid w:val="000E3144"/>
    <w:rsid w:val="000E4C39"/>
    <w:rsid w:val="000E6B17"/>
    <w:rsid w:val="000E7459"/>
    <w:rsid w:val="000F7DB4"/>
    <w:rsid w:val="00104441"/>
    <w:rsid w:val="001121C5"/>
    <w:rsid w:val="00117C17"/>
    <w:rsid w:val="00124B80"/>
    <w:rsid w:val="00124E71"/>
    <w:rsid w:val="0013114E"/>
    <w:rsid w:val="0014146E"/>
    <w:rsid w:val="0014346B"/>
    <w:rsid w:val="00143BFF"/>
    <w:rsid w:val="00144960"/>
    <w:rsid w:val="00146B4A"/>
    <w:rsid w:val="001474AA"/>
    <w:rsid w:val="0015133E"/>
    <w:rsid w:val="0016055B"/>
    <w:rsid w:val="00163036"/>
    <w:rsid w:val="00163980"/>
    <w:rsid w:val="001646D6"/>
    <w:rsid w:val="00165070"/>
    <w:rsid w:val="00167000"/>
    <w:rsid w:val="00171609"/>
    <w:rsid w:val="001739F6"/>
    <w:rsid w:val="00173AF3"/>
    <w:rsid w:val="00174DE0"/>
    <w:rsid w:val="00175B60"/>
    <w:rsid w:val="0017679D"/>
    <w:rsid w:val="00177AA0"/>
    <w:rsid w:val="001861CA"/>
    <w:rsid w:val="00190536"/>
    <w:rsid w:val="00190974"/>
    <w:rsid w:val="00194504"/>
    <w:rsid w:val="00197146"/>
    <w:rsid w:val="001A15E2"/>
    <w:rsid w:val="001A403A"/>
    <w:rsid w:val="001A4956"/>
    <w:rsid w:val="001B0B76"/>
    <w:rsid w:val="001B1B2D"/>
    <w:rsid w:val="001B2AEF"/>
    <w:rsid w:val="001B688C"/>
    <w:rsid w:val="001C3DB6"/>
    <w:rsid w:val="001C4BD6"/>
    <w:rsid w:val="001C5E98"/>
    <w:rsid w:val="001C7FF7"/>
    <w:rsid w:val="001D0836"/>
    <w:rsid w:val="001D260A"/>
    <w:rsid w:val="001D4C06"/>
    <w:rsid w:val="001E2B26"/>
    <w:rsid w:val="001E3002"/>
    <w:rsid w:val="001E4751"/>
    <w:rsid w:val="001F26BA"/>
    <w:rsid w:val="001F4634"/>
    <w:rsid w:val="001F573F"/>
    <w:rsid w:val="001F62F4"/>
    <w:rsid w:val="001F681A"/>
    <w:rsid w:val="001F6A10"/>
    <w:rsid w:val="00204946"/>
    <w:rsid w:val="00214CBD"/>
    <w:rsid w:val="00215B66"/>
    <w:rsid w:val="00222167"/>
    <w:rsid w:val="00223AFD"/>
    <w:rsid w:val="002241CA"/>
    <w:rsid w:val="002264DF"/>
    <w:rsid w:val="00226F25"/>
    <w:rsid w:val="002344B8"/>
    <w:rsid w:val="002404DA"/>
    <w:rsid w:val="00241F2B"/>
    <w:rsid w:val="002424F2"/>
    <w:rsid w:val="00251EB5"/>
    <w:rsid w:val="00254ABD"/>
    <w:rsid w:val="00255B87"/>
    <w:rsid w:val="00255C64"/>
    <w:rsid w:val="00257F30"/>
    <w:rsid w:val="00260B54"/>
    <w:rsid w:val="002623EB"/>
    <w:rsid w:val="00262747"/>
    <w:rsid w:val="00265882"/>
    <w:rsid w:val="00267EA0"/>
    <w:rsid w:val="00271FBD"/>
    <w:rsid w:val="00272356"/>
    <w:rsid w:val="00273F12"/>
    <w:rsid w:val="00276D2B"/>
    <w:rsid w:val="00283776"/>
    <w:rsid w:val="002845FF"/>
    <w:rsid w:val="00297A12"/>
    <w:rsid w:val="002A1F48"/>
    <w:rsid w:val="002A2D1B"/>
    <w:rsid w:val="002A436B"/>
    <w:rsid w:val="002A60BC"/>
    <w:rsid w:val="002A64EB"/>
    <w:rsid w:val="002B0672"/>
    <w:rsid w:val="002B098C"/>
    <w:rsid w:val="002B28C0"/>
    <w:rsid w:val="002B3233"/>
    <w:rsid w:val="002B619D"/>
    <w:rsid w:val="002C670A"/>
    <w:rsid w:val="002D0236"/>
    <w:rsid w:val="002D0AD5"/>
    <w:rsid w:val="002D1D7C"/>
    <w:rsid w:val="002D7910"/>
    <w:rsid w:val="002E6B9D"/>
    <w:rsid w:val="002F1310"/>
    <w:rsid w:val="002F3B24"/>
    <w:rsid w:val="002F4A93"/>
    <w:rsid w:val="002F6341"/>
    <w:rsid w:val="002F7D28"/>
    <w:rsid w:val="00302CF3"/>
    <w:rsid w:val="003032F8"/>
    <w:rsid w:val="00304FED"/>
    <w:rsid w:val="00311FF8"/>
    <w:rsid w:val="00312512"/>
    <w:rsid w:val="00315128"/>
    <w:rsid w:val="00316888"/>
    <w:rsid w:val="00320174"/>
    <w:rsid w:val="003216B2"/>
    <w:rsid w:val="003224AA"/>
    <w:rsid w:val="00324553"/>
    <w:rsid w:val="003272E5"/>
    <w:rsid w:val="003306A3"/>
    <w:rsid w:val="003312B1"/>
    <w:rsid w:val="00333892"/>
    <w:rsid w:val="00336DDD"/>
    <w:rsid w:val="00337265"/>
    <w:rsid w:val="00337D5C"/>
    <w:rsid w:val="00342728"/>
    <w:rsid w:val="00347BF7"/>
    <w:rsid w:val="003535D6"/>
    <w:rsid w:val="00354285"/>
    <w:rsid w:val="003557ED"/>
    <w:rsid w:val="00363646"/>
    <w:rsid w:val="00364CE2"/>
    <w:rsid w:val="0036599A"/>
    <w:rsid w:val="00366379"/>
    <w:rsid w:val="0037348C"/>
    <w:rsid w:val="00375354"/>
    <w:rsid w:val="00377F95"/>
    <w:rsid w:val="0038140B"/>
    <w:rsid w:val="003842DF"/>
    <w:rsid w:val="0038580B"/>
    <w:rsid w:val="00386839"/>
    <w:rsid w:val="00392D35"/>
    <w:rsid w:val="00395F59"/>
    <w:rsid w:val="003A295C"/>
    <w:rsid w:val="003A7D19"/>
    <w:rsid w:val="003B07C1"/>
    <w:rsid w:val="003B3B40"/>
    <w:rsid w:val="003C343C"/>
    <w:rsid w:val="003C6942"/>
    <w:rsid w:val="003C6B49"/>
    <w:rsid w:val="003D241F"/>
    <w:rsid w:val="003D4422"/>
    <w:rsid w:val="003E0382"/>
    <w:rsid w:val="003E2492"/>
    <w:rsid w:val="003E7603"/>
    <w:rsid w:val="003F4B1E"/>
    <w:rsid w:val="004000CE"/>
    <w:rsid w:val="00403638"/>
    <w:rsid w:val="004036BB"/>
    <w:rsid w:val="004038A3"/>
    <w:rsid w:val="00406565"/>
    <w:rsid w:val="00411A72"/>
    <w:rsid w:val="00411F50"/>
    <w:rsid w:val="004213CA"/>
    <w:rsid w:val="004242A6"/>
    <w:rsid w:val="004249A6"/>
    <w:rsid w:val="004271C0"/>
    <w:rsid w:val="0042775E"/>
    <w:rsid w:val="00427B31"/>
    <w:rsid w:val="0043192A"/>
    <w:rsid w:val="00432BAD"/>
    <w:rsid w:val="00434E31"/>
    <w:rsid w:val="00435EDB"/>
    <w:rsid w:val="0044085E"/>
    <w:rsid w:val="00445349"/>
    <w:rsid w:val="00445DC7"/>
    <w:rsid w:val="0045023B"/>
    <w:rsid w:val="004503CC"/>
    <w:rsid w:val="00454A0C"/>
    <w:rsid w:val="00454F69"/>
    <w:rsid w:val="00457177"/>
    <w:rsid w:val="00462B3B"/>
    <w:rsid w:val="00462EF4"/>
    <w:rsid w:val="00462FD2"/>
    <w:rsid w:val="00464D08"/>
    <w:rsid w:val="00466E79"/>
    <w:rsid w:val="004716B9"/>
    <w:rsid w:val="00481E5E"/>
    <w:rsid w:val="00482E84"/>
    <w:rsid w:val="00494122"/>
    <w:rsid w:val="00494F17"/>
    <w:rsid w:val="00495F3A"/>
    <w:rsid w:val="004A084C"/>
    <w:rsid w:val="004A2775"/>
    <w:rsid w:val="004A68DD"/>
    <w:rsid w:val="004B10F2"/>
    <w:rsid w:val="004B1B0B"/>
    <w:rsid w:val="004B46A2"/>
    <w:rsid w:val="004C0DDE"/>
    <w:rsid w:val="004C14CD"/>
    <w:rsid w:val="004C237F"/>
    <w:rsid w:val="004C537A"/>
    <w:rsid w:val="004C575A"/>
    <w:rsid w:val="004C5FD1"/>
    <w:rsid w:val="004C6B6B"/>
    <w:rsid w:val="004C744E"/>
    <w:rsid w:val="004C78DC"/>
    <w:rsid w:val="004D149F"/>
    <w:rsid w:val="004D289B"/>
    <w:rsid w:val="004D2B95"/>
    <w:rsid w:val="004D2E21"/>
    <w:rsid w:val="004E04DC"/>
    <w:rsid w:val="004E2207"/>
    <w:rsid w:val="004E4C77"/>
    <w:rsid w:val="004F0DE5"/>
    <w:rsid w:val="004F226F"/>
    <w:rsid w:val="004F27B3"/>
    <w:rsid w:val="004F6902"/>
    <w:rsid w:val="0050017B"/>
    <w:rsid w:val="0050408E"/>
    <w:rsid w:val="00511D45"/>
    <w:rsid w:val="005132AB"/>
    <w:rsid w:val="005171ED"/>
    <w:rsid w:val="00520D0B"/>
    <w:rsid w:val="005236D6"/>
    <w:rsid w:val="00527764"/>
    <w:rsid w:val="005307E8"/>
    <w:rsid w:val="00530E6A"/>
    <w:rsid w:val="00535AED"/>
    <w:rsid w:val="00535D59"/>
    <w:rsid w:val="00535E9E"/>
    <w:rsid w:val="00543707"/>
    <w:rsid w:val="0054530B"/>
    <w:rsid w:val="00551B89"/>
    <w:rsid w:val="005565FB"/>
    <w:rsid w:val="00561A76"/>
    <w:rsid w:val="00564CEE"/>
    <w:rsid w:val="005665AC"/>
    <w:rsid w:val="00567B98"/>
    <w:rsid w:val="00570061"/>
    <w:rsid w:val="00571FA3"/>
    <w:rsid w:val="00576278"/>
    <w:rsid w:val="00576887"/>
    <w:rsid w:val="0057761C"/>
    <w:rsid w:val="005814DE"/>
    <w:rsid w:val="00582689"/>
    <w:rsid w:val="005829CF"/>
    <w:rsid w:val="0058444E"/>
    <w:rsid w:val="00584554"/>
    <w:rsid w:val="00585667"/>
    <w:rsid w:val="005A10E8"/>
    <w:rsid w:val="005A147E"/>
    <w:rsid w:val="005A2D1F"/>
    <w:rsid w:val="005A3890"/>
    <w:rsid w:val="005A407D"/>
    <w:rsid w:val="005B0B51"/>
    <w:rsid w:val="005B3655"/>
    <w:rsid w:val="005B3759"/>
    <w:rsid w:val="005B3F6F"/>
    <w:rsid w:val="005C5739"/>
    <w:rsid w:val="005C73D8"/>
    <w:rsid w:val="005D05B6"/>
    <w:rsid w:val="005D143D"/>
    <w:rsid w:val="005D4988"/>
    <w:rsid w:val="005D5A55"/>
    <w:rsid w:val="005D7144"/>
    <w:rsid w:val="005E1FF4"/>
    <w:rsid w:val="005E3A8D"/>
    <w:rsid w:val="005F3F9F"/>
    <w:rsid w:val="005F4251"/>
    <w:rsid w:val="005F54A9"/>
    <w:rsid w:val="00600EFB"/>
    <w:rsid w:val="0060420D"/>
    <w:rsid w:val="0060645C"/>
    <w:rsid w:val="00606ED3"/>
    <w:rsid w:val="00610631"/>
    <w:rsid w:val="00610895"/>
    <w:rsid w:val="006150F2"/>
    <w:rsid w:val="00615485"/>
    <w:rsid w:val="00625EFF"/>
    <w:rsid w:val="00626EBF"/>
    <w:rsid w:val="00631674"/>
    <w:rsid w:val="00631E19"/>
    <w:rsid w:val="006326EB"/>
    <w:rsid w:val="00634007"/>
    <w:rsid w:val="006354C6"/>
    <w:rsid w:val="0063558C"/>
    <w:rsid w:val="00640185"/>
    <w:rsid w:val="0064203B"/>
    <w:rsid w:val="00643897"/>
    <w:rsid w:val="0064460F"/>
    <w:rsid w:val="00651B76"/>
    <w:rsid w:val="00651F28"/>
    <w:rsid w:val="00652954"/>
    <w:rsid w:val="00654D36"/>
    <w:rsid w:val="00664011"/>
    <w:rsid w:val="006650AC"/>
    <w:rsid w:val="006722FE"/>
    <w:rsid w:val="006734D7"/>
    <w:rsid w:val="0067407B"/>
    <w:rsid w:val="00676E9E"/>
    <w:rsid w:val="00684EA3"/>
    <w:rsid w:val="006878ED"/>
    <w:rsid w:val="00687B3B"/>
    <w:rsid w:val="00693C15"/>
    <w:rsid w:val="006A08AD"/>
    <w:rsid w:val="006A40E2"/>
    <w:rsid w:val="006B08E9"/>
    <w:rsid w:val="006B112E"/>
    <w:rsid w:val="006B4AA7"/>
    <w:rsid w:val="006B5398"/>
    <w:rsid w:val="006B5578"/>
    <w:rsid w:val="006B6A73"/>
    <w:rsid w:val="006C21A6"/>
    <w:rsid w:val="006C4F37"/>
    <w:rsid w:val="006D029D"/>
    <w:rsid w:val="006D08B3"/>
    <w:rsid w:val="006D27F9"/>
    <w:rsid w:val="006D7F0B"/>
    <w:rsid w:val="006E09DE"/>
    <w:rsid w:val="006E716C"/>
    <w:rsid w:val="006E74B7"/>
    <w:rsid w:val="006F374A"/>
    <w:rsid w:val="006F3C33"/>
    <w:rsid w:val="00700B0D"/>
    <w:rsid w:val="007027CB"/>
    <w:rsid w:val="00703545"/>
    <w:rsid w:val="00710EB2"/>
    <w:rsid w:val="00711FB8"/>
    <w:rsid w:val="007136D6"/>
    <w:rsid w:val="00713F5F"/>
    <w:rsid w:val="00716B9D"/>
    <w:rsid w:val="00727066"/>
    <w:rsid w:val="00730635"/>
    <w:rsid w:val="00731704"/>
    <w:rsid w:val="00733386"/>
    <w:rsid w:val="0073390C"/>
    <w:rsid w:val="007378A2"/>
    <w:rsid w:val="00741AA4"/>
    <w:rsid w:val="00742CCF"/>
    <w:rsid w:val="00744EC1"/>
    <w:rsid w:val="007454C5"/>
    <w:rsid w:val="007459A1"/>
    <w:rsid w:val="007468CA"/>
    <w:rsid w:val="00747B60"/>
    <w:rsid w:val="007514F3"/>
    <w:rsid w:val="00755CF9"/>
    <w:rsid w:val="007600C8"/>
    <w:rsid w:val="007610D0"/>
    <w:rsid w:val="0076302B"/>
    <w:rsid w:val="00763DA7"/>
    <w:rsid w:val="00770ACC"/>
    <w:rsid w:val="00772712"/>
    <w:rsid w:val="00775C17"/>
    <w:rsid w:val="007805A2"/>
    <w:rsid w:val="00782005"/>
    <w:rsid w:val="00783CEC"/>
    <w:rsid w:val="00784B0B"/>
    <w:rsid w:val="00786861"/>
    <w:rsid w:val="00786A5C"/>
    <w:rsid w:val="00793392"/>
    <w:rsid w:val="007942BF"/>
    <w:rsid w:val="00794A38"/>
    <w:rsid w:val="00796B29"/>
    <w:rsid w:val="007A2CF9"/>
    <w:rsid w:val="007A7138"/>
    <w:rsid w:val="007B0303"/>
    <w:rsid w:val="007B0A89"/>
    <w:rsid w:val="007B5967"/>
    <w:rsid w:val="007B5AB2"/>
    <w:rsid w:val="007C3D8E"/>
    <w:rsid w:val="007C4097"/>
    <w:rsid w:val="007C64FB"/>
    <w:rsid w:val="007D501E"/>
    <w:rsid w:val="007D5668"/>
    <w:rsid w:val="007F01F2"/>
    <w:rsid w:val="007F1307"/>
    <w:rsid w:val="007F3FD5"/>
    <w:rsid w:val="007F61A6"/>
    <w:rsid w:val="008029E3"/>
    <w:rsid w:val="00803135"/>
    <w:rsid w:val="008044A3"/>
    <w:rsid w:val="00805365"/>
    <w:rsid w:val="00813F37"/>
    <w:rsid w:val="00816159"/>
    <w:rsid w:val="008208C1"/>
    <w:rsid w:val="008230D7"/>
    <w:rsid w:val="008247D5"/>
    <w:rsid w:val="008267E1"/>
    <w:rsid w:val="008338F0"/>
    <w:rsid w:val="00835B36"/>
    <w:rsid w:val="008368A5"/>
    <w:rsid w:val="00837EA8"/>
    <w:rsid w:val="00840A02"/>
    <w:rsid w:val="008411FB"/>
    <w:rsid w:val="00845C90"/>
    <w:rsid w:val="00851FD4"/>
    <w:rsid w:val="00855D6D"/>
    <w:rsid w:val="008735F4"/>
    <w:rsid w:val="008756A6"/>
    <w:rsid w:val="008772E0"/>
    <w:rsid w:val="00880EC0"/>
    <w:rsid w:val="00880F86"/>
    <w:rsid w:val="00884853"/>
    <w:rsid w:val="0088495D"/>
    <w:rsid w:val="008871A7"/>
    <w:rsid w:val="00887E15"/>
    <w:rsid w:val="00892ABA"/>
    <w:rsid w:val="008948E4"/>
    <w:rsid w:val="00895C6C"/>
    <w:rsid w:val="00896D3D"/>
    <w:rsid w:val="008A2AE3"/>
    <w:rsid w:val="008A336D"/>
    <w:rsid w:val="008A6CF7"/>
    <w:rsid w:val="008A7FE4"/>
    <w:rsid w:val="008B04E2"/>
    <w:rsid w:val="008B17F0"/>
    <w:rsid w:val="008B5827"/>
    <w:rsid w:val="008B6583"/>
    <w:rsid w:val="008C1D98"/>
    <w:rsid w:val="008C6907"/>
    <w:rsid w:val="008D1796"/>
    <w:rsid w:val="008D4C85"/>
    <w:rsid w:val="008D5221"/>
    <w:rsid w:val="008D6A46"/>
    <w:rsid w:val="008D75DE"/>
    <w:rsid w:val="008E0E43"/>
    <w:rsid w:val="008F452D"/>
    <w:rsid w:val="008F4573"/>
    <w:rsid w:val="008F584F"/>
    <w:rsid w:val="008F5DA1"/>
    <w:rsid w:val="008F658C"/>
    <w:rsid w:val="008F6FCE"/>
    <w:rsid w:val="00902E46"/>
    <w:rsid w:val="00902F96"/>
    <w:rsid w:val="00904D32"/>
    <w:rsid w:val="0090561C"/>
    <w:rsid w:val="00907325"/>
    <w:rsid w:val="009111E9"/>
    <w:rsid w:val="00912997"/>
    <w:rsid w:val="00912A14"/>
    <w:rsid w:val="00913FA3"/>
    <w:rsid w:val="00915B25"/>
    <w:rsid w:val="00920E8B"/>
    <w:rsid w:val="0092333C"/>
    <w:rsid w:val="009240CB"/>
    <w:rsid w:val="0092446F"/>
    <w:rsid w:val="00926E3A"/>
    <w:rsid w:val="00927400"/>
    <w:rsid w:val="009277D8"/>
    <w:rsid w:val="009338C6"/>
    <w:rsid w:val="009344E7"/>
    <w:rsid w:val="00937C7F"/>
    <w:rsid w:val="00941F67"/>
    <w:rsid w:val="00942FDC"/>
    <w:rsid w:val="00945F96"/>
    <w:rsid w:val="0094649D"/>
    <w:rsid w:val="00954ADB"/>
    <w:rsid w:val="00955E27"/>
    <w:rsid w:val="00956EC1"/>
    <w:rsid w:val="00971E80"/>
    <w:rsid w:val="00975820"/>
    <w:rsid w:val="009758F8"/>
    <w:rsid w:val="00981A51"/>
    <w:rsid w:val="00983F04"/>
    <w:rsid w:val="00987BB4"/>
    <w:rsid w:val="009950D4"/>
    <w:rsid w:val="009979F3"/>
    <w:rsid w:val="009A027F"/>
    <w:rsid w:val="009A0847"/>
    <w:rsid w:val="009A19E2"/>
    <w:rsid w:val="009A2C49"/>
    <w:rsid w:val="009A3076"/>
    <w:rsid w:val="009A667F"/>
    <w:rsid w:val="009C04B7"/>
    <w:rsid w:val="009C1D7C"/>
    <w:rsid w:val="009C35FF"/>
    <w:rsid w:val="009C4487"/>
    <w:rsid w:val="009C757A"/>
    <w:rsid w:val="009D12A4"/>
    <w:rsid w:val="009D2931"/>
    <w:rsid w:val="009D3815"/>
    <w:rsid w:val="009D5C2D"/>
    <w:rsid w:val="009D7FDA"/>
    <w:rsid w:val="009E5802"/>
    <w:rsid w:val="009F105A"/>
    <w:rsid w:val="009F1097"/>
    <w:rsid w:val="009F2292"/>
    <w:rsid w:val="009F2F2C"/>
    <w:rsid w:val="00A1021F"/>
    <w:rsid w:val="00A11956"/>
    <w:rsid w:val="00A134CB"/>
    <w:rsid w:val="00A16A21"/>
    <w:rsid w:val="00A174D7"/>
    <w:rsid w:val="00A17796"/>
    <w:rsid w:val="00A17FFE"/>
    <w:rsid w:val="00A23A84"/>
    <w:rsid w:val="00A24CFD"/>
    <w:rsid w:val="00A25BB3"/>
    <w:rsid w:val="00A27EFB"/>
    <w:rsid w:val="00A30E3A"/>
    <w:rsid w:val="00A335D9"/>
    <w:rsid w:val="00A413C5"/>
    <w:rsid w:val="00A43062"/>
    <w:rsid w:val="00A44697"/>
    <w:rsid w:val="00A45406"/>
    <w:rsid w:val="00A45801"/>
    <w:rsid w:val="00A5298C"/>
    <w:rsid w:val="00A54896"/>
    <w:rsid w:val="00A55899"/>
    <w:rsid w:val="00A61080"/>
    <w:rsid w:val="00A613FC"/>
    <w:rsid w:val="00A6143D"/>
    <w:rsid w:val="00A625C9"/>
    <w:rsid w:val="00A63825"/>
    <w:rsid w:val="00A70073"/>
    <w:rsid w:val="00A712CB"/>
    <w:rsid w:val="00A71E8A"/>
    <w:rsid w:val="00A73AD2"/>
    <w:rsid w:val="00A75DF2"/>
    <w:rsid w:val="00A800E4"/>
    <w:rsid w:val="00A823A2"/>
    <w:rsid w:val="00A82888"/>
    <w:rsid w:val="00A83CF6"/>
    <w:rsid w:val="00A83E85"/>
    <w:rsid w:val="00A866FB"/>
    <w:rsid w:val="00A9087B"/>
    <w:rsid w:val="00A94E27"/>
    <w:rsid w:val="00AA2837"/>
    <w:rsid w:val="00AA55F6"/>
    <w:rsid w:val="00AA7152"/>
    <w:rsid w:val="00AB1630"/>
    <w:rsid w:val="00AB37D8"/>
    <w:rsid w:val="00AB62DC"/>
    <w:rsid w:val="00AC13BD"/>
    <w:rsid w:val="00AC1AED"/>
    <w:rsid w:val="00AD2AAC"/>
    <w:rsid w:val="00AD724D"/>
    <w:rsid w:val="00AE66DA"/>
    <w:rsid w:val="00AF3415"/>
    <w:rsid w:val="00AF7976"/>
    <w:rsid w:val="00B02EFE"/>
    <w:rsid w:val="00B03808"/>
    <w:rsid w:val="00B10021"/>
    <w:rsid w:val="00B1160C"/>
    <w:rsid w:val="00B16DFE"/>
    <w:rsid w:val="00B17016"/>
    <w:rsid w:val="00B22BDF"/>
    <w:rsid w:val="00B234B8"/>
    <w:rsid w:val="00B25C30"/>
    <w:rsid w:val="00B26C52"/>
    <w:rsid w:val="00B27DAD"/>
    <w:rsid w:val="00B34AB3"/>
    <w:rsid w:val="00B36F42"/>
    <w:rsid w:val="00B40657"/>
    <w:rsid w:val="00B43CB2"/>
    <w:rsid w:val="00B46748"/>
    <w:rsid w:val="00B505B3"/>
    <w:rsid w:val="00B51554"/>
    <w:rsid w:val="00B5229D"/>
    <w:rsid w:val="00B522A7"/>
    <w:rsid w:val="00B5786C"/>
    <w:rsid w:val="00B62657"/>
    <w:rsid w:val="00B66E39"/>
    <w:rsid w:val="00B6729C"/>
    <w:rsid w:val="00B740C5"/>
    <w:rsid w:val="00B800AA"/>
    <w:rsid w:val="00B81DF1"/>
    <w:rsid w:val="00B900ED"/>
    <w:rsid w:val="00B9064E"/>
    <w:rsid w:val="00B92514"/>
    <w:rsid w:val="00B93A55"/>
    <w:rsid w:val="00B94C6C"/>
    <w:rsid w:val="00B96281"/>
    <w:rsid w:val="00B968F2"/>
    <w:rsid w:val="00B96C6B"/>
    <w:rsid w:val="00BA1A64"/>
    <w:rsid w:val="00BA68C3"/>
    <w:rsid w:val="00BB538A"/>
    <w:rsid w:val="00BC3A65"/>
    <w:rsid w:val="00BC4A18"/>
    <w:rsid w:val="00BD203D"/>
    <w:rsid w:val="00BD4BE6"/>
    <w:rsid w:val="00BE2C1C"/>
    <w:rsid w:val="00BE5BB2"/>
    <w:rsid w:val="00BE7CEB"/>
    <w:rsid w:val="00BF4096"/>
    <w:rsid w:val="00BF4EB8"/>
    <w:rsid w:val="00BF5FBF"/>
    <w:rsid w:val="00C010A4"/>
    <w:rsid w:val="00C0592E"/>
    <w:rsid w:val="00C2303B"/>
    <w:rsid w:val="00C24684"/>
    <w:rsid w:val="00C266F7"/>
    <w:rsid w:val="00C30393"/>
    <w:rsid w:val="00C310A5"/>
    <w:rsid w:val="00C43DEC"/>
    <w:rsid w:val="00C44C90"/>
    <w:rsid w:val="00C45AFB"/>
    <w:rsid w:val="00C4723E"/>
    <w:rsid w:val="00C55EB1"/>
    <w:rsid w:val="00C600B7"/>
    <w:rsid w:val="00C609C3"/>
    <w:rsid w:val="00C654F7"/>
    <w:rsid w:val="00C72924"/>
    <w:rsid w:val="00C72D28"/>
    <w:rsid w:val="00C73649"/>
    <w:rsid w:val="00C77ACE"/>
    <w:rsid w:val="00C8040B"/>
    <w:rsid w:val="00C80F24"/>
    <w:rsid w:val="00C83878"/>
    <w:rsid w:val="00C842BB"/>
    <w:rsid w:val="00C900E4"/>
    <w:rsid w:val="00C976A0"/>
    <w:rsid w:val="00C97E92"/>
    <w:rsid w:val="00CA1294"/>
    <w:rsid w:val="00CA26F6"/>
    <w:rsid w:val="00CA289F"/>
    <w:rsid w:val="00CA294F"/>
    <w:rsid w:val="00CA592A"/>
    <w:rsid w:val="00CA64D8"/>
    <w:rsid w:val="00CB4D9B"/>
    <w:rsid w:val="00CB633C"/>
    <w:rsid w:val="00CB64EE"/>
    <w:rsid w:val="00CC5F74"/>
    <w:rsid w:val="00CC6C57"/>
    <w:rsid w:val="00CD01BA"/>
    <w:rsid w:val="00CD1379"/>
    <w:rsid w:val="00CD5F72"/>
    <w:rsid w:val="00CE4A57"/>
    <w:rsid w:val="00CE4BF1"/>
    <w:rsid w:val="00CF2734"/>
    <w:rsid w:val="00CF3426"/>
    <w:rsid w:val="00CF34D4"/>
    <w:rsid w:val="00CF635D"/>
    <w:rsid w:val="00D02B16"/>
    <w:rsid w:val="00D057DF"/>
    <w:rsid w:val="00D128E0"/>
    <w:rsid w:val="00D22249"/>
    <w:rsid w:val="00D248F7"/>
    <w:rsid w:val="00D25327"/>
    <w:rsid w:val="00D2541B"/>
    <w:rsid w:val="00D34382"/>
    <w:rsid w:val="00D37CF9"/>
    <w:rsid w:val="00D40BC1"/>
    <w:rsid w:val="00D40EA7"/>
    <w:rsid w:val="00D4238D"/>
    <w:rsid w:val="00D42D5C"/>
    <w:rsid w:val="00D44931"/>
    <w:rsid w:val="00D44B0C"/>
    <w:rsid w:val="00D4651C"/>
    <w:rsid w:val="00D472B4"/>
    <w:rsid w:val="00D500CD"/>
    <w:rsid w:val="00D53F88"/>
    <w:rsid w:val="00D5594B"/>
    <w:rsid w:val="00D56E58"/>
    <w:rsid w:val="00D61B82"/>
    <w:rsid w:val="00D6375D"/>
    <w:rsid w:val="00D77391"/>
    <w:rsid w:val="00D84D4D"/>
    <w:rsid w:val="00D86C6A"/>
    <w:rsid w:val="00D92A15"/>
    <w:rsid w:val="00DA2F2B"/>
    <w:rsid w:val="00DA7695"/>
    <w:rsid w:val="00DB0121"/>
    <w:rsid w:val="00DB017E"/>
    <w:rsid w:val="00DB2D08"/>
    <w:rsid w:val="00DB4B43"/>
    <w:rsid w:val="00DC00D3"/>
    <w:rsid w:val="00DC06C1"/>
    <w:rsid w:val="00DC6506"/>
    <w:rsid w:val="00DC7D1C"/>
    <w:rsid w:val="00DD28FE"/>
    <w:rsid w:val="00DD3C33"/>
    <w:rsid w:val="00DD3DA0"/>
    <w:rsid w:val="00DD6482"/>
    <w:rsid w:val="00DD6981"/>
    <w:rsid w:val="00DE0436"/>
    <w:rsid w:val="00DE0B83"/>
    <w:rsid w:val="00DE15B3"/>
    <w:rsid w:val="00DE15C3"/>
    <w:rsid w:val="00DE4089"/>
    <w:rsid w:val="00DE4874"/>
    <w:rsid w:val="00DE54AB"/>
    <w:rsid w:val="00DE6090"/>
    <w:rsid w:val="00DE6CBA"/>
    <w:rsid w:val="00DF12FD"/>
    <w:rsid w:val="00DF161A"/>
    <w:rsid w:val="00DF6157"/>
    <w:rsid w:val="00E006B1"/>
    <w:rsid w:val="00E01500"/>
    <w:rsid w:val="00E02DCC"/>
    <w:rsid w:val="00E02ED9"/>
    <w:rsid w:val="00E032C6"/>
    <w:rsid w:val="00E0384A"/>
    <w:rsid w:val="00E03D11"/>
    <w:rsid w:val="00E1062A"/>
    <w:rsid w:val="00E1355D"/>
    <w:rsid w:val="00E14510"/>
    <w:rsid w:val="00E16262"/>
    <w:rsid w:val="00E20CD5"/>
    <w:rsid w:val="00E21346"/>
    <w:rsid w:val="00E21FDC"/>
    <w:rsid w:val="00E2622A"/>
    <w:rsid w:val="00E263BB"/>
    <w:rsid w:val="00E26BD1"/>
    <w:rsid w:val="00E276E4"/>
    <w:rsid w:val="00E27C83"/>
    <w:rsid w:val="00E3767C"/>
    <w:rsid w:val="00E37E01"/>
    <w:rsid w:val="00E412F4"/>
    <w:rsid w:val="00E46FF0"/>
    <w:rsid w:val="00E51B76"/>
    <w:rsid w:val="00E55C7C"/>
    <w:rsid w:val="00E56962"/>
    <w:rsid w:val="00E5718A"/>
    <w:rsid w:val="00E620B3"/>
    <w:rsid w:val="00E6397B"/>
    <w:rsid w:val="00E667F9"/>
    <w:rsid w:val="00E67DA5"/>
    <w:rsid w:val="00E77B84"/>
    <w:rsid w:val="00E77E37"/>
    <w:rsid w:val="00E80B66"/>
    <w:rsid w:val="00E86754"/>
    <w:rsid w:val="00E86ECF"/>
    <w:rsid w:val="00E87E24"/>
    <w:rsid w:val="00E9009C"/>
    <w:rsid w:val="00E91B33"/>
    <w:rsid w:val="00EA208B"/>
    <w:rsid w:val="00EA2AAD"/>
    <w:rsid w:val="00EA2FDC"/>
    <w:rsid w:val="00EA4A01"/>
    <w:rsid w:val="00EA580A"/>
    <w:rsid w:val="00EA6CA6"/>
    <w:rsid w:val="00EB5FBF"/>
    <w:rsid w:val="00EC1F4E"/>
    <w:rsid w:val="00EC239B"/>
    <w:rsid w:val="00EC2CF7"/>
    <w:rsid w:val="00EC5526"/>
    <w:rsid w:val="00EC6CA6"/>
    <w:rsid w:val="00ED280D"/>
    <w:rsid w:val="00ED34EE"/>
    <w:rsid w:val="00ED7945"/>
    <w:rsid w:val="00ED7C88"/>
    <w:rsid w:val="00EE1CF8"/>
    <w:rsid w:val="00EE3B31"/>
    <w:rsid w:val="00EE3E2F"/>
    <w:rsid w:val="00EE7194"/>
    <w:rsid w:val="00EF1289"/>
    <w:rsid w:val="00EF184F"/>
    <w:rsid w:val="00EF3DB0"/>
    <w:rsid w:val="00EF3E8E"/>
    <w:rsid w:val="00EF647C"/>
    <w:rsid w:val="00EF6E6F"/>
    <w:rsid w:val="00F008B6"/>
    <w:rsid w:val="00F00D6A"/>
    <w:rsid w:val="00F010B2"/>
    <w:rsid w:val="00F05DC6"/>
    <w:rsid w:val="00F06D49"/>
    <w:rsid w:val="00F07E20"/>
    <w:rsid w:val="00F12434"/>
    <w:rsid w:val="00F14632"/>
    <w:rsid w:val="00F15317"/>
    <w:rsid w:val="00F15B9A"/>
    <w:rsid w:val="00F161A2"/>
    <w:rsid w:val="00F165F3"/>
    <w:rsid w:val="00F1725A"/>
    <w:rsid w:val="00F21F08"/>
    <w:rsid w:val="00F23ABC"/>
    <w:rsid w:val="00F2419B"/>
    <w:rsid w:val="00F24BBD"/>
    <w:rsid w:val="00F276E5"/>
    <w:rsid w:val="00F33840"/>
    <w:rsid w:val="00F3467B"/>
    <w:rsid w:val="00F40DA4"/>
    <w:rsid w:val="00F432D5"/>
    <w:rsid w:val="00F47B2A"/>
    <w:rsid w:val="00F5145E"/>
    <w:rsid w:val="00F5266B"/>
    <w:rsid w:val="00F57940"/>
    <w:rsid w:val="00F57955"/>
    <w:rsid w:val="00F57C30"/>
    <w:rsid w:val="00F57DC7"/>
    <w:rsid w:val="00F607BB"/>
    <w:rsid w:val="00F64C8A"/>
    <w:rsid w:val="00F67589"/>
    <w:rsid w:val="00F67B11"/>
    <w:rsid w:val="00F7037D"/>
    <w:rsid w:val="00F7093A"/>
    <w:rsid w:val="00F77F6F"/>
    <w:rsid w:val="00F8006E"/>
    <w:rsid w:val="00F813B6"/>
    <w:rsid w:val="00F81ED6"/>
    <w:rsid w:val="00F906AD"/>
    <w:rsid w:val="00F90D33"/>
    <w:rsid w:val="00F91DF4"/>
    <w:rsid w:val="00F91E71"/>
    <w:rsid w:val="00F962AF"/>
    <w:rsid w:val="00FA335B"/>
    <w:rsid w:val="00FA348C"/>
    <w:rsid w:val="00FA5C87"/>
    <w:rsid w:val="00FA697B"/>
    <w:rsid w:val="00FB5658"/>
    <w:rsid w:val="00FB59A0"/>
    <w:rsid w:val="00FC2A4D"/>
    <w:rsid w:val="00FC63DB"/>
    <w:rsid w:val="00FC7AD4"/>
    <w:rsid w:val="00FD1354"/>
    <w:rsid w:val="00FD3950"/>
    <w:rsid w:val="00FE7042"/>
    <w:rsid w:val="00FF0C78"/>
    <w:rsid w:val="00FF19A6"/>
    <w:rsid w:val="00FF350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6E76C"/>
  <w15:docId w15:val="{8886E2AF-D609-4AE8-A77F-F2FBF7155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9A2C49"/>
    <w:rPr>
      <w:rFonts w:cs="Arial Unicode MS"/>
      <w:color w:val="000000"/>
      <w:sz w:val="24"/>
      <w:szCs w:val="24"/>
      <w:u w:color="000000"/>
    </w:rPr>
  </w:style>
  <w:style w:type="paragraph" w:styleId="Nadpis1">
    <w:name w:val="heading 1"/>
    <w:next w:val="Normlny"/>
    <w:link w:val="Nadpis1Char"/>
    <w:qFormat/>
    <w:rsid w:val="00F1725A"/>
    <w:pPr>
      <w:keepNext/>
      <w:tabs>
        <w:tab w:val="left" w:pos="360"/>
        <w:tab w:val="left" w:pos="567"/>
        <w:tab w:val="left" w:pos="1134"/>
        <w:tab w:val="left" w:pos="1276"/>
      </w:tabs>
      <w:spacing w:before="240" w:after="240"/>
      <w:outlineLvl w:val="0"/>
    </w:pPr>
    <w:rPr>
      <w:rFonts w:cs="Arial Unicode MS"/>
      <w:color w:val="000000"/>
      <w:kern w:val="32"/>
      <w:sz w:val="32"/>
      <w:szCs w:val="32"/>
      <w:u w:color="000000"/>
    </w:rPr>
  </w:style>
  <w:style w:type="paragraph" w:styleId="Nadpis3">
    <w:name w:val="heading 3"/>
    <w:next w:val="Normlny"/>
    <w:link w:val="Nadpis3Char"/>
    <w:rsid w:val="00F1725A"/>
    <w:pPr>
      <w:keepNext/>
      <w:outlineLvl w:val="2"/>
    </w:pPr>
    <w:rPr>
      <w:rFonts w:ascii="Verdana" w:hAnsi="Verdana" w:cs="Arial Unicode MS"/>
      <w:b/>
      <w:bCs/>
      <w:color w:val="000000"/>
      <w:sz w:val="28"/>
      <w:szCs w:val="28"/>
      <w:u w:color="000000"/>
    </w:rPr>
  </w:style>
  <w:style w:type="paragraph" w:styleId="Nadpis5">
    <w:name w:val="heading 5"/>
    <w:next w:val="Normlny"/>
    <w:rsid w:val="00F1725A"/>
    <w:pPr>
      <w:keepNext/>
      <w:ind w:left="705"/>
      <w:outlineLvl w:val="4"/>
    </w:pPr>
    <w:rPr>
      <w:rFonts w:ascii="Verdana" w:hAnsi="Verdana" w:cs="Arial Unicode MS"/>
      <w:b/>
      <w:bCs/>
      <w:color w:val="000000"/>
      <w:sz w:val="24"/>
      <w:szCs w:val="24"/>
      <w:u w:color="000000"/>
    </w:rPr>
  </w:style>
  <w:style w:type="paragraph" w:styleId="Nadpis8">
    <w:name w:val="heading 8"/>
    <w:basedOn w:val="Normlny"/>
    <w:next w:val="Normlny"/>
    <w:link w:val="Nadpis8Char"/>
    <w:semiHidden/>
    <w:unhideWhenUsed/>
    <w:qFormat/>
    <w:rsid w:val="00F21F08"/>
    <w:pPr>
      <w:keepNext/>
      <w:keepLines/>
      <w:spacing w:before="200"/>
      <w:outlineLvl w:val="7"/>
    </w:pPr>
    <w:rPr>
      <w:rFonts w:ascii="Cambria" w:eastAsia="Times New Roman" w:hAnsi="Cambria" w:cs="Times New Roman"/>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F1725A"/>
    <w:rPr>
      <w:u w:val="single"/>
    </w:rPr>
  </w:style>
  <w:style w:type="table" w:customStyle="1" w:styleId="TableNormal1">
    <w:name w:val="Table Normal1"/>
    <w:rsid w:val="00F1725A"/>
    <w:tblPr>
      <w:tblInd w:w="0" w:type="dxa"/>
      <w:tblCellMar>
        <w:top w:w="0" w:type="dxa"/>
        <w:left w:w="0" w:type="dxa"/>
        <w:bottom w:w="0" w:type="dxa"/>
        <w:right w:w="0" w:type="dxa"/>
      </w:tblCellMar>
    </w:tblPr>
  </w:style>
  <w:style w:type="paragraph" w:styleId="Hlavika">
    <w:name w:val="header"/>
    <w:link w:val="HlavikaChar"/>
    <w:rsid w:val="00F1725A"/>
    <w:pPr>
      <w:tabs>
        <w:tab w:val="center" w:pos="4536"/>
        <w:tab w:val="right" w:pos="9072"/>
      </w:tabs>
    </w:pPr>
    <w:rPr>
      <w:rFonts w:cs="Arial Unicode MS"/>
      <w:color w:val="000000"/>
      <w:sz w:val="24"/>
      <w:szCs w:val="24"/>
      <w:u w:color="000000"/>
    </w:rPr>
  </w:style>
  <w:style w:type="character" w:customStyle="1" w:styleId="iadne">
    <w:name w:val="Žiadne"/>
    <w:rsid w:val="00F1725A"/>
  </w:style>
  <w:style w:type="paragraph" w:styleId="Pta">
    <w:name w:val="footer"/>
    <w:link w:val="PtaChar"/>
    <w:rsid w:val="00F1725A"/>
    <w:pPr>
      <w:tabs>
        <w:tab w:val="center" w:pos="4536"/>
        <w:tab w:val="right" w:pos="9072"/>
      </w:tabs>
    </w:pPr>
    <w:rPr>
      <w:rFonts w:cs="Arial Unicode MS"/>
      <w:color w:val="000000"/>
      <w:sz w:val="24"/>
      <w:szCs w:val="24"/>
      <w:u w:color="000000"/>
    </w:rPr>
  </w:style>
  <w:style w:type="numbering" w:customStyle="1" w:styleId="Importovantl2">
    <w:name w:val="Importovaný štýl 2"/>
    <w:rsid w:val="00F1725A"/>
    <w:pPr>
      <w:numPr>
        <w:numId w:val="1"/>
      </w:numPr>
    </w:pPr>
  </w:style>
  <w:style w:type="paragraph" w:styleId="Odsekzoznamu">
    <w:name w:val="List Paragraph"/>
    <w:uiPriority w:val="34"/>
    <w:qFormat/>
    <w:rsid w:val="00F1725A"/>
    <w:pPr>
      <w:ind w:left="720"/>
    </w:pPr>
    <w:rPr>
      <w:rFonts w:cs="Arial Unicode MS"/>
      <w:color w:val="000000"/>
      <w:sz w:val="24"/>
      <w:szCs w:val="24"/>
      <w:u w:color="000000"/>
    </w:rPr>
  </w:style>
  <w:style w:type="numbering" w:customStyle="1" w:styleId="Importovantl3">
    <w:name w:val="Importovaný štýl 3"/>
    <w:rsid w:val="00F1725A"/>
    <w:pPr>
      <w:numPr>
        <w:numId w:val="3"/>
      </w:numPr>
    </w:pPr>
  </w:style>
  <w:style w:type="numbering" w:customStyle="1" w:styleId="Importovantl4">
    <w:name w:val="Importovaný štýl 4"/>
    <w:rsid w:val="00F1725A"/>
    <w:pPr>
      <w:numPr>
        <w:numId w:val="5"/>
      </w:numPr>
    </w:pPr>
  </w:style>
  <w:style w:type="numbering" w:customStyle="1" w:styleId="Importovantl5">
    <w:name w:val="Importovaný štýl 5"/>
    <w:rsid w:val="00F1725A"/>
  </w:style>
  <w:style w:type="numbering" w:customStyle="1" w:styleId="Importovantl6">
    <w:name w:val="Importovaný štýl 6"/>
    <w:rsid w:val="00F1725A"/>
    <w:pPr>
      <w:numPr>
        <w:numId w:val="7"/>
      </w:numPr>
    </w:pPr>
  </w:style>
  <w:style w:type="numbering" w:customStyle="1" w:styleId="Importovantl7">
    <w:name w:val="Importovaný štýl 7"/>
    <w:rsid w:val="00F1725A"/>
    <w:pPr>
      <w:numPr>
        <w:numId w:val="9"/>
      </w:numPr>
    </w:pPr>
  </w:style>
  <w:style w:type="numbering" w:customStyle="1" w:styleId="Importovantl8">
    <w:name w:val="Importovaný štýl 8"/>
    <w:rsid w:val="00F1725A"/>
    <w:pPr>
      <w:numPr>
        <w:numId w:val="10"/>
      </w:numPr>
    </w:pPr>
  </w:style>
  <w:style w:type="numbering" w:customStyle="1" w:styleId="Importovantl9">
    <w:name w:val="Importovaný štýl 9"/>
    <w:rsid w:val="00F1725A"/>
    <w:pPr>
      <w:numPr>
        <w:numId w:val="11"/>
      </w:numPr>
    </w:pPr>
  </w:style>
  <w:style w:type="numbering" w:customStyle="1" w:styleId="Importovantl10">
    <w:name w:val="Importovaný štýl 10"/>
    <w:rsid w:val="00F1725A"/>
    <w:pPr>
      <w:numPr>
        <w:numId w:val="12"/>
      </w:numPr>
    </w:pPr>
  </w:style>
  <w:style w:type="numbering" w:customStyle="1" w:styleId="Importovantl11">
    <w:name w:val="Importovaný štýl 11"/>
    <w:rsid w:val="00F1725A"/>
    <w:pPr>
      <w:numPr>
        <w:numId w:val="13"/>
      </w:numPr>
    </w:pPr>
  </w:style>
  <w:style w:type="character" w:customStyle="1" w:styleId="Odkaz">
    <w:name w:val="Odkaz"/>
    <w:rsid w:val="00F1725A"/>
    <w:rPr>
      <w:color w:val="0000FF"/>
      <w:u w:val="single" w:color="0000FF"/>
    </w:rPr>
  </w:style>
  <w:style w:type="character" w:customStyle="1" w:styleId="Hyperlink0">
    <w:name w:val="Hyperlink.0"/>
    <w:basedOn w:val="Odkaz"/>
    <w:rsid w:val="00F1725A"/>
    <w:rPr>
      <w:rFonts w:ascii="Calibri" w:eastAsia="Calibri" w:hAnsi="Calibri" w:cs="Calibri"/>
      <w:color w:val="0000FF"/>
      <w:sz w:val="22"/>
      <w:szCs w:val="22"/>
      <w:u w:val="single" w:color="0000FF"/>
    </w:rPr>
  </w:style>
  <w:style w:type="numbering" w:customStyle="1" w:styleId="Importovantl12">
    <w:name w:val="Importovaný štýl 12"/>
    <w:rsid w:val="00F1725A"/>
    <w:pPr>
      <w:numPr>
        <w:numId w:val="14"/>
      </w:numPr>
    </w:pPr>
  </w:style>
  <w:style w:type="numbering" w:customStyle="1" w:styleId="Importovantl13">
    <w:name w:val="Importovaný štýl 13"/>
    <w:rsid w:val="00F1725A"/>
    <w:pPr>
      <w:numPr>
        <w:numId w:val="15"/>
      </w:numPr>
    </w:pPr>
  </w:style>
  <w:style w:type="numbering" w:customStyle="1" w:styleId="Importovantl14">
    <w:name w:val="Importovaný štýl 14"/>
    <w:rsid w:val="00F1725A"/>
    <w:pPr>
      <w:numPr>
        <w:numId w:val="16"/>
      </w:numPr>
    </w:pPr>
  </w:style>
  <w:style w:type="character" w:customStyle="1" w:styleId="Hyperlink1">
    <w:name w:val="Hyperlink.1"/>
    <w:basedOn w:val="Odkaz"/>
    <w:rsid w:val="00F1725A"/>
    <w:rPr>
      <w:rFonts w:ascii="Calibri" w:eastAsia="Calibri" w:hAnsi="Calibri" w:cs="Calibri"/>
      <w:color w:val="0000FF"/>
      <w:u w:val="single" w:color="0000FF"/>
    </w:rPr>
  </w:style>
  <w:style w:type="numbering" w:customStyle="1" w:styleId="Importovantl15">
    <w:name w:val="Importovaný štýl 15"/>
    <w:rsid w:val="00F1725A"/>
    <w:pPr>
      <w:numPr>
        <w:numId w:val="17"/>
      </w:numPr>
    </w:pPr>
  </w:style>
  <w:style w:type="paragraph" w:styleId="Textpoznmkypodiarou">
    <w:name w:val="footnote text"/>
    <w:link w:val="TextpoznmkypodiarouChar"/>
    <w:rsid w:val="00F1725A"/>
    <w:rPr>
      <w:rFonts w:eastAsia="Times New Roman"/>
      <w:color w:val="000000"/>
      <w:u w:color="000000"/>
    </w:rPr>
  </w:style>
  <w:style w:type="numbering" w:customStyle="1" w:styleId="Importovantl16">
    <w:name w:val="Importovaný štýl 16"/>
    <w:rsid w:val="00F1725A"/>
    <w:pPr>
      <w:numPr>
        <w:numId w:val="18"/>
      </w:numPr>
    </w:pPr>
  </w:style>
  <w:style w:type="numbering" w:customStyle="1" w:styleId="Importovantl17">
    <w:name w:val="Importovaný štýl 17"/>
    <w:rsid w:val="00F1725A"/>
    <w:pPr>
      <w:numPr>
        <w:numId w:val="19"/>
      </w:numPr>
    </w:pPr>
  </w:style>
  <w:style w:type="numbering" w:customStyle="1" w:styleId="Importovantl18">
    <w:name w:val="Importovaný štýl 18"/>
    <w:rsid w:val="00F1725A"/>
    <w:pPr>
      <w:numPr>
        <w:numId w:val="22"/>
      </w:numPr>
    </w:pPr>
  </w:style>
  <w:style w:type="numbering" w:customStyle="1" w:styleId="Importovantl19">
    <w:name w:val="Importovaný štýl 19"/>
    <w:rsid w:val="00F1725A"/>
    <w:pPr>
      <w:numPr>
        <w:numId w:val="24"/>
      </w:numPr>
    </w:pPr>
  </w:style>
  <w:style w:type="numbering" w:customStyle="1" w:styleId="Importovantl20">
    <w:name w:val="Importovaný štýl 20"/>
    <w:rsid w:val="00F1725A"/>
    <w:pPr>
      <w:numPr>
        <w:numId w:val="29"/>
      </w:numPr>
    </w:pPr>
  </w:style>
  <w:style w:type="numbering" w:customStyle="1" w:styleId="Importovantl21">
    <w:name w:val="Importovaný štýl 21"/>
    <w:rsid w:val="00F1725A"/>
    <w:pPr>
      <w:numPr>
        <w:numId w:val="30"/>
      </w:numPr>
    </w:pPr>
  </w:style>
  <w:style w:type="numbering" w:customStyle="1" w:styleId="Importovantl22">
    <w:name w:val="Importovaný štýl 22"/>
    <w:rsid w:val="00F1725A"/>
  </w:style>
  <w:style w:type="numbering" w:customStyle="1" w:styleId="Importovantl23">
    <w:name w:val="Importovaný štýl 23"/>
    <w:rsid w:val="00F1725A"/>
  </w:style>
  <w:style w:type="numbering" w:customStyle="1" w:styleId="Importovantl24">
    <w:name w:val="Importovaný štýl 24"/>
    <w:rsid w:val="00F1725A"/>
    <w:pPr>
      <w:numPr>
        <w:numId w:val="33"/>
      </w:numPr>
    </w:pPr>
  </w:style>
  <w:style w:type="numbering" w:customStyle="1" w:styleId="Importovantl240">
    <w:name w:val="Importovaný štýl 24.0"/>
    <w:rsid w:val="00F1725A"/>
    <w:pPr>
      <w:numPr>
        <w:numId w:val="34"/>
      </w:numPr>
    </w:pPr>
  </w:style>
  <w:style w:type="numbering" w:customStyle="1" w:styleId="Importovantl25">
    <w:name w:val="Importovaný štýl 25"/>
    <w:rsid w:val="00F1725A"/>
    <w:pPr>
      <w:numPr>
        <w:numId w:val="35"/>
      </w:numPr>
    </w:pPr>
  </w:style>
  <w:style w:type="numbering" w:customStyle="1" w:styleId="Importovantl26">
    <w:name w:val="Importovaný štýl 26"/>
    <w:rsid w:val="00F1725A"/>
    <w:pPr>
      <w:numPr>
        <w:numId w:val="36"/>
      </w:numPr>
    </w:pPr>
  </w:style>
  <w:style w:type="numbering" w:customStyle="1" w:styleId="Importovantl27">
    <w:name w:val="Importovaný štýl 27"/>
    <w:rsid w:val="00F1725A"/>
    <w:pPr>
      <w:numPr>
        <w:numId w:val="37"/>
      </w:numPr>
    </w:pPr>
  </w:style>
  <w:style w:type="numbering" w:customStyle="1" w:styleId="Importovantl28">
    <w:name w:val="Importovaný štýl 28"/>
    <w:rsid w:val="00F1725A"/>
    <w:pPr>
      <w:numPr>
        <w:numId w:val="38"/>
      </w:numPr>
    </w:pPr>
  </w:style>
  <w:style w:type="numbering" w:customStyle="1" w:styleId="Importovantl29">
    <w:name w:val="Importovaný štýl 29"/>
    <w:rsid w:val="00F1725A"/>
    <w:pPr>
      <w:numPr>
        <w:numId w:val="39"/>
      </w:numPr>
    </w:pPr>
  </w:style>
  <w:style w:type="numbering" w:customStyle="1" w:styleId="Importovantl30">
    <w:name w:val="Importovaný štýl 30"/>
    <w:rsid w:val="00F1725A"/>
    <w:pPr>
      <w:numPr>
        <w:numId w:val="40"/>
      </w:numPr>
    </w:pPr>
  </w:style>
  <w:style w:type="numbering" w:customStyle="1" w:styleId="Importovantl31">
    <w:name w:val="Importovaný štýl 31"/>
    <w:rsid w:val="00F1725A"/>
    <w:pPr>
      <w:numPr>
        <w:numId w:val="41"/>
      </w:numPr>
    </w:pPr>
  </w:style>
  <w:style w:type="paragraph" w:customStyle="1" w:styleId="Default">
    <w:name w:val="Default"/>
    <w:rsid w:val="00F1725A"/>
    <w:rPr>
      <w:rFonts w:eastAsia="Times New Roman"/>
      <w:color w:val="000000"/>
      <w:sz w:val="24"/>
      <w:szCs w:val="24"/>
      <w:u w:color="000000"/>
    </w:rPr>
  </w:style>
  <w:style w:type="numbering" w:customStyle="1" w:styleId="Importovantl32">
    <w:name w:val="Importovaný štýl 32"/>
    <w:rsid w:val="00F1725A"/>
    <w:pPr>
      <w:numPr>
        <w:numId w:val="44"/>
      </w:numPr>
    </w:pPr>
  </w:style>
  <w:style w:type="numbering" w:customStyle="1" w:styleId="Importovantl33">
    <w:name w:val="Importovaný štýl 33"/>
    <w:rsid w:val="00F1725A"/>
    <w:pPr>
      <w:numPr>
        <w:numId w:val="46"/>
      </w:numPr>
    </w:pPr>
  </w:style>
  <w:style w:type="numbering" w:customStyle="1" w:styleId="Importovantl34">
    <w:name w:val="Importovaný štýl 34"/>
    <w:rsid w:val="00F1725A"/>
    <w:pPr>
      <w:numPr>
        <w:numId w:val="48"/>
      </w:numPr>
    </w:pPr>
  </w:style>
  <w:style w:type="numbering" w:customStyle="1" w:styleId="Importovantl35">
    <w:name w:val="Importovaný štýl 35"/>
    <w:rsid w:val="00F1725A"/>
    <w:pPr>
      <w:numPr>
        <w:numId w:val="49"/>
      </w:numPr>
    </w:pPr>
  </w:style>
  <w:style w:type="paragraph" w:styleId="Zkladntext">
    <w:name w:val="Body Text"/>
    <w:link w:val="ZkladntextChar"/>
    <w:uiPriority w:val="99"/>
    <w:rsid w:val="00F1725A"/>
    <w:pPr>
      <w:spacing w:after="120"/>
    </w:pPr>
    <w:rPr>
      <w:rFonts w:cs="Arial Unicode MS"/>
      <w:color w:val="000000"/>
      <w:sz w:val="24"/>
      <w:szCs w:val="24"/>
      <w:u w:color="000000"/>
    </w:rPr>
  </w:style>
  <w:style w:type="numbering" w:customStyle="1" w:styleId="Importovantl36">
    <w:name w:val="Importovaný štýl 36"/>
    <w:rsid w:val="00F1725A"/>
    <w:pPr>
      <w:numPr>
        <w:numId w:val="50"/>
      </w:numPr>
    </w:pPr>
  </w:style>
  <w:style w:type="numbering" w:customStyle="1" w:styleId="Importovantl37">
    <w:name w:val="Importovaný štýl 37"/>
    <w:rsid w:val="00F1725A"/>
    <w:pPr>
      <w:numPr>
        <w:numId w:val="53"/>
      </w:numPr>
    </w:pPr>
  </w:style>
  <w:style w:type="numbering" w:customStyle="1" w:styleId="Importovantl38">
    <w:name w:val="Importovaný štýl 38"/>
    <w:rsid w:val="00F1725A"/>
    <w:pPr>
      <w:numPr>
        <w:numId w:val="54"/>
      </w:numPr>
    </w:pPr>
  </w:style>
  <w:style w:type="numbering" w:customStyle="1" w:styleId="Importovantl370">
    <w:name w:val="Importovaný štýl 37.0"/>
    <w:rsid w:val="00F1725A"/>
    <w:pPr>
      <w:numPr>
        <w:numId w:val="57"/>
      </w:numPr>
    </w:pPr>
  </w:style>
  <w:style w:type="numbering" w:customStyle="1" w:styleId="Importovantl39">
    <w:name w:val="Importovaný štýl 39"/>
    <w:rsid w:val="00F1725A"/>
    <w:pPr>
      <w:numPr>
        <w:numId w:val="58"/>
      </w:numPr>
    </w:pPr>
  </w:style>
  <w:style w:type="numbering" w:customStyle="1" w:styleId="Importovantl40">
    <w:name w:val="Importovaný štýl 40"/>
    <w:rsid w:val="00F1725A"/>
    <w:pPr>
      <w:numPr>
        <w:numId w:val="59"/>
      </w:numPr>
    </w:pPr>
  </w:style>
  <w:style w:type="numbering" w:customStyle="1" w:styleId="Importovantl41">
    <w:name w:val="Importovaný štýl 41"/>
    <w:rsid w:val="00F1725A"/>
    <w:pPr>
      <w:numPr>
        <w:numId w:val="60"/>
      </w:numPr>
    </w:pPr>
  </w:style>
  <w:style w:type="paragraph" w:styleId="Textbubliny">
    <w:name w:val="Balloon Text"/>
    <w:basedOn w:val="Normlny"/>
    <w:link w:val="TextbublinyChar"/>
    <w:unhideWhenUsed/>
    <w:rsid w:val="004C744E"/>
    <w:rPr>
      <w:rFonts w:ascii="Tahoma" w:hAnsi="Tahoma" w:cs="Tahoma"/>
      <w:sz w:val="16"/>
      <w:szCs w:val="16"/>
    </w:rPr>
  </w:style>
  <w:style w:type="character" w:customStyle="1" w:styleId="TextbublinyChar">
    <w:name w:val="Text bubliny Char"/>
    <w:basedOn w:val="Predvolenpsmoodseku"/>
    <w:link w:val="Textbubliny"/>
    <w:rsid w:val="004C744E"/>
    <w:rPr>
      <w:rFonts w:ascii="Tahoma" w:hAnsi="Tahoma" w:cs="Tahoma"/>
      <w:color w:val="000000"/>
      <w:sz w:val="16"/>
      <w:szCs w:val="16"/>
      <w:u w:color="000000"/>
    </w:rPr>
  </w:style>
  <w:style w:type="character" w:customStyle="1" w:styleId="Nadpis3Char">
    <w:name w:val="Nadpis 3 Char"/>
    <w:basedOn w:val="Predvolenpsmoodseku"/>
    <w:link w:val="Nadpis3"/>
    <w:rsid w:val="009A2C49"/>
    <w:rPr>
      <w:rFonts w:ascii="Verdana" w:hAnsi="Verdana" w:cs="Arial Unicode MS"/>
      <w:b/>
      <w:bCs/>
      <w:color w:val="000000"/>
      <w:sz w:val="28"/>
      <w:szCs w:val="28"/>
      <w:u w:color="000000"/>
    </w:rPr>
  </w:style>
  <w:style w:type="character" w:customStyle="1" w:styleId="ZkladntextChar">
    <w:name w:val="Základný text Char"/>
    <w:basedOn w:val="Predvolenpsmoodseku"/>
    <w:link w:val="Zkladntext"/>
    <w:uiPriority w:val="99"/>
    <w:rsid w:val="009A2C49"/>
    <w:rPr>
      <w:rFonts w:cs="Arial Unicode MS"/>
      <w:color w:val="000000"/>
      <w:sz w:val="24"/>
      <w:szCs w:val="24"/>
      <w:u w:color="000000"/>
    </w:rPr>
  </w:style>
  <w:style w:type="character" w:customStyle="1" w:styleId="HlavikaChar">
    <w:name w:val="Hlavička Char"/>
    <w:link w:val="Hlavika"/>
    <w:rsid w:val="007459A1"/>
    <w:rPr>
      <w:rFonts w:cs="Arial Unicode MS"/>
      <w:color w:val="000000"/>
      <w:sz w:val="24"/>
      <w:szCs w:val="24"/>
      <w:u w:color="000000"/>
    </w:rPr>
  </w:style>
  <w:style w:type="character" w:styleId="Odkaznakomentr">
    <w:name w:val="annotation reference"/>
    <w:rsid w:val="007459A1"/>
    <w:rPr>
      <w:sz w:val="16"/>
      <w:szCs w:val="16"/>
    </w:rPr>
  </w:style>
  <w:style w:type="paragraph" w:styleId="Textkomentra">
    <w:name w:val="annotation text"/>
    <w:basedOn w:val="Normlny"/>
    <w:link w:val="TextkomentraChar"/>
    <w:rsid w:val="007459A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color w:val="auto"/>
      <w:sz w:val="20"/>
      <w:szCs w:val="20"/>
      <w:bdr w:val="none" w:sz="0" w:space="0" w:color="auto"/>
    </w:rPr>
  </w:style>
  <w:style w:type="character" w:customStyle="1" w:styleId="TextkomentraChar">
    <w:name w:val="Text komentára Char"/>
    <w:basedOn w:val="Predvolenpsmoodseku"/>
    <w:link w:val="Textkomentra"/>
    <w:rsid w:val="007459A1"/>
    <w:rPr>
      <w:rFonts w:eastAsia="Times New Roman"/>
      <w:bdr w:val="none" w:sz="0" w:space="0" w:color="auto"/>
    </w:rPr>
  </w:style>
  <w:style w:type="paragraph" w:customStyle="1" w:styleId="Farebnzoznamzvraznenie11">
    <w:name w:val="Farebný zoznam – zvýraznenie 11"/>
    <w:basedOn w:val="Normlny"/>
    <w:uiPriority w:val="34"/>
    <w:qFormat/>
    <w:rsid w:val="007459A1"/>
    <w:pPr>
      <w:pBdr>
        <w:top w:val="none" w:sz="0" w:space="0" w:color="auto"/>
        <w:left w:val="none" w:sz="0" w:space="0" w:color="auto"/>
        <w:bottom w:val="none" w:sz="0" w:space="0" w:color="auto"/>
        <w:right w:val="none" w:sz="0" w:space="0" w:color="auto"/>
        <w:between w:val="none" w:sz="0" w:space="0" w:color="auto"/>
        <w:bar w:val="none" w:sz="0" w:color="auto"/>
      </w:pBdr>
      <w:suppressAutoHyphens/>
      <w:ind w:left="720"/>
      <w:textAlignment w:val="baseline"/>
    </w:pPr>
    <w:rPr>
      <w:rFonts w:ascii="Liberation Serif" w:eastAsia="SimSun" w:hAnsi="Liberation Serif" w:cs="Mangal"/>
      <w:color w:val="auto"/>
      <w:kern w:val="1"/>
      <w:szCs w:val="21"/>
      <w:bdr w:val="none" w:sz="0" w:space="0" w:color="auto"/>
      <w:lang w:eastAsia="zh-CN" w:bidi="hi-IN"/>
    </w:rPr>
  </w:style>
  <w:style w:type="character" w:customStyle="1" w:styleId="Predvolenpsmoodseku2">
    <w:name w:val="Predvolené písmo odseku2"/>
    <w:rsid w:val="007459A1"/>
  </w:style>
  <w:style w:type="paragraph" w:styleId="Predmetkomentra">
    <w:name w:val="annotation subject"/>
    <w:basedOn w:val="Textkomentra"/>
    <w:next w:val="Textkomentra"/>
    <w:link w:val="PredmetkomentraChar"/>
    <w:unhideWhenUsed/>
    <w:rsid w:val="008208C1"/>
    <w:pPr>
      <w:pBdr>
        <w:top w:val="nil"/>
        <w:left w:val="nil"/>
        <w:bottom w:val="nil"/>
        <w:right w:val="nil"/>
        <w:between w:val="nil"/>
        <w:bar w:val="nil"/>
      </w:pBdr>
    </w:pPr>
    <w:rPr>
      <w:rFonts w:eastAsia="Arial Unicode MS" w:cs="Arial Unicode MS"/>
      <w:b/>
      <w:bCs/>
      <w:color w:val="000000"/>
      <w:bdr w:val="nil"/>
    </w:rPr>
  </w:style>
  <w:style w:type="character" w:customStyle="1" w:styleId="PredmetkomentraChar">
    <w:name w:val="Predmet komentára Char"/>
    <w:basedOn w:val="TextkomentraChar"/>
    <w:link w:val="Predmetkomentra"/>
    <w:rsid w:val="008208C1"/>
    <w:rPr>
      <w:rFonts w:eastAsia="Times New Roman" w:cs="Arial Unicode MS"/>
      <w:b/>
      <w:bCs/>
      <w:color w:val="000000"/>
      <w:u w:color="000000"/>
      <w:bdr w:val="none" w:sz="0" w:space="0" w:color="auto"/>
    </w:rPr>
  </w:style>
  <w:style w:type="character" w:styleId="Odkaznapoznmkupodiarou">
    <w:name w:val="footnote reference"/>
    <w:basedOn w:val="Predvolenpsmoodseku"/>
    <w:semiHidden/>
    <w:unhideWhenUsed/>
    <w:rsid w:val="005D143D"/>
    <w:rPr>
      <w:vertAlign w:val="superscript"/>
    </w:rPr>
  </w:style>
  <w:style w:type="numbering" w:customStyle="1" w:styleId="Importovantl71">
    <w:name w:val="Importovaný štýl 71"/>
    <w:rsid w:val="003A295C"/>
    <w:pPr>
      <w:numPr>
        <w:numId w:val="6"/>
      </w:numPr>
    </w:pPr>
  </w:style>
  <w:style w:type="paragraph" w:customStyle="1" w:styleId="text">
    <w:name w:val="text"/>
    <w:basedOn w:val="Normlny"/>
    <w:rsid w:val="00165070"/>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Arial Narrow" w:eastAsia="Times New Roman" w:hAnsi="Arial Narrow" w:cs="Times New Roman"/>
      <w:color w:val="auto"/>
      <w:w w:val="115"/>
      <w:sz w:val="22"/>
      <w:szCs w:val="20"/>
      <w:bdr w:val="none" w:sz="0" w:space="0" w:color="auto"/>
      <w:lang w:val="cs-CZ" w:eastAsia="cs-CZ"/>
    </w:rPr>
  </w:style>
  <w:style w:type="paragraph" w:styleId="Zarkazkladnhotextu">
    <w:name w:val="Body Text Indent"/>
    <w:basedOn w:val="Normlny"/>
    <w:link w:val="ZarkazkladnhotextuChar"/>
    <w:uiPriority w:val="99"/>
    <w:semiHidden/>
    <w:unhideWhenUsed/>
    <w:rsid w:val="000026B0"/>
    <w:pPr>
      <w:spacing w:after="120"/>
      <w:ind w:left="283"/>
    </w:pPr>
  </w:style>
  <w:style w:type="character" w:customStyle="1" w:styleId="ZarkazkladnhotextuChar">
    <w:name w:val="Zarážka základného textu Char"/>
    <w:basedOn w:val="Predvolenpsmoodseku"/>
    <w:link w:val="Zarkazkladnhotextu"/>
    <w:uiPriority w:val="99"/>
    <w:semiHidden/>
    <w:rsid w:val="000026B0"/>
    <w:rPr>
      <w:rFonts w:cs="Arial Unicode MS"/>
      <w:color w:val="000000"/>
      <w:sz w:val="24"/>
      <w:szCs w:val="24"/>
      <w:u w:color="000000"/>
    </w:rPr>
  </w:style>
  <w:style w:type="paragraph" w:customStyle="1" w:styleId="PostScript">
    <w:name w:val="PostScript"/>
    <w:basedOn w:val="Normlny"/>
    <w:next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CG Times (W1)" w:eastAsia="Times New Roman" w:hAnsi="CG Times (W1)" w:cs="Times New Roman"/>
      <w:b/>
      <w:bCs/>
      <w:vanish/>
      <w:color w:val="auto"/>
      <w:sz w:val="22"/>
      <w:szCs w:val="20"/>
      <w:bdr w:val="none" w:sz="0" w:space="0" w:color="auto"/>
      <w:lang w:eastAsia="en-US"/>
    </w:rPr>
  </w:style>
  <w:style w:type="paragraph" w:styleId="Nzov">
    <w:name w:val="Title"/>
    <w:basedOn w:val="Normlny"/>
    <w:link w:val="NzovChar"/>
    <w:qFormat/>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240" w:after="60"/>
      <w:jc w:val="center"/>
      <w:outlineLvl w:val="0"/>
    </w:pPr>
    <w:rPr>
      <w:rFonts w:ascii="Arial" w:eastAsia="Times New Roman" w:hAnsi="Arial" w:cs="Arial"/>
      <w:b/>
      <w:color w:val="auto"/>
      <w:kern w:val="28"/>
      <w:sz w:val="32"/>
      <w:szCs w:val="32"/>
      <w:bdr w:val="none" w:sz="0" w:space="0" w:color="auto"/>
      <w:lang w:eastAsia="cs-CZ"/>
    </w:rPr>
  </w:style>
  <w:style w:type="character" w:customStyle="1" w:styleId="NzovChar">
    <w:name w:val="Názov Char"/>
    <w:basedOn w:val="Predvolenpsmoodseku"/>
    <w:link w:val="Nzov"/>
    <w:rsid w:val="000026B0"/>
    <w:rPr>
      <w:rFonts w:ascii="Arial" w:eastAsia="Times New Roman" w:hAnsi="Arial" w:cs="Arial"/>
      <w:b/>
      <w:kern w:val="28"/>
      <w:sz w:val="32"/>
      <w:szCs w:val="32"/>
      <w:bdr w:val="none" w:sz="0" w:space="0" w:color="auto"/>
      <w:lang w:eastAsia="cs-CZ"/>
    </w:rPr>
  </w:style>
  <w:style w:type="paragraph" w:customStyle="1" w:styleId="xl45">
    <w:name w:val="xl45"/>
    <w:basedOn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100" w:beforeAutospacing="1" w:after="100" w:afterAutospacing="1"/>
      <w:jc w:val="center"/>
    </w:pPr>
    <w:rPr>
      <w:rFonts w:cs="Arial"/>
      <w:bCs/>
      <w:color w:val="auto"/>
      <w:szCs w:val="22"/>
      <w:bdr w:val="none" w:sz="0" w:space="0" w:color="auto"/>
      <w:lang w:eastAsia="en-US"/>
    </w:rPr>
  </w:style>
  <w:style w:type="paragraph" w:customStyle="1" w:styleId="xl41">
    <w:name w:val="xl41"/>
    <w:basedOn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100" w:beforeAutospacing="1" w:after="100" w:afterAutospacing="1"/>
    </w:pPr>
    <w:rPr>
      <w:rFonts w:ascii="Arial" w:hAnsi="Arial" w:cs="Arial"/>
      <w:b/>
      <w:color w:val="auto"/>
      <w:sz w:val="22"/>
      <w:szCs w:val="22"/>
      <w:bdr w:val="none" w:sz="0" w:space="0" w:color="auto"/>
      <w:lang w:eastAsia="en-US"/>
    </w:rPr>
  </w:style>
  <w:style w:type="paragraph" w:customStyle="1" w:styleId="oddl-nadpis">
    <w:name w:val="oddíl-nadpis"/>
    <w:basedOn w:val="Normlny"/>
    <w:rsid w:val="00FB5658"/>
    <w:pPr>
      <w:keepNex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before="240" w:line="240" w:lineRule="exact"/>
    </w:pPr>
    <w:rPr>
      <w:rFonts w:ascii="Arial" w:eastAsia="Times New Roman" w:hAnsi="Arial" w:cs="Times New Roman"/>
      <w:b/>
      <w:color w:val="auto"/>
      <w:szCs w:val="20"/>
      <w:bdr w:val="none" w:sz="0" w:space="0" w:color="auto"/>
      <w:lang w:val="cs-CZ" w:eastAsia="en-US"/>
    </w:rPr>
  </w:style>
  <w:style w:type="paragraph" w:customStyle="1" w:styleId="Nadpis81">
    <w:name w:val="Nadpis 81"/>
    <w:basedOn w:val="Normlny"/>
    <w:next w:val="Normlny"/>
    <w:semiHidden/>
    <w:unhideWhenUsed/>
    <w:qFormat/>
    <w:rsid w:val="00F21F0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outlineLvl w:val="7"/>
    </w:pPr>
    <w:rPr>
      <w:rFonts w:ascii="Cambria" w:eastAsia="Times New Roman" w:hAnsi="Cambria" w:cs="Times New Roman"/>
      <w:color w:val="272727"/>
      <w:sz w:val="21"/>
      <w:szCs w:val="21"/>
      <w:bdr w:val="none" w:sz="0" w:space="0" w:color="auto"/>
    </w:rPr>
  </w:style>
  <w:style w:type="numbering" w:customStyle="1" w:styleId="Bezzoznamu1">
    <w:name w:val="Bez zoznamu1"/>
    <w:next w:val="Bezzoznamu"/>
    <w:uiPriority w:val="99"/>
    <w:semiHidden/>
    <w:unhideWhenUsed/>
    <w:rsid w:val="00F21F08"/>
  </w:style>
  <w:style w:type="character" w:customStyle="1" w:styleId="Nadpis1Char">
    <w:name w:val="Nadpis 1 Char"/>
    <w:basedOn w:val="Predvolenpsmoodseku"/>
    <w:link w:val="Nadpis1"/>
    <w:rsid w:val="00F21F08"/>
    <w:rPr>
      <w:rFonts w:cs="Arial Unicode MS"/>
      <w:color w:val="000000"/>
      <w:kern w:val="32"/>
      <w:sz w:val="32"/>
      <w:szCs w:val="32"/>
      <w:u w:color="000000"/>
    </w:rPr>
  </w:style>
  <w:style w:type="character" w:customStyle="1" w:styleId="Nadpis8Char">
    <w:name w:val="Nadpis 8 Char"/>
    <w:basedOn w:val="Predvolenpsmoodseku"/>
    <w:link w:val="Nadpis8"/>
    <w:semiHidden/>
    <w:rsid w:val="00F21F08"/>
    <w:rPr>
      <w:rFonts w:ascii="Cambria" w:eastAsia="Times New Roman" w:hAnsi="Cambria" w:cs="Times New Roman"/>
      <w:color w:val="272727"/>
      <w:sz w:val="21"/>
      <w:szCs w:val="21"/>
    </w:rPr>
  </w:style>
  <w:style w:type="table" w:styleId="Mriekatabuky">
    <w:name w:val="Table Grid"/>
    <w:basedOn w:val="Normlnatabuka"/>
    <w:rsid w:val="00F21F0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rsid w:val="00F21F08"/>
    <w:rPr>
      <w:rFonts w:cs="Arial Unicode MS"/>
      <w:color w:val="000000"/>
      <w:sz w:val="24"/>
      <w:szCs w:val="24"/>
      <w:u w:color="000000"/>
    </w:rPr>
  </w:style>
  <w:style w:type="character" w:styleId="slostrany">
    <w:name w:val="page number"/>
    <w:basedOn w:val="Predvolenpsmoodseku"/>
    <w:rsid w:val="00F21F08"/>
  </w:style>
  <w:style w:type="paragraph" w:styleId="Normlnywebov">
    <w:name w:val="Normal (Web)"/>
    <w:basedOn w:val="Normlny"/>
    <w:uiPriority w:val="99"/>
    <w:unhideWhenUsed/>
    <w:rsid w:val="00F21F0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w:eastAsia="Times New Roman" w:hAnsi="Arial" w:cs="Arial"/>
      <w:color w:val="auto"/>
      <w:bdr w:val="none" w:sz="0" w:space="0" w:color="auto"/>
    </w:rPr>
  </w:style>
  <w:style w:type="character" w:customStyle="1" w:styleId="dialogfiledetails2">
    <w:name w:val="dialogfiledetails2"/>
    <w:basedOn w:val="Predvolenpsmoodseku"/>
    <w:rsid w:val="00F21F08"/>
    <w:rPr>
      <w:rFonts w:ascii="Trebuchet MS" w:hAnsi="Trebuchet MS" w:hint="default"/>
      <w:color w:val="000000"/>
      <w:sz w:val="15"/>
      <w:szCs w:val="15"/>
    </w:rPr>
  </w:style>
  <w:style w:type="paragraph" w:customStyle="1" w:styleId="Odsekzoznamu1">
    <w:name w:val="Odsek zoznamu1"/>
    <w:basedOn w:val="Normlny"/>
    <w:rsid w:val="00F21F08"/>
    <w:pPr>
      <w:pBdr>
        <w:top w:val="none" w:sz="0" w:space="0" w:color="auto"/>
        <w:left w:val="none" w:sz="0" w:space="0" w:color="auto"/>
        <w:bottom w:val="none" w:sz="0" w:space="0" w:color="auto"/>
        <w:right w:val="none" w:sz="0" w:space="0" w:color="auto"/>
        <w:between w:val="none" w:sz="0" w:space="0" w:color="auto"/>
        <w:bar w:val="none" w:sz="0" w:color="auto"/>
      </w:pBdr>
      <w:suppressAutoHyphens/>
      <w:ind w:left="720"/>
      <w:contextualSpacing/>
    </w:pPr>
    <w:rPr>
      <w:rFonts w:eastAsia="Times New Roman" w:cs="Times New Roman"/>
      <w:color w:val="00000A"/>
      <w:kern w:val="1"/>
      <w:bdr w:val="none" w:sz="0" w:space="0" w:color="auto"/>
      <w:lang w:eastAsia="cs-CZ"/>
    </w:rPr>
  </w:style>
  <w:style w:type="character" w:customStyle="1" w:styleId="TextpoznmkypodiarouChar">
    <w:name w:val="Text poznámky pod čiarou Char"/>
    <w:basedOn w:val="Predvolenpsmoodseku"/>
    <w:link w:val="Textpoznmkypodiarou"/>
    <w:rsid w:val="00F21F08"/>
    <w:rPr>
      <w:rFonts w:eastAsia="Times New Roman"/>
      <w:color w:val="000000"/>
      <w:u w:color="000000"/>
    </w:rPr>
  </w:style>
  <w:style w:type="numbering" w:customStyle="1" w:styleId="Importovantl310">
    <w:name w:val="Importovaný štýl 310"/>
    <w:rsid w:val="00F21F08"/>
    <w:pPr>
      <w:numPr>
        <w:numId w:val="31"/>
      </w:numPr>
    </w:pPr>
  </w:style>
  <w:style w:type="numbering" w:customStyle="1" w:styleId="Importovantl72">
    <w:name w:val="Importovaný štýl 72"/>
    <w:rsid w:val="00F21F08"/>
    <w:pPr>
      <w:numPr>
        <w:numId w:val="32"/>
      </w:numPr>
    </w:pPr>
  </w:style>
  <w:style w:type="paragraph" w:styleId="slovanzoznam">
    <w:name w:val="List Number"/>
    <w:basedOn w:val="Normlny"/>
    <w:rsid w:val="00F21F08"/>
    <w:pPr>
      <w:numPr>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709"/>
      </w:tabs>
      <w:spacing w:after="60"/>
      <w:ind w:left="709" w:hanging="425"/>
    </w:pPr>
    <w:rPr>
      <w:rFonts w:ascii="Arial" w:eastAsia="Times New Roman" w:hAnsi="Arial" w:cs="Times New Roman"/>
      <w:color w:val="auto"/>
      <w:sz w:val="22"/>
      <w:szCs w:val="20"/>
      <w:bdr w:val="none" w:sz="0" w:space="0" w:color="auto"/>
      <w:lang w:val="en-GB" w:eastAsia="en-US"/>
    </w:rPr>
  </w:style>
  <w:style w:type="paragraph" w:styleId="Zoznamsodrkami2">
    <w:name w:val="List Bullet 2"/>
    <w:basedOn w:val="Zoznamsodrkami"/>
    <w:autoRedefine/>
    <w:rsid w:val="00F21F08"/>
    <w:pPr>
      <w:numPr>
        <w:numId w:val="104"/>
      </w:numPr>
      <w:tabs>
        <w:tab w:val="clear" w:pos="360"/>
        <w:tab w:val="num" w:pos="1080"/>
      </w:tabs>
      <w:spacing w:after="60"/>
      <w:ind w:left="1080"/>
      <w:contextualSpacing w:val="0"/>
    </w:pPr>
    <w:rPr>
      <w:rFonts w:ascii="Arial" w:hAnsi="Arial"/>
      <w:sz w:val="22"/>
      <w:szCs w:val="20"/>
      <w:lang w:val="en-GB" w:eastAsia="en-US"/>
    </w:rPr>
  </w:style>
  <w:style w:type="paragraph" w:styleId="Zoznamsodrkami">
    <w:name w:val="List Bullet"/>
    <w:basedOn w:val="Normlny"/>
    <w:semiHidden/>
    <w:unhideWhenUsed/>
    <w:rsid w:val="00F21F08"/>
    <w:pPr>
      <w:numPr>
        <w:numId w:val="105"/>
      </w:numPr>
      <w:pBdr>
        <w:top w:val="none" w:sz="0" w:space="0" w:color="auto"/>
        <w:left w:val="none" w:sz="0" w:space="0" w:color="auto"/>
        <w:bottom w:val="none" w:sz="0" w:space="0" w:color="auto"/>
        <w:right w:val="none" w:sz="0" w:space="0" w:color="auto"/>
        <w:between w:val="none" w:sz="0" w:space="0" w:color="auto"/>
        <w:bar w:val="none" w:sz="0" w:color="auto"/>
      </w:pBdr>
      <w:contextualSpacing/>
    </w:pPr>
    <w:rPr>
      <w:rFonts w:eastAsia="Times New Roman" w:cs="Times New Roman"/>
      <w:color w:val="auto"/>
      <w:bdr w:val="none" w:sz="0" w:space="0" w:color="auto"/>
    </w:rPr>
  </w:style>
  <w:style w:type="character" w:customStyle="1" w:styleId="Nadpis8Char1">
    <w:name w:val="Nadpis 8 Char1"/>
    <w:basedOn w:val="Predvolenpsmoodseku"/>
    <w:uiPriority w:val="9"/>
    <w:semiHidden/>
    <w:rsid w:val="00F21F08"/>
    <w:rPr>
      <w:rFonts w:asciiTheme="majorHAnsi" w:eastAsiaTheme="majorEastAsia" w:hAnsiTheme="majorHAnsi" w:cstheme="majorBidi"/>
      <w:color w:val="404040" w:themeColor="text1" w:themeTint="BF"/>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00189">
      <w:bodyDiv w:val="1"/>
      <w:marLeft w:val="0"/>
      <w:marRight w:val="0"/>
      <w:marTop w:val="0"/>
      <w:marBottom w:val="0"/>
      <w:divBdr>
        <w:top w:val="none" w:sz="0" w:space="0" w:color="auto"/>
        <w:left w:val="none" w:sz="0" w:space="0" w:color="auto"/>
        <w:bottom w:val="none" w:sz="0" w:space="0" w:color="auto"/>
        <w:right w:val="none" w:sz="0" w:space="0" w:color="auto"/>
      </w:divBdr>
    </w:div>
    <w:div w:id="123275940">
      <w:bodyDiv w:val="1"/>
      <w:marLeft w:val="0"/>
      <w:marRight w:val="0"/>
      <w:marTop w:val="0"/>
      <w:marBottom w:val="0"/>
      <w:divBdr>
        <w:top w:val="none" w:sz="0" w:space="0" w:color="auto"/>
        <w:left w:val="none" w:sz="0" w:space="0" w:color="auto"/>
        <w:bottom w:val="none" w:sz="0" w:space="0" w:color="auto"/>
        <w:right w:val="none" w:sz="0" w:space="0" w:color="auto"/>
      </w:divBdr>
    </w:div>
    <w:div w:id="125778632">
      <w:bodyDiv w:val="1"/>
      <w:marLeft w:val="0"/>
      <w:marRight w:val="0"/>
      <w:marTop w:val="0"/>
      <w:marBottom w:val="0"/>
      <w:divBdr>
        <w:top w:val="none" w:sz="0" w:space="0" w:color="auto"/>
        <w:left w:val="none" w:sz="0" w:space="0" w:color="auto"/>
        <w:bottom w:val="none" w:sz="0" w:space="0" w:color="auto"/>
        <w:right w:val="none" w:sz="0" w:space="0" w:color="auto"/>
      </w:divBdr>
    </w:div>
    <w:div w:id="150758047">
      <w:bodyDiv w:val="1"/>
      <w:marLeft w:val="0"/>
      <w:marRight w:val="0"/>
      <w:marTop w:val="0"/>
      <w:marBottom w:val="0"/>
      <w:divBdr>
        <w:top w:val="none" w:sz="0" w:space="0" w:color="auto"/>
        <w:left w:val="none" w:sz="0" w:space="0" w:color="auto"/>
        <w:bottom w:val="none" w:sz="0" w:space="0" w:color="auto"/>
        <w:right w:val="none" w:sz="0" w:space="0" w:color="auto"/>
      </w:divBdr>
    </w:div>
    <w:div w:id="211120008">
      <w:bodyDiv w:val="1"/>
      <w:marLeft w:val="0"/>
      <w:marRight w:val="0"/>
      <w:marTop w:val="0"/>
      <w:marBottom w:val="0"/>
      <w:divBdr>
        <w:top w:val="none" w:sz="0" w:space="0" w:color="auto"/>
        <w:left w:val="none" w:sz="0" w:space="0" w:color="auto"/>
        <w:bottom w:val="none" w:sz="0" w:space="0" w:color="auto"/>
        <w:right w:val="none" w:sz="0" w:space="0" w:color="auto"/>
      </w:divBdr>
    </w:div>
    <w:div w:id="229269483">
      <w:bodyDiv w:val="1"/>
      <w:marLeft w:val="0"/>
      <w:marRight w:val="0"/>
      <w:marTop w:val="0"/>
      <w:marBottom w:val="0"/>
      <w:divBdr>
        <w:top w:val="none" w:sz="0" w:space="0" w:color="auto"/>
        <w:left w:val="none" w:sz="0" w:space="0" w:color="auto"/>
        <w:bottom w:val="none" w:sz="0" w:space="0" w:color="auto"/>
        <w:right w:val="none" w:sz="0" w:space="0" w:color="auto"/>
      </w:divBdr>
    </w:div>
    <w:div w:id="234631525">
      <w:bodyDiv w:val="1"/>
      <w:marLeft w:val="0"/>
      <w:marRight w:val="0"/>
      <w:marTop w:val="0"/>
      <w:marBottom w:val="0"/>
      <w:divBdr>
        <w:top w:val="none" w:sz="0" w:space="0" w:color="auto"/>
        <w:left w:val="none" w:sz="0" w:space="0" w:color="auto"/>
        <w:bottom w:val="none" w:sz="0" w:space="0" w:color="auto"/>
        <w:right w:val="none" w:sz="0" w:space="0" w:color="auto"/>
      </w:divBdr>
    </w:div>
    <w:div w:id="794101664">
      <w:bodyDiv w:val="1"/>
      <w:marLeft w:val="0"/>
      <w:marRight w:val="0"/>
      <w:marTop w:val="0"/>
      <w:marBottom w:val="0"/>
      <w:divBdr>
        <w:top w:val="none" w:sz="0" w:space="0" w:color="auto"/>
        <w:left w:val="none" w:sz="0" w:space="0" w:color="auto"/>
        <w:bottom w:val="none" w:sz="0" w:space="0" w:color="auto"/>
        <w:right w:val="none" w:sz="0" w:space="0" w:color="auto"/>
      </w:divBdr>
    </w:div>
    <w:div w:id="842355273">
      <w:bodyDiv w:val="1"/>
      <w:marLeft w:val="0"/>
      <w:marRight w:val="0"/>
      <w:marTop w:val="0"/>
      <w:marBottom w:val="0"/>
      <w:divBdr>
        <w:top w:val="none" w:sz="0" w:space="0" w:color="auto"/>
        <w:left w:val="none" w:sz="0" w:space="0" w:color="auto"/>
        <w:bottom w:val="none" w:sz="0" w:space="0" w:color="auto"/>
        <w:right w:val="none" w:sz="0" w:space="0" w:color="auto"/>
      </w:divBdr>
    </w:div>
    <w:div w:id="917910172">
      <w:bodyDiv w:val="1"/>
      <w:marLeft w:val="0"/>
      <w:marRight w:val="0"/>
      <w:marTop w:val="0"/>
      <w:marBottom w:val="0"/>
      <w:divBdr>
        <w:top w:val="none" w:sz="0" w:space="0" w:color="auto"/>
        <w:left w:val="none" w:sz="0" w:space="0" w:color="auto"/>
        <w:bottom w:val="none" w:sz="0" w:space="0" w:color="auto"/>
        <w:right w:val="none" w:sz="0" w:space="0" w:color="auto"/>
      </w:divBdr>
      <w:divsChild>
        <w:div w:id="1320814649">
          <w:marLeft w:val="285"/>
          <w:marRight w:val="0"/>
          <w:marTop w:val="84"/>
          <w:marBottom w:val="0"/>
          <w:divBdr>
            <w:top w:val="none" w:sz="0" w:space="0" w:color="auto"/>
            <w:left w:val="none" w:sz="0" w:space="0" w:color="auto"/>
            <w:bottom w:val="none" w:sz="0" w:space="0" w:color="auto"/>
            <w:right w:val="none" w:sz="0" w:space="0" w:color="auto"/>
          </w:divBdr>
          <w:divsChild>
            <w:div w:id="140511244">
              <w:marLeft w:val="0"/>
              <w:marRight w:val="251"/>
              <w:marTop w:val="0"/>
              <w:marBottom w:val="0"/>
              <w:divBdr>
                <w:top w:val="none" w:sz="0" w:space="0" w:color="auto"/>
                <w:left w:val="none" w:sz="0" w:space="0" w:color="auto"/>
                <w:bottom w:val="none" w:sz="0" w:space="0" w:color="auto"/>
                <w:right w:val="none" w:sz="0" w:space="0" w:color="auto"/>
              </w:divBdr>
            </w:div>
          </w:divsChild>
        </w:div>
        <w:div w:id="176502732">
          <w:marLeft w:val="285"/>
          <w:marRight w:val="0"/>
          <w:marTop w:val="84"/>
          <w:marBottom w:val="0"/>
          <w:divBdr>
            <w:top w:val="none" w:sz="0" w:space="0" w:color="auto"/>
            <w:left w:val="none" w:sz="0" w:space="0" w:color="auto"/>
            <w:bottom w:val="none" w:sz="0" w:space="0" w:color="auto"/>
            <w:right w:val="none" w:sz="0" w:space="0" w:color="auto"/>
          </w:divBdr>
          <w:divsChild>
            <w:div w:id="12344006">
              <w:marLeft w:val="0"/>
              <w:marRight w:val="251"/>
              <w:marTop w:val="0"/>
              <w:marBottom w:val="0"/>
              <w:divBdr>
                <w:top w:val="none" w:sz="0" w:space="0" w:color="auto"/>
                <w:left w:val="none" w:sz="0" w:space="0" w:color="auto"/>
                <w:bottom w:val="none" w:sz="0" w:space="0" w:color="auto"/>
                <w:right w:val="none" w:sz="0" w:space="0" w:color="auto"/>
              </w:divBdr>
            </w:div>
          </w:divsChild>
        </w:div>
      </w:divsChild>
    </w:div>
    <w:div w:id="932322577">
      <w:bodyDiv w:val="1"/>
      <w:marLeft w:val="0"/>
      <w:marRight w:val="0"/>
      <w:marTop w:val="0"/>
      <w:marBottom w:val="0"/>
      <w:divBdr>
        <w:top w:val="none" w:sz="0" w:space="0" w:color="auto"/>
        <w:left w:val="none" w:sz="0" w:space="0" w:color="auto"/>
        <w:bottom w:val="none" w:sz="0" w:space="0" w:color="auto"/>
        <w:right w:val="none" w:sz="0" w:space="0" w:color="auto"/>
      </w:divBdr>
    </w:div>
    <w:div w:id="1016006976">
      <w:bodyDiv w:val="1"/>
      <w:marLeft w:val="0"/>
      <w:marRight w:val="0"/>
      <w:marTop w:val="0"/>
      <w:marBottom w:val="0"/>
      <w:divBdr>
        <w:top w:val="none" w:sz="0" w:space="0" w:color="auto"/>
        <w:left w:val="none" w:sz="0" w:space="0" w:color="auto"/>
        <w:bottom w:val="none" w:sz="0" w:space="0" w:color="auto"/>
        <w:right w:val="none" w:sz="0" w:space="0" w:color="auto"/>
      </w:divBdr>
      <w:divsChild>
        <w:div w:id="1445613719">
          <w:marLeft w:val="285"/>
          <w:marRight w:val="0"/>
          <w:marTop w:val="84"/>
          <w:marBottom w:val="0"/>
          <w:divBdr>
            <w:top w:val="none" w:sz="0" w:space="0" w:color="auto"/>
            <w:left w:val="none" w:sz="0" w:space="0" w:color="auto"/>
            <w:bottom w:val="none" w:sz="0" w:space="0" w:color="auto"/>
            <w:right w:val="none" w:sz="0" w:space="0" w:color="auto"/>
          </w:divBdr>
          <w:divsChild>
            <w:div w:id="1972635594">
              <w:marLeft w:val="0"/>
              <w:marRight w:val="251"/>
              <w:marTop w:val="0"/>
              <w:marBottom w:val="0"/>
              <w:divBdr>
                <w:top w:val="none" w:sz="0" w:space="0" w:color="auto"/>
                <w:left w:val="none" w:sz="0" w:space="0" w:color="auto"/>
                <w:bottom w:val="none" w:sz="0" w:space="0" w:color="auto"/>
                <w:right w:val="none" w:sz="0" w:space="0" w:color="auto"/>
              </w:divBdr>
            </w:div>
          </w:divsChild>
        </w:div>
        <w:div w:id="1572349099">
          <w:marLeft w:val="285"/>
          <w:marRight w:val="0"/>
          <w:marTop w:val="84"/>
          <w:marBottom w:val="0"/>
          <w:divBdr>
            <w:top w:val="none" w:sz="0" w:space="0" w:color="auto"/>
            <w:left w:val="none" w:sz="0" w:space="0" w:color="auto"/>
            <w:bottom w:val="none" w:sz="0" w:space="0" w:color="auto"/>
            <w:right w:val="none" w:sz="0" w:space="0" w:color="auto"/>
          </w:divBdr>
          <w:divsChild>
            <w:div w:id="1057972553">
              <w:marLeft w:val="0"/>
              <w:marRight w:val="251"/>
              <w:marTop w:val="0"/>
              <w:marBottom w:val="0"/>
              <w:divBdr>
                <w:top w:val="none" w:sz="0" w:space="0" w:color="auto"/>
                <w:left w:val="none" w:sz="0" w:space="0" w:color="auto"/>
                <w:bottom w:val="none" w:sz="0" w:space="0" w:color="auto"/>
                <w:right w:val="none" w:sz="0" w:space="0" w:color="auto"/>
              </w:divBdr>
            </w:div>
          </w:divsChild>
        </w:div>
      </w:divsChild>
    </w:div>
    <w:div w:id="1033456419">
      <w:bodyDiv w:val="1"/>
      <w:marLeft w:val="0"/>
      <w:marRight w:val="0"/>
      <w:marTop w:val="0"/>
      <w:marBottom w:val="0"/>
      <w:divBdr>
        <w:top w:val="none" w:sz="0" w:space="0" w:color="auto"/>
        <w:left w:val="none" w:sz="0" w:space="0" w:color="auto"/>
        <w:bottom w:val="none" w:sz="0" w:space="0" w:color="auto"/>
        <w:right w:val="none" w:sz="0" w:space="0" w:color="auto"/>
      </w:divBdr>
    </w:div>
    <w:div w:id="1050417613">
      <w:bodyDiv w:val="1"/>
      <w:marLeft w:val="0"/>
      <w:marRight w:val="0"/>
      <w:marTop w:val="0"/>
      <w:marBottom w:val="0"/>
      <w:divBdr>
        <w:top w:val="none" w:sz="0" w:space="0" w:color="auto"/>
        <w:left w:val="none" w:sz="0" w:space="0" w:color="auto"/>
        <w:bottom w:val="none" w:sz="0" w:space="0" w:color="auto"/>
        <w:right w:val="none" w:sz="0" w:space="0" w:color="auto"/>
      </w:divBdr>
    </w:div>
    <w:div w:id="1120762591">
      <w:bodyDiv w:val="1"/>
      <w:marLeft w:val="0"/>
      <w:marRight w:val="0"/>
      <w:marTop w:val="0"/>
      <w:marBottom w:val="0"/>
      <w:divBdr>
        <w:top w:val="none" w:sz="0" w:space="0" w:color="auto"/>
        <w:left w:val="none" w:sz="0" w:space="0" w:color="auto"/>
        <w:bottom w:val="none" w:sz="0" w:space="0" w:color="auto"/>
        <w:right w:val="none" w:sz="0" w:space="0" w:color="auto"/>
      </w:divBdr>
    </w:div>
    <w:div w:id="1176580791">
      <w:bodyDiv w:val="1"/>
      <w:marLeft w:val="0"/>
      <w:marRight w:val="0"/>
      <w:marTop w:val="0"/>
      <w:marBottom w:val="0"/>
      <w:divBdr>
        <w:top w:val="none" w:sz="0" w:space="0" w:color="auto"/>
        <w:left w:val="none" w:sz="0" w:space="0" w:color="auto"/>
        <w:bottom w:val="none" w:sz="0" w:space="0" w:color="auto"/>
        <w:right w:val="none" w:sz="0" w:space="0" w:color="auto"/>
      </w:divBdr>
    </w:div>
    <w:div w:id="1228687237">
      <w:bodyDiv w:val="1"/>
      <w:marLeft w:val="0"/>
      <w:marRight w:val="0"/>
      <w:marTop w:val="0"/>
      <w:marBottom w:val="0"/>
      <w:divBdr>
        <w:top w:val="none" w:sz="0" w:space="0" w:color="auto"/>
        <w:left w:val="none" w:sz="0" w:space="0" w:color="auto"/>
        <w:bottom w:val="none" w:sz="0" w:space="0" w:color="auto"/>
        <w:right w:val="none" w:sz="0" w:space="0" w:color="auto"/>
      </w:divBdr>
    </w:div>
    <w:div w:id="1237325901">
      <w:bodyDiv w:val="1"/>
      <w:marLeft w:val="0"/>
      <w:marRight w:val="0"/>
      <w:marTop w:val="0"/>
      <w:marBottom w:val="0"/>
      <w:divBdr>
        <w:top w:val="none" w:sz="0" w:space="0" w:color="auto"/>
        <w:left w:val="none" w:sz="0" w:space="0" w:color="auto"/>
        <w:bottom w:val="none" w:sz="0" w:space="0" w:color="auto"/>
        <w:right w:val="none" w:sz="0" w:space="0" w:color="auto"/>
      </w:divBdr>
    </w:div>
    <w:div w:id="1265456236">
      <w:bodyDiv w:val="1"/>
      <w:marLeft w:val="0"/>
      <w:marRight w:val="0"/>
      <w:marTop w:val="0"/>
      <w:marBottom w:val="0"/>
      <w:divBdr>
        <w:top w:val="none" w:sz="0" w:space="0" w:color="auto"/>
        <w:left w:val="none" w:sz="0" w:space="0" w:color="auto"/>
        <w:bottom w:val="none" w:sz="0" w:space="0" w:color="auto"/>
        <w:right w:val="none" w:sz="0" w:space="0" w:color="auto"/>
      </w:divBdr>
    </w:div>
    <w:div w:id="1427077584">
      <w:bodyDiv w:val="1"/>
      <w:marLeft w:val="0"/>
      <w:marRight w:val="0"/>
      <w:marTop w:val="0"/>
      <w:marBottom w:val="0"/>
      <w:divBdr>
        <w:top w:val="none" w:sz="0" w:space="0" w:color="auto"/>
        <w:left w:val="none" w:sz="0" w:space="0" w:color="auto"/>
        <w:bottom w:val="none" w:sz="0" w:space="0" w:color="auto"/>
        <w:right w:val="none" w:sz="0" w:space="0" w:color="auto"/>
      </w:divBdr>
    </w:div>
    <w:div w:id="1452242684">
      <w:bodyDiv w:val="1"/>
      <w:marLeft w:val="0"/>
      <w:marRight w:val="0"/>
      <w:marTop w:val="0"/>
      <w:marBottom w:val="0"/>
      <w:divBdr>
        <w:top w:val="none" w:sz="0" w:space="0" w:color="auto"/>
        <w:left w:val="none" w:sz="0" w:space="0" w:color="auto"/>
        <w:bottom w:val="none" w:sz="0" w:space="0" w:color="auto"/>
        <w:right w:val="none" w:sz="0" w:space="0" w:color="auto"/>
      </w:divBdr>
    </w:div>
    <w:div w:id="1466703209">
      <w:bodyDiv w:val="1"/>
      <w:marLeft w:val="0"/>
      <w:marRight w:val="0"/>
      <w:marTop w:val="0"/>
      <w:marBottom w:val="0"/>
      <w:divBdr>
        <w:top w:val="none" w:sz="0" w:space="0" w:color="auto"/>
        <w:left w:val="none" w:sz="0" w:space="0" w:color="auto"/>
        <w:bottom w:val="none" w:sz="0" w:space="0" w:color="auto"/>
        <w:right w:val="none" w:sz="0" w:space="0" w:color="auto"/>
      </w:divBdr>
    </w:div>
    <w:div w:id="1526096777">
      <w:bodyDiv w:val="1"/>
      <w:marLeft w:val="0"/>
      <w:marRight w:val="0"/>
      <w:marTop w:val="0"/>
      <w:marBottom w:val="0"/>
      <w:divBdr>
        <w:top w:val="none" w:sz="0" w:space="0" w:color="auto"/>
        <w:left w:val="none" w:sz="0" w:space="0" w:color="auto"/>
        <w:bottom w:val="none" w:sz="0" w:space="0" w:color="auto"/>
        <w:right w:val="none" w:sz="0" w:space="0" w:color="auto"/>
      </w:divBdr>
    </w:div>
    <w:div w:id="1627277715">
      <w:bodyDiv w:val="1"/>
      <w:marLeft w:val="0"/>
      <w:marRight w:val="0"/>
      <w:marTop w:val="0"/>
      <w:marBottom w:val="0"/>
      <w:divBdr>
        <w:top w:val="none" w:sz="0" w:space="0" w:color="auto"/>
        <w:left w:val="none" w:sz="0" w:space="0" w:color="auto"/>
        <w:bottom w:val="none" w:sz="0" w:space="0" w:color="auto"/>
        <w:right w:val="none" w:sz="0" w:space="0" w:color="auto"/>
      </w:divBdr>
    </w:div>
    <w:div w:id="1668552452">
      <w:bodyDiv w:val="1"/>
      <w:marLeft w:val="0"/>
      <w:marRight w:val="0"/>
      <w:marTop w:val="0"/>
      <w:marBottom w:val="0"/>
      <w:divBdr>
        <w:top w:val="none" w:sz="0" w:space="0" w:color="auto"/>
        <w:left w:val="none" w:sz="0" w:space="0" w:color="auto"/>
        <w:bottom w:val="none" w:sz="0" w:space="0" w:color="auto"/>
        <w:right w:val="none" w:sz="0" w:space="0" w:color="auto"/>
      </w:divBdr>
    </w:div>
    <w:div w:id="1693261638">
      <w:bodyDiv w:val="1"/>
      <w:marLeft w:val="0"/>
      <w:marRight w:val="0"/>
      <w:marTop w:val="0"/>
      <w:marBottom w:val="0"/>
      <w:divBdr>
        <w:top w:val="none" w:sz="0" w:space="0" w:color="auto"/>
        <w:left w:val="none" w:sz="0" w:space="0" w:color="auto"/>
        <w:bottom w:val="none" w:sz="0" w:space="0" w:color="auto"/>
        <w:right w:val="none" w:sz="0" w:space="0" w:color="auto"/>
      </w:divBdr>
    </w:div>
    <w:div w:id="1730878615">
      <w:bodyDiv w:val="1"/>
      <w:marLeft w:val="0"/>
      <w:marRight w:val="0"/>
      <w:marTop w:val="0"/>
      <w:marBottom w:val="0"/>
      <w:divBdr>
        <w:top w:val="none" w:sz="0" w:space="0" w:color="auto"/>
        <w:left w:val="none" w:sz="0" w:space="0" w:color="auto"/>
        <w:bottom w:val="none" w:sz="0" w:space="0" w:color="auto"/>
        <w:right w:val="none" w:sz="0" w:space="0" w:color="auto"/>
      </w:divBdr>
    </w:div>
    <w:div w:id="1758207100">
      <w:bodyDiv w:val="1"/>
      <w:marLeft w:val="0"/>
      <w:marRight w:val="0"/>
      <w:marTop w:val="0"/>
      <w:marBottom w:val="0"/>
      <w:divBdr>
        <w:top w:val="none" w:sz="0" w:space="0" w:color="auto"/>
        <w:left w:val="none" w:sz="0" w:space="0" w:color="auto"/>
        <w:bottom w:val="none" w:sz="0" w:space="0" w:color="auto"/>
        <w:right w:val="none" w:sz="0" w:space="0" w:color="auto"/>
      </w:divBdr>
    </w:div>
    <w:div w:id="1864439339">
      <w:bodyDiv w:val="1"/>
      <w:marLeft w:val="0"/>
      <w:marRight w:val="0"/>
      <w:marTop w:val="0"/>
      <w:marBottom w:val="0"/>
      <w:divBdr>
        <w:top w:val="none" w:sz="0" w:space="0" w:color="auto"/>
        <w:left w:val="none" w:sz="0" w:space="0" w:color="auto"/>
        <w:bottom w:val="none" w:sz="0" w:space="0" w:color="auto"/>
        <w:right w:val="none" w:sz="0" w:space="0" w:color="auto"/>
      </w:divBdr>
    </w:div>
    <w:div w:id="1886866463">
      <w:bodyDiv w:val="1"/>
      <w:marLeft w:val="0"/>
      <w:marRight w:val="0"/>
      <w:marTop w:val="0"/>
      <w:marBottom w:val="0"/>
      <w:divBdr>
        <w:top w:val="none" w:sz="0" w:space="0" w:color="auto"/>
        <w:left w:val="none" w:sz="0" w:space="0" w:color="auto"/>
        <w:bottom w:val="none" w:sz="0" w:space="0" w:color="auto"/>
        <w:right w:val="none" w:sz="0" w:space="0" w:color="auto"/>
      </w:divBdr>
    </w:div>
    <w:div w:id="1913081312">
      <w:bodyDiv w:val="1"/>
      <w:marLeft w:val="0"/>
      <w:marRight w:val="0"/>
      <w:marTop w:val="0"/>
      <w:marBottom w:val="0"/>
      <w:divBdr>
        <w:top w:val="none" w:sz="0" w:space="0" w:color="auto"/>
        <w:left w:val="none" w:sz="0" w:space="0" w:color="auto"/>
        <w:bottom w:val="none" w:sz="0" w:space="0" w:color="auto"/>
        <w:right w:val="none" w:sz="0" w:space="0" w:color="auto"/>
      </w:divBdr>
    </w:div>
    <w:div w:id="2010474776">
      <w:bodyDiv w:val="1"/>
      <w:marLeft w:val="0"/>
      <w:marRight w:val="0"/>
      <w:marTop w:val="0"/>
      <w:marBottom w:val="0"/>
      <w:divBdr>
        <w:top w:val="none" w:sz="0" w:space="0" w:color="auto"/>
        <w:left w:val="none" w:sz="0" w:space="0" w:color="auto"/>
        <w:bottom w:val="none" w:sz="0" w:space="0" w:color="auto"/>
        <w:right w:val="none" w:sz="0" w:space="0" w:color="auto"/>
      </w:divBdr>
    </w:div>
    <w:div w:id="2042238316">
      <w:bodyDiv w:val="1"/>
      <w:marLeft w:val="0"/>
      <w:marRight w:val="0"/>
      <w:marTop w:val="0"/>
      <w:marBottom w:val="0"/>
      <w:divBdr>
        <w:top w:val="none" w:sz="0" w:space="0" w:color="auto"/>
        <w:left w:val="none" w:sz="0" w:space="0" w:color="auto"/>
        <w:bottom w:val="none" w:sz="0" w:space="0" w:color="auto"/>
        <w:right w:val="none" w:sz="0" w:space="0" w:color="auto"/>
      </w:divBdr>
    </w:div>
    <w:div w:id="2099405516">
      <w:bodyDiv w:val="1"/>
      <w:marLeft w:val="0"/>
      <w:marRight w:val="0"/>
      <w:marTop w:val="0"/>
      <w:marBottom w:val="0"/>
      <w:divBdr>
        <w:top w:val="none" w:sz="0" w:space="0" w:color="auto"/>
        <w:left w:val="none" w:sz="0" w:space="0" w:color="auto"/>
        <w:bottom w:val="none" w:sz="0" w:space="0" w:color="auto"/>
        <w:right w:val="none" w:sz="0" w:space="0" w:color="auto"/>
      </w:divBdr>
    </w:div>
    <w:div w:id="21451968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Motív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ív Office">
      <a:majorFont>
        <a:latin typeface="Helvetica Neue"/>
        <a:ea typeface="Helvetica Neue"/>
        <a:cs typeface="Helvetica Neue"/>
      </a:majorFont>
      <a:minorFont>
        <a:latin typeface="Helvetica Neue"/>
        <a:ea typeface="Helvetica Neue"/>
        <a:cs typeface="Helvetica Neue"/>
      </a:minorFont>
    </a:fontScheme>
    <a:fmtScheme name="Motív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C1A1F3-1575-4A62-95EA-4B6CAC8A2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33</Pages>
  <Words>16299</Words>
  <Characters>92907</Characters>
  <Application>Microsoft Office Word</Application>
  <DocSecurity>0</DocSecurity>
  <Lines>774</Lines>
  <Paragraphs>217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Jačmanová Helena</dc:creator>
  <cp:lastModifiedBy>Gabriela Heribanová</cp:lastModifiedBy>
  <cp:revision>3</cp:revision>
  <cp:lastPrinted>2019-01-10T15:06:00Z</cp:lastPrinted>
  <dcterms:created xsi:type="dcterms:W3CDTF">2021-08-12T07:37:00Z</dcterms:created>
  <dcterms:modified xsi:type="dcterms:W3CDTF">2021-08-12T07:48:00Z</dcterms:modified>
</cp:coreProperties>
</file>